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77777777" w:rsidR="00096865" w:rsidRPr="0036641C" w:rsidRDefault="007B188A" w:rsidP="0046580C">
      <w:pPr>
        <w:pStyle w:val="BodyText"/>
        <w:ind w:right="-7" w:firstLine="567"/>
        <w:contextualSpacing/>
        <w:jc w:val="right"/>
        <w:rPr>
          <w:rFonts w:ascii="GHEA Grapalat" w:hAnsi="GHEA Grapalat" w:cs="Sylfaen"/>
          <w:i/>
          <w:sz w:val="18"/>
          <w:lang w:val="hy-AM"/>
        </w:rPr>
      </w:pPr>
      <w:r w:rsidRPr="0036641C">
        <w:rPr>
          <w:rFonts w:ascii="GHEA Grapalat" w:hAnsi="GHEA Grapalat" w:cs="Sylfaen"/>
          <w:i/>
          <w:sz w:val="18"/>
          <w:lang w:val="hy-AM"/>
        </w:rPr>
        <w:t xml:space="preserve">                                                                                           </w:t>
      </w:r>
      <w:r w:rsidR="00931A1F" w:rsidRPr="0036641C">
        <w:rPr>
          <w:rFonts w:ascii="GHEA Grapalat" w:hAnsi="GHEA Grapalat" w:cs="Sylfaen"/>
          <w:i/>
          <w:sz w:val="18"/>
          <w:lang w:val="hy-AM"/>
        </w:rPr>
        <w:t xml:space="preserve"> </w:t>
      </w:r>
    </w:p>
    <w:p w14:paraId="77DF8E81" w14:textId="77777777" w:rsidR="00D501D8" w:rsidRPr="0036641C" w:rsidRDefault="00D501D8" w:rsidP="00D501D8">
      <w:pPr>
        <w:pStyle w:val="BodyText"/>
        <w:spacing w:line="360" w:lineRule="auto"/>
        <w:ind w:right="-7" w:firstLine="567"/>
        <w:jc w:val="right"/>
        <w:rPr>
          <w:rFonts w:ascii="GHEA Grapalat" w:hAnsi="GHEA Grapalat" w:cs="Sylfaen"/>
          <w:i/>
          <w:sz w:val="18"/>
          <w:lang w:val="hy-AM"/>
        </w:rPr>
      </w:pPr>
      <w:r w:rsidRPr="0036641C">
        <w:rPr>
          <w:rFonts w:ascii="GHEA Grapalat" w:hAnsi="GHEA Grapalat" w:cs="Sylfaen"/>
          <w:i/>
          <w:sz w:val="18"/>
          <w:lang w:val="hy-AM"/>
        </w:rPr>
        <w:t xml:space="preserve">                                                                                            </w:t>
      </w:r>
    </w:p>
    <w:p w14:paraId="4A70EFB6" w14:textId="77777777" w:rsidR="003D7502" w:rsidRPr="0036641C" w:rsidRDefault="003D7502" w:rsidP="003D7502">
      <w:pPr>
        <w:pStyle w:val="BodyTextIndent"/>
        <w:spacing w:line="240" w:lineRule="auto"/>
        <w:jc w:val="center"/>
        <w:rPr>
          <w:rFonts w:ascii="GHEA Grapalat" w:hAnsi="GHEA Grapalat"/>
          <w:i w:val="0"/>
          <w:lang w:val="hy-AM"/>
        </w:rPr>
      </w:pPr>
      <w:r w:rsidRPr="0036641C">
        <w:rPr>
          <w:rFonts w:ascii="GHEA Grapalat" w:hAnsi="GHEA Grapalat"/>
          <w:i w:val="0"/>
          <w:lang w:val="hy-AM"/>
        </w:rPr>
        <w:t>ՀԱՅՏԱՐԱՐՈՒԹՅՈՒՆ</w:t>
      </w:r>
    </w:p>
    <w:p w14:paraId="69A8EF95" w14:textId="77777777" w:rsidR="003D7502" w:rsidRPr="0036641C" w:rsidRDefault="003D7502" w:rsidP="003D7502">
      <w:pPr>
        <w:pStyle w:val="BodyTextIndent"/>
        <w:spacing w:line="240" w:lineRule="auto"/>
        <w:jc w:val="center"/>
        <w:rPr>
          <w:rFonts w:ascii="GHEA Grapalat" w:hAnsi="GHEA Grapalat"/>
          <w:i w:val="0"/>
          <w:lang w:val="hy-AM"/>
        </w:rPr>
      </w:pPr>
      <w:r w:rsidRPr="0036641C">
        <w:rPr>
          <w:rFonts w:ascii="GHEA Grapalat" w:hAnsi="GHEA Grapalat"/>
          <w:i w:val="0"/>
          <w:lang w:val="hy-AM"/>
        </w:rPr>
        <w:t>ԳՆԱՆՇՄԱՆ ՀԱՐՑՄԱՆ ՄԱՍԻՆ*</w:t>
      </w:r>
    </w:p>
    <w:p w14:paraId="10FC1880" w14:textId="77777777" w:rsidR="003D7502" w:rsidRPr="0036641C" w:rsidRDefault="003D7502" w:rsidP="003D7502">
      <w:pPr>
        <w:pStyle w:val="BodyTextIndent"/>
        <w:spacing w:line="240" w:lineRule="auto"/>
        <w:jc w:val="center"/>
        <w:rPr>
          <w:rFonts w:ascii="GHEA Grapalat" w:hAnsi="GHEA Grapalat"/>
          <w:i w:val="0"/>
          <w:lang w:val="hy-AM"/>
        </w:rPr>
      </w:pPr>
    </w:p>
    <w:p w14:paraId="32449329" w14:textId="77777777" w:rsidR="003D7502" w:rsidRPr="0036641C" w:rsidRDefault="003D7502" w:rsidP="003D7502">
      <w:pPr>
        <w:pStyle w:val="BodyTextIndent"/>
        <w:spacing w:line="240" w:lineRule="auto"/>
        <w:jc w:val="center"/>
        <w:rPr>
          <w:rFonts w:ascii="GHEA Grapalat" w:hAnsi="GHEA Grapalat"/>
          <w:i w:val="0"/>
          <w:color w:val="000000" w:themeColor="text1"/>
          <w:lang w:val="hy-AM"/>
        </w:rPr>
      </w:pPr>
      <w:r w:rsidRPr="0036641C">
        <w:rPr>
          <w:rFonts w:ascii="GHEA Grapalat" w:hAnsi="GHEA Grapalat"/>
          <w:i w:val="0"/>
          <w:lang w:val="hy-AM"/>
        </w:rPr>
        <w:t xml:space="preserve">Հայտարարության </w:t>
      </w:r>
      <w:r w:rsidRPr="0036641C">
        <w:rPr>
          <w:rFonts w:ascii="GHEA Grapalat" w:hAnsi="GHEA Grapalat"/>
          <w:i w:val="0"/>
          <w:color w:val="000000" w:themeColor="text1"/>
          <w:lang w:val="hy-AM"/>
        </w:rPr>
        <w:t>սույն տեքստը հաստատված է գնահատող հանձնաժողովի</w:t>
      </w:r>
    </w:p>
    <w:p w14:paraId="0BCE4944" w14:textId="002662EB" w:rsidR="003D7502" w:rsidRPr="0036641C" w:rsidRDefault="003D7502" w:rsidP="003D7502">
      <w:pPr>
        <w:pStyle w:val="BodyTextIndent"/>
        <w:spacing w:line="240" w:lineRule="auto"/>
        <w:jc w:val="center"/>
        <w:rPr>
          <w:rFonts w:ascii="GHEA Grapalat" w:hAnsi="GHEA Grapalat"/>
          <w:i w:val="0"/>
          <w:color w:val="000000" w:themeColor="text1"/>
          <w:lang w:val="hy-AM"/>
        </w:rPr>
      </w:pPr>
      <w:r w:rsidRPr="0036641C">
        <w:rPr>
          <w:rFonts w:ascii="GHEA Grapalat" w:hAnsi="GHEA Grapalat"/>
          <w:i w:val="0"/>
          <w:color w:val="000000" w:themeColor="text1"/>
          <w:lang w:val="hy-AM"/>
        </w:rPr>
        <w:t xml:space="preserve">2025 թվականի </w:t>
      </w:r>
      <w:r w:rsidR="00960589">
        <w:rPr>
          <w:rFonts w:ascii="GHEA Grapalat" w:hAnsi="GHEA Grapalat"/>
          <w:i w:val="0"/>
          <w:color w:val="000000" w:themeColor="text1"/>
          <w:lang w:val="hy-AM"/>
        </w:rPr>
        <w:t>սեպտեմբերի</w:t>
      </w:r>
      <w:r w:rsidR="00546DDE" w:rsidRPr="0036641C">
        <w:rPr>
          <w:rFonts w:ascii="GHEA Grapalat" w:hAnsi="GHEA Grapalat"/>
          <w:i w:val="0"/>
          <w:color w:val="000000" w:themeColor="text1"/>
          <w:lang w:val="hy-AM"/>
        </w:rPr>
        <w:t xml:space="preserve"> </w:t>
      </w:r>
      <w:r w:rsidR="00967BB8">
        <w:rPr>
          <w:rFonts w:ascii="GHEA Grapalat" w:hAnsi="GHEA Grapalat"/>
          <w:i w:val="0"/>
          <w:color w:val="000000" w:themeColor="text1"/>
          <w:lang w:val="hy-AM"/>
        </w:rPr>
        <w:t>11</w:t>
      </w:r>
      <w:r w:rsidRPr="0036641C">
        <w:rPr>
          <w:rFonts w:ascii="GHEA Grapalat" w:hAnsi="GHEA Grapalat"/>
          <w:i w:val="0"/>
          <w:color w:val="000000" w:themeColor="text1"/>
          <w:lang w:val="hy-AM"/>
        </w:rPr>
        <w:t xml:space="preserve">-ի «2» որոշմամբ </w:t>
      </w:r>
    </w:p>
    <w:p w14:paraId="03DD601E" w14:textId="77777777" w:rsidR="003D7502" w:rsidRPr="0036641C" w:rsidRDefault="003D7502" w:rsidP="003D7502">
      <w:pPr>
        <w:pStyle w:val="BodyTextIndent"/>
        <w:spacing w:line="240" w:lineRule="auto"/>
        <w:jc w:val="center"/>
        <w:rPr>
          <w:rFonts w:ascii="GHEA Grapalat" w:hAnsi="GHEA Grapalat"/>
          <w:i w:val="0"/>
          <w:lang w:val="hy-AM"/>
        </w:rPr>
      </w:pPr>
    </w:p>
    <w:p w14:paraId="5EBD0B08" w14:textId="1BB9A81D" w:rsidR="003D7502" w:rsidRPr="0036641C" w:rsidRDefault="003D7502" w:rsidP="003D7502">
      <w:pPr>
        <w:pStyle w:val="BodyTextIndent"/>
        <w:spacing w:line="240" w:lineRule="auto"/>
        <w:jc w:val="center"/>
        <w:rPr>
          <w:rFonts w:ascii="GHEA Grapalat" w:hAnsi="GHEA Grapalat"/>
          <w:i w:val="0"/>
          <w:lang w:val="hy-AM"/>
        </w:rPr>
      </w:pPr>
      <w:r w:rsidRPr="0036641C">
        <w:rPr>
          <w:rFonts w:ascii="GHEA Grapalat" w:hAnsi="GHEA Grapalat"/>
          <w:i w:val="0"/>
          <w:lang w:val="hy-AM"/>
        </w:rPr>
        <w:t xml:space="preserve">Ընթացակարգի ծածկագիրը`  </w:t>
      </w:r>
      <w:r w:rsidR="00960589">
        <w:rPr>
          <w:rFonts w:ascii="GHEA Grapalat" w:hAnsi="GHEA Grapalat"/>
          <w:i w:val="0"/>
          <w:lang w:val="hy-AM"/>
        </w:rPr>
        <w:t>ԵՔ-ԳՀԱՇՁԲ-25/178</w:t>
      </w:r>
      <w:r w:rsidRPr="0036641C">
        <w:rPr>
          <w:rFonts w:ascii="GHEA Grapalat" w:hAnsi="GHEA Grapalat"/>
          <w:i w:val="0"/>
          <w:u w:val="single"/>
          <w:lang w:val="hy-AM"/>
        </w:rPr>
        <w:t xml:space="preserve">        </w:t>
      </w:r>
    </w:p>
    <w:p w14:paraId="155D0B39" w14:textId="77777777" w:rsidR="003D7502" w:rsidRPr="0036641C" w:rsidRDefault="003D7502" w:rsidP="003D7502">
      <w:pPr>
        <w:pStyle w:val="BodyTextIndent"/>
        <w:spacing w:line="240" w:lineRule="auto"/>
        <w:rPr>
          <w:rFonts w:ascii="GHEA Grapalat" w:hAnsi="GHEA Grapalat"/>
          <w:i w:val="0"/>
          <w:lang w:val="hy-AM"/>
        </w:rPr>
      </w:pPr>
    </w:p>
    <w:p w14:paraId="2D8450F7"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 xml:space="preserve">           Պատվիրատուն` Երևանի քաղաքապետարանը, որը գտնվում է ք. Երևան, Արգիշտիի 1 հասցեում, հայտարարում է գնանշման հարցում, որն իրականացվում է մեկ փուլով` էլեկտրոնային գնումների </w:t>
      </w:r>
      <w:r w:rsidRPr="0036641C">
        <w:rPr>
          <w:rFonts w:ascii="GHEA Grapalat" w:hAnsi="GHEA Grapalat"/>
          <w:i w:val="0"/>
          <w:lang w:val="hy-AM" w:eastAsia="ru-RU"/>
        </w:rPr>
        <w:t>Armeps (</w:t>
      </w:r>
      <w:hyperlink r:id="rId8" w:history="1">
        <w:r w:rsidRPr="0036641C">
          <w:rPr>
            <w:rFonts w:ascii="GHEA Grapalat" w:hAnsi="GHEA Grapalat"/>
            <w:i w:val="0"/>
            <w:lang w:val="hy-AM" w:eastAsia="ru-RU"/>
          </w:rPr>
          <w:t>www.armeps.am</w:t>
        </w:r>
      </w:hyperlink>
      <w:r w:rsidRPr="0036641C">
        <w:rPr>
          <w:rFonts w:ascii="GHEA Grapalat" w:hAnsi="GHEA Grapalat"/>
          <w:i w:val="0"/>
          <w:lang w:val="hy-AM" w:eastAsia="ru-RU"/>
        </w:rPr>
        <w:t xml:space="preserve">) </w:t>
      </w:r>
      <w:r w:rsidRPr="0036641C">
        <w:rPr>
          <w:rFonts w:ascii="GHEA Grapalat" w:hAnsi="GHEA Grapalat"/>
          <w:i w:val="0"/>
          <w:lang w:val="hy-AM"/>
        </w:rPr>
        <w:t>համակարգի միջոցով:</w:t>
      </w:r>
    </w:p>
    <w:p w14:paraId="4822E39B" w14:textId="1345421E" w:rsidR="003D7502" w:rsidRPr="001645EF"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bookmarkStart w:id="0" w:name="_Hlk23167417"/>
      <w:r w:rsidRPr="001645EF">
        <w:rPr>
          <w:rFonts w:ascii="GHEA Grapalat" w:hAnsi="GHEA Grapalat"/>
          <w:i w:val="0"/>
          <w:lang w:val="hy-AM"/>
        </w:rPr>
        <w:t>Սույն ընթացակարգի</w:t>
      </w:r>
      <w:bookmarkEnd w:id="0"/>
      <w:r w:rsidRPr="001645EF">
        <w:rPr>
          <w:rFonts w:ascii="GHEA Grapalat" w:hAnsi="GHEA Grapalat"/>
          <w:i w:val="0"/>
          <w:lang w:val="hy-AM"/>
        </w:rPr>
        <w:t xml:space="preserve"> արդյունքում ընտրված մասնակցին սահմանված կարգով կառաջարկվի կնքել </w:t>
      </w:r>
      <w:r w:rsidR="00A8742E" w:rsidRPr="001645EF">
        <w:rPr>
          <w:rFonts w:ascii="GHEA Grapalat" w:hAnsi="GHEA Grapalat"/>
          <w:i w:val="0"/>
          <w:lang w:val="hy-AM"/>
        </w:rPr>
        <w:t xml:space="preserve">Երևան քաղաքի </w:t>
      </w:r>
      <w:r w:rsidR="00960589" w:rsidRPr="001645EF">
        <w:rPr>
          <w:rFonts w:ascii="GHEA Grapalat" w:hAnsi="GHEA Grapalat"/>
          <w:i w:val="0"/>
          <w:lang w:val="hy-AM"/>
        </w:rPr>
        <w:t xml:space="preserve">Շենգավիթ վարչական շրջանի բազմաբնակարան շենքերի պատշգամբների վերանորոգման աշխատանքների </w:t>
      </w:r>
      <w:r w:rsidRPr="001645EF">
        <w:rPr>
          <w:rFonts w:ascii="GHEA Grapalat" w:hAnsi="GHEA Grapalat"/>
          <w:i w:val="0"/>
          <w:lang w:val="hy-AM"/>
        </w:rPr>
        <w:t xml:space="preserve">կատարման պայմանագիր (այսուհետ` պայմանագիր)։ </w:t>
      </w:r>
    </w:p>
    <w:p w14:paraId="7D827CE8"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r w:rsidRPr="0036641C">
        <w:rPr>
          <w:rFonts w:ascii="GHEA Grapalat" w:hAnsi="GHEA Grapalat"/>
          <w:i w:val="0"/>
          <w:sz w:val="16"/>
          <w:szCs w:val="16"/>
          <w:lang w:val="hy-AM"/>
        </w:rPr>
        <w:t xml:space="preserve"> </w:t>
      </w:r>
      <w:r w:rsidRPr="0036641C">
        <w:rPr>
          <w:rFonts w:ascii="GHEA Grapalat" w:hAnsi="GHEA Grapalat"/>
          <w:i w:val="0"/>
          <w:lang w:val="hy-AM"/>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1FEDB0D" w14:textId="77777777" w:rsidR="003D7502" w:rsidRPr="0036641C" w:rsidRDefault="003D7502" w:rsidP="003D7502">
      <w:pPr>
        <w:ind w:firstLine="720"/>
        <w:jc w:val="both"/>
        <w:rPr>
          <w:rFonts w:ascii="GHEA Grapalat" w:hAnsi="GHEA Grapalat"/>
          <w:sz w:val="20"/>
          <w:szCs w:val="20"/>
          <w:lang w:val="hy-AM"/>
        </w:rPr>
      </w:pPr>
      <w:r w:rsidRPr="0036641C">
        <w:rPr>
          <w:rFonts w:ascii="GHEA Grapalat" w:hAnsi="GHEA Grapalat"/>
          <w:sz w:val="20"/>
          <w:szCs w:val="20"/>
          <w:lang w:val="hy-AM"/>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926447B" w14:textId="77777777" w:rsidR="003D7502" w:rsidRPr="0036641C" w:rsidRDefault="003D7502" w:rsidP="003D7502">
      <w:pPr>
        <w:pStyle w:val="BodyTextIndent"/>
        <w:spacing w:line="240" w:lineRule="auto"/>
        <w:rPr>
          <w:rFonts w:ascii="GHEA Grapalat" w:hAnsi="GHEA Grapalat"/>
          <w:i w:val="0"/>
          <w:lang w:val="hy-AM"/>
        </w:rPr>
      </w:pPr>
      <w:r w:rsidRPr="0036641C">
        <w:rPr>
          <w:rFonts w:ascii="GHEA Grapalat" w:hAnsi="GHEA Grapalat"/>
          <w:i w:val="0"/>
          <w:lang w:val="hy-AM"/>
        </w:rPr>
        <w:t xml:space="preserve">Ընտրված մասնակիցը որոշվում է </w:t>
      </w:r>
      <w:bookmarkStart w:id="1" w:name="_Hlk23167512"/>
      <w:r w:rsidRPr="0036641C">
        <w:rPr>
          <w:rFonts w:ascii="GHEA Grapalat" w:hAnsi="GHEA Grapalat"/>
          <w:i w:val="0"/>
          <w:lang w:val="hy-AM"/>
        </w:rPr>
        <w:t xml:space="preserve">ոչ գնային պայմաններով բավարար գնահատված </w:t>
      </w:r>
      <w:bookmarkEnd w:id="1"/>
      <w:r w:rsidRPr="0036641C">
        <w:rPr>
          <w:rFonts w:ascii="GHEA Grapalat" w:hAnsi="GHEA Grapalat"/>
          <w:i w:val="0"/>
          <w:lang w:val="hy-AM"/>
        </w:rPr>
        <w:t xml:space="preserve">հայտեր ներկայացրած մասնակիցների թվից` նվազագույն գնային առաջարկ ներկայացրած մասնակցին նախապատվություն տալու սկզբունքով։ </w:t>
      </w:r>
    </w:p>
    <w:p w14:paraId="4C1E1CD1" w14:textId="77777777" w:rsidR="003D7502" w:rsidRPr="0036641C" w:rsidRDefault="003D7502" w:rsidP="003D7502">
      <w:pPr>
        <w:pStyle w:val="BodyTextIndent"/>
        <w:spacing w:line="240" w:lineRule="auto"/>
        <w:rPr>
          <w:rFonts w:ascii="GHEA Grapalat" w:hAnsi="GHEA Grapalat"/>
          <w:i w:val="0"/>
          <w:lang w:val="hy-AM"/>
        </w:rPr>
      </w:pPr>
      <w:r w:rsidRPr="0036641C">
        <w:rPr>
          <w:rFonts w:ascii="GHEA Grapalat" w:hAnsi="GHEA Grapalat"/>
          <w:i w:val="0"/>
          <w:lang w:val="hy-AM"/>
        </w:rPr>
        <w:t>Սույն ընթացակարգի նկատմամբ կիրառվում են Առևտրի համաշխարհային կազմակերպության պետական գնումների համաձայնագրի դրույթները:</w:t>
      </w:r>
      <w:r w:rsidRPr="0036641C">
        <w:rPr>
          <w:rStyle w:val="FootnoteReference"/>
          <w:rFonts w:ascii="GHEA Grapalat" w:hAnsi="GHEA Grapalat"/>
          <w:i w:val="0"/>
          <w:lang w:val="hy-AM"/>
        </w:rPr>
        <w:footnoteReference w:id="1"/>
      </w:r>
    </w:p>
    <w:p w14:paraId="3A445AC3"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lang w:val="hy-AM"/>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5AC6B3" w14:textId="4B482536"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Սույն ընթացակարգին մասնակցության հայտերն անհրաժեշտ է ներկայացնել</w:t>
      </w:r>
      <w:r w:rsidRPr="0036641C">
        <w:rPr>
          <w:rFonts w:ascii="GHEA Grapalat" w:hAnsi="GHEA Grapalat"/>
          <w:i w:val="0"/>
          <w:color w:val="000000" w:themeColor="text1"/>
          <w:lang w:val="hy-AM" w:eastAsia="ru-RU"/>
        </w:rPr>
        <w:t xml:space="preserve"> էլեկտրոնային ձևով` էլեկտրոնային գնումների Armeps (</w:t>
      </w:r>
      <w:hyperlink r:id="rId9" w:history="1">
        <w:r w:rsidRPr="0036641C">
          <w:rPr>
            <w:rFonts w:ascii="GHEA Grapalat" w:hAnsi="GHEA Grapalat"/>
            <w:i w:val="0"/>
            <w:color w:val="000000" w:themeColor="text1"/>
            <w:lang w:val="hy-AM" w:eastAsia="ru-RU"/>
          </w:rPr>
          <w:t>www.armeps.am</w:t>
        </w:r>
      </w:hyperlink>
      <w:r w:rsidRPr="0036641C">
        <w:rPr>
          <w:rFonts w:ascii="GHEA Grapalat" w:hAnsi="GHEA Grapalat"/>
          <w:i w:val="0"/>
          <w:color w:val="000000" w:themeColor="text1"/>
          <w:lang w:val="hy-AM" w:eastAsia="ru-RU"/>
        </w:rPr>
        <w:t>) համակարգի  միջոցով</w:t>
      </w:r>
      <w:r w:rsidRPr="0036641C">
        <w:rPr>
          <w:rFonts w:ascii="GHEA Grapalat" w:hAnsi="GHEA Grapalat"/>
          <w:i w:val="0"/>
          <w:color w:val="000000" w:themeColor="text1"/>
          <w:lang w:val="hy-AM"/>
        </w:rPr>
        <w:t xml:space="preserve"> մինչև սույն հայտարարության հրապարակման օրվանից հաշված </w:t>
      </w:r>
      <w:r w:rsidRPr="0036641C">
        <w:rPr>
          <w:rFonts w:ascii="GHEA Grapalat" w:hAnsi="GHEA Grapalat"/>
          <w:b/>
          <w:i w:val="0"/>
          <w:color w:val="000000" w:themeColor="text1"/>
          <w:lang w:val="hy-AM"/>
        </w:rPr>
        <w:t xml:space="preserve">մինչև 2025 թվականի </w:t>
      </w:r>
      <w:r w:rsidR="00A8742E">
        <w:rPr>
          <w:rFonts w:ascii="GHEA Grapalat" w:hAnsi="GHEA Grapalat"/>
          <w:b/>
          <w:i w:val="0"/>
          <w:color w:val="000000" w:themeColor="text1"/>
          <w:lang w:val="hy-AM"/>
        </w:rPr>
        <w:t xml:space="preserve">սեպտեմբերի </w:t>
      </w:r>
      <w:r w:rsidR="00967BB8">
        <w:rPr>
          <w:rFonts w:ascii="GHEA Grapalat" w:hAnsi="GHEA Grapalat"/>
          <w:b/>
          <w:i w:val="0"/>
          <w:color w:val="000000" w:themeColor="text1"/>
          <w:lang w:val="hy-AM"/>
        </w:rPr>
        <w:t>22</w:t>
      </w:r>
      <w:r w:rsidR="008D6F10" w:rsidRPr="0036641C">
        <w:rPr>
          <w:rFonts w:ascii="GHEA Grapalat" w:hAnsi="GHEA Grapalat"/>
          <w:b/>
          <w:i w:val="0"/>
          <w:color w:val="000000" w:themeColor="text1"/>
          <w:lang w:val="hy-AM"/>
        </w:rPr>
        <w:t>-ը</w:t>
      </w:r>
      <w:r w:rsidRPr="0036641C">
        <w:rPr>
          <w:rFonts w:ascii="GHEA Grapalat" w:hAnsi="GHEA Grapalat"/>
          <w:b/>
          <w:i w:val="0"/>
          <w:color w:val="000000" w:themeColor="text1"/>
          <w:lang w:val="hy-AM"/>
        </w:rPr>
        <w:t xml:space="preserve">, ժամը </w:t>
      </w:r>
      <w:r w:rsidR="00B00A8A">
        <w:rPr>
          <w:rFonts w:ascii="GHEA Grapalat" w:hAnsi="GHEA Grapalat"/>
          <w:b/>
          <w:i w:val="0"/>
          <w:color w:val="000000" w:themeColor="text1"/>
          <w:lang w:val="hy-AM"/>
        </w:rPr>
        <w:t>11:00</w:t>
      </w:r>
      <w:r w:rsidRPr="0036641C">
        <w:rPr>
          <w:rFonts w:ascii="GHEA Grapalat" w:hAnsi="GHEA Grapalat"/>
          <w:b/>
          <w:i w:val="0"/>
          <w:color w:val="000000" w:themeColor="text1"/>
          <w:lang w:val="hy-AM"/>
        </w:rPr>
        <w:t>-ը</w:t>
      </w:r>
      <w:r w:rsidRPr="0036641C">
        <w:rPr>
          <w:rFonts w:ascii="GHEA Grapalat" w:hAnsi="GHEA Grapalat"/>
          <w:i w:val="0"/>
          <w:color w:val="000000" w:themeColor="text1"/>
          <w:lang w:val="hy-AM"/>
        </w:rPr>
        <w:t xml:space="preserve">: Հայտերը, հայերենից բացի, կարող են ներկայացվել նաև անգլերեն կամ ռուսերեն: </w:t>
      </w:r>
    </w:p>
    <w:p w14:paraId="1485B565" w14:textId="26462DE5" w:rsidR="003D7502" w:rsidRPr="0036641C" w:rsidRDefault="003D7502" w:rsidP="003D7502">
      <w:pPr>
        <w:pStyle w:val="BodyTextIndent"/>
        <w:spacing w:line="240" w:lineRule="auto"/>
        <w:ind w:firstLine="708"/>
        <w:rPr>
          <w:rFonts w:ascii="GHEA Grapalat" w:hAnsi="GHEA Grapalat"/>
          <w:i w:val="0"/>
          <w:color w:val="000000" w:themeColor="text1"/>
          <w:lang w:val="hy-AM"/>
        </w:rPr>
      </w:pPr>
      <w:r w:rsidRPr="0036641C">
        <w:rPr>
          <w:rFonts w:ascii="GHEA Grapalat" w:hAnsi="GHEA Grapalat"/>
          <w:i w:val="0"/>
          <w:color w:val="000000" w:themeColor="text1"/>
          <w:lang w:val="hy-AM"/>
        </w:rPr>
        <w:t>Հայտերի բացումը տեղի կունենա էլեկտրոնային ձևով`</w:t>
      </w:r>
      <w:r w:rsidRPr="0036641C">
        <w:rPr>
          <w:rFonts w:ascii="GHEA Grapalat" w:hAnsi="GHEA Grapalat"/>
          <w:i w:val="0"/>
          <w:color w:val="000000" w:themeColor="text1"/>
          <w:lang w:val="hy-AM" w:eastAsia="ru-RU"/>
        </w:rPr>
        <w:t xml:space="preserve"> էլեկտրոնային գնումների Armeps համակարգի</w:t>
      </w:r>
      <w:r w:rsidRPr="0036641C">
        <w:rPr>
          <w:rFonts w:ascii="GHEA Grapalat" w:hAnsi="GHEA Grapalat"/>
          <w:i w:val="0"/>
          <w:color w:val="000000" w:themeColor="text1"/>
          <w:lang w:val="hy-AM"/>
        </w:rPr>
        <w:t xml:space="preserve"> միջոցով,  սույն հայտարարության հրապարակման օրվանից հաշված </w:t>
      </w:r>
      <w:r w:rsidRPr="0036641C">
        <w:rPr>
          <w:rFonts w:ascii="GHEA Grapalat" w:hAnsi="GHEA Grapalat"/>
          <w:b/>
          <w:i w:val="0"/>
          <w:color w:val="000000" w:themeColor="text1"/>
          <w:lang w:val="hy-AM"/>
        </w:rPr>
        <w:t xml:space="preserve">մինչև 2025 թվականի </w:t>
      </w:r>
      <w:r w:rsidR="00A8742E">
        <w:rPr>
          <w:rFonts w:ascii="GHEA Grapalat" w:hAnsi="GHEA Grapalat"/>
          <w:b/>
          <w:i w:val="0"/>
          <w:color w:val="000000" w:themeColor="text1"/>
          <w:lang w:val="hy-AM"/>
        </w:rPr>
        <w:t xml:space="preserve">սեպտեմբերի </w:t>
      </w:r>
      <w:r w:rsidR="00967BB8">
        <w:rPr>
          <w:rFonts w:ascii="GHEA Grapalat" w:hAnsi="GHEA Grapalat"/>
          <w:b/>
          <w:i w:val="0"/>
          <w:color w:val="000000" w:themeColor="text1"/>
          <w:lang w:val="hy-AM"/>
        </w:rPr>
        <w:t>22</w:t>
      </w:r>
      <w:r w:rsidR="008D6F10" w:rsidRPr="0036641C">
        <w:rPr>
          <w:rFonts w:ascii="GHEA Grapalat" w:hAnsi="GHEA Grapalat"/>
          <w:b/>
          <w:i w:val="0"/>
          <w:color w:val="000000" w:themeColor="text1"/>
          <w:lang w:val="hy-AM"/>
        </w:rPr>
        <w:t>-ը</w:t>
      </w:r>
      <w:r w:rsidRPr="0036641C">
        <w:rPr>
          <w:rFonts w:ascii="GHEA Grapalat" w:hAnsi="GHEA Grapalat"/>
          <w:b/>
          <w:i w:val="0"/>
          <w:color w:val="000000" w:themeColor="text1"/>
          <w:lang w:val="hy-AM"/>
        </w:rPr>
        <w:t xml:space="preserve">, ժամը </w:t>
      </w:r>
      <w:r w:rsidR="00B00A8A">
        <w:rPr>
          <w:rFonts w:ascii="GHEA Grapalat" w:hAnsi="GHEA Grapalat"/>
          <w:b/>
          <w:i w:val="0"/>
          <w:color w:val="000000" w:themeColor="text1"/>
          <w:lang w:val="hy-AM"/>
        </w:rPr>
        <w:t>11:00</w:t>
      </w:r>
      <w:r w:rsidRPr="0036641C">
        <w:rPr>
          <w:rFonts w:ascii="GHEA Grapalat" w:hAnsi="GHEA Grapalat"/>
          <w:b/>
          <w:i w:val="0"/>
          <w:color w:val="000000" w:themeColor="text1"/>
          <w:lang w:val="hy-AM"/>
        </w:rPr>
        <w:t>-</w:t>
      </w:r>
      <w:r w:rsidRPr="0036641C">
        <w:rPr>
          <w:rFonts w:ascii="GHEA Grapalat" w:hAnsi="GHEA Grapalat"/>
          <w:i w:val="0"/>
          <w:color w:val="000000" w:themeColor="text1"/>
          <w:lang w:val="hy-AM"/>
        </w:rPr>
        <w:t xml:space="preserve">ին։ </w:t>
      </w:r>
    </w:p>
    <w:p w14:paraId="688C9A9D"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Սույն ընթացակարգի վերաբերյալ բողոքարկումն իրականացվում է </w:t>
      </w:r>
      <w:r w:rsidRPr="0036641C">
        <w:rPr>
          <w:rFonts w:ascii="GHEA Grapalat" w:hAnsi="GHEA Grapalat"/>
          <w:i w:val="0"/>
          <w:color w:val="000000" w:themeColor="text1"/>
          <w:sz w:val="16"/>
          <w:szCs w:val="16"/>
          <w:lang w:val="hy-AM"/>
        </w:rPr>
        <w:t xml:space="preserve"> </w:t>
      </w:r>
      <w:r w:rsidRPr="0036641C">
        <w:rPr>
          <w:rFonts w:ascii="GHEA Grapalat" w:hAnsi="GHEA Grapalat"/>
          <w:i w:val="0"/>
          <w:color w:val="000000" w:themeColor="text1"/>
          <w:lang w:val="hy-AM"/>
        </w:rPr>
        <w:t>«Գնումների մասին» ՀՀ օրենքով և ՀՀ քաղաքացիական դատավարության օրենսգրքով սահմանված կարգով։</w:t>
      </w:r>
    </w:p>
    <w:p w14:paraId="75145857" w14:textId="16CF802D"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B00A8A">
        <w:rPr>
          <w:rFonts w:ascii="GHEA Grapalat" w:hAnsi="GHEA Grapalat"/>
          <w:i w:val="0"/>
          <w:color w:val="000000" w:themeColor="text1"/>
          <w:lang w:val="hy-AM"/>
        </w:rPr>
        <w:t>Գոռ Մուրադ</w:t>
      </w:r>
      <w:r w:rsidRPr="0036641C">
        <w:rPr>
          <w:rFonts w:ascii="GHEA Grapalat" w:hAnsi="GHEA Grapalat"/>
          <w:i w:val="0"/>
          <w:color w:val="000000" w:themeColor="text1"/>
          <w:lang w:val="hy-AM"/>
        </w:rPr>
        <w:t>յանին։</w:t>
      </w:r>
    </w:p>
    <w:p w14:paraId="288E039C" w14:textId="24D23B56"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                                       Հեռախոս` </w:t>
      </w:r>
      <w:r w:rsidR="00B00A8A" w:rsidRPr="00B00A8A">
        <w:rPr>
          <w:rFonts w:ascii="GHEA Grapalat" w:hAnsi="GHEA Grapalat"/>
          <w:b/>
          <w:bCs/>
          <w:i w:val="0"/>
          <w:color w:val="000000" w:themeColor="text1"/>
          <w:lang w:val="hy-AM"/>
        </w:rPr>
        <w:t>011 514 373</w:t>
      </w:r>
      <w:r w:rsidRPr="0036641C">
        <w:rPr>
          <w:rFonts w:ascii="GHEA Grapalat" w:hAnsi="GHEA Grapalat"/>
          <w:i w:val="0"/>
          <w:color w:val="000000" w:themeColor="text1"/>
          <w:lang w:val="hy-AM"/>
        </w:rPr>
        <w:t>։</w:t>
      </w:r>
    </w:p>
    <w:p w14:paraId="6B2D30D7" w14:textId="44F940B6" w:rsidR="003D7502" w:rsidRPr="0036641C" w:rsidRDefault="003D7502" w:rsidP="003D7502">
      <w:pPr>
        <w:pStyle w:val="BodyTextIndent"/>
        <w:spacing w:line="240" w:lineRule="auto"/>
        <w:rPr>
          <w:rFonts w:ascii="GHEA Grapalat" w:hAnsi="GHEA Grapalat"/>
          <w:b/>
          <w:i w:val="0"/>
          <w:color w:val="000000" w:themeColor="text1"/>
          <w:lang w:val="hy-AM"/>
        </w:rPr>
      </w:pPr>
      <w:r w:rsidRPr="0036641C">
        <w:rPr>
          <w:rFonts w:ascii="GHEA Grapalat" w:hAnsi="GHEA Grapalat"/>
          <w:b/>
          <w:i w:val="0"/>
          <w:color w:val="000000" w:themeColor="text1"/>
          <w:lang w:val="hy-AM"/>
        </w:rPr>
        <w:t xml:space="preserve">                                       Էլ.փոստ`  </w:t>
      </w:r>
      <w:r w:rsidR="00B00A8A" w:rsidRPr="00B00A8A">
        <w:rPr>
          <w:rFonts w:ascii="GHEA Grapalat" w:hAnsi="GHEA Grapalat"/>
          <w:b/>
          <w:bCs/>
          <w:i w:val="0"/>
          <w:color w:val="000000" w:themeColor="text1"/>
          <w:lang w:val="hy-AM"/>
        </w:rPr>
        <w:t>gor.muradyan@yerevan.am</w:t>
      </w:r>
      <w:r w:rsidRPr="0036641C">
        <w:rPr>
          <w:rFonts w:ascii="GHEA Grapalat" w:hAnsi="GHEA Grapalat"/>
          <w:b/>
          <w:i w:val="0"/>
          <w:color w:val="000000" w:themeColor="text1"/>
          <w:lang w:val="hy-AM"/>
        </w:rPr>
        <w:t>։</w:t>
      </w:r>
    </w:p>
    <w:p w14:paraId="3FB798A6"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                                       Պատվիրատու` Երևանի քաղաքապետարան։</w:t>
      </w:r>
    </w:p>
    <w:p w14:paraId="0167EB8E"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r w:rsidRPr="0036641C">
        <w:rPr>
          <w:rFonts w:ascii="GHEA Grapalat" w:hAnsi="GHEA Grapalat"/>
          <w:i w:val="0"/>
          <w:lang w:val="hy-AM"/>
        </w:rPr>
        <w:tab/>
      </w:r>
      <w:r w:rsidRPr="0036641C">
        <w:rPr>
          <w:rFonts w:ascii="GHEA Grapalat" w:hAnsi="GHEA Grapalat"/>
          <w:i w:val="0"/>
          <w:lang w:val="hy-AM"/>
        </w:rPr>
        <w:tab/>
      </w:r>
    </w:p>
    <w:p w14:paraId="0AC4527F" w14:textId="77777777" w:rsidR="003D7502" w:rsidRPr="0036641C" w:rsidRDefault="003D7502" w:rsidP="003D7502">
      <w:pPr>
        <w:pStyle w:val="BodyTextIndent3"/>
        <w:spacing w:after="240" w:line="240" w:lineRule="auto"/>
        <w:ind w:firstLine="709"/>
        <w:rPr>
          <w:rFonts w:ascii="GHEA Grapalat" w:hAnsi="GHEA Grapalat" w:cs="Sylfaen"/>
          <w:b/>
          <w:lang w:val="hy-AM"/>
        </w:rPr>
      </w:pPr>
    </w:p>
    <w:p w14:paraId="289D968D" w14:textId="77777777" w:rsidR="003D7502" w:rsidRPr="0036641C" w:rsidRDefault="003D7502" w:rsidP="003D7502">
      <w:pPr>
        <w:pStyle w:val="BodyTextIndent"/>
        <w:spacing w:line="240" w:lineRule="auto"/>
        <w:ind w:left="1404"/>
        <w:rPr>
          <w:rFonts w:ascii="GHEA Grapalat" w:hAnsi="GHEA Grapalat"/>
          <w:i w:val="0"/>
          <w:lang w:val="hy-AM"/>
        </w:rPr>
      </w:pPr>
    </w:p>
    <w:p w14:paraId="40A557FB"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p>
    <w:p w14:paraId="222D1595"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p>
    <w:p w14:paraId="36A1CBBF"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p>
    <w:p w14:paraId="6DE15C4B" w14:textId="77777777" w:rsidR="003D7502" w:rsidRPr="0036641C" w:rsidRDefault="003D7502" w:rsidP="003D7502">
      <w:pPr>
        <w:pStyle w:val="BodyText"/>
        <w:spacing w:after="0"/>
        <w:rPr>
          <w:rFonts w:ascii="GHEA Grapalat" w:hAnsi="GHEA Grapalat" w:cs="Sylfaen"/>
          <w:iCs/>
          <w:sz w:val="20"/>
          <w:szCs w:val="20"/>
          <w:lang w:val="hy-AM"/>
        </w:rPr>
      </w:pPr>
    </w:p>
    <w:p w14:paraId="799E8DDF"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p>
    <w:p w14:paraId="52B5A21D"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r w:rsidRPr="0036641C">
        <w:rPr>
          <w:rFonts w:ascii="GHEA Grapalat" w:hAnsi="GHEA Grapalat" w:cs="Sylfaen"/>
          <w:iCs/>
          <w:sz w:val="20"/>
          <w:szCs w:val="20"/>
          <w:lang w:val="hy-AM"/>
        </w:rPr>
        <w:t>Հաստատված</w:t>
      </w:r>
      <w:r w:rsidRPr="0036641C">
        <w:rPr>
          <w:rFonts w:ascii="GHEA Grapalat" w:hAnsi="GHEA Grapalat" w:cs="Times Armenian"/>
          <w:iCs/>
          <w:sz w:val="20"/>
          <w:szCs w:val="20"/>
          <w:lang w:val="hy-AM"/>
        </w:rPr>
        <w:t xml:space="preserve"> </w:t>
      </w:r>
      <w:r w:rsidRPr="0036641C">
        <w:rPr>
          <w:rFonts w:ascii="GHEA Grapalat" w:hAnsi="GHEA Grapalat" w:cs="Sylfaen"/>
          <w:iCs/>
          <w:sz w:val="20"/>
          <w:szCs w:val="20"/>
          <w:lang w:val="hy-AM"/>
        </w:rPr>
        <w:t>է</w:t>
      </w:r>
    </w:p>
    <w:p w14:paraId="1D19275A" w14:textId="2379C674" w:rsidR="003D7502" w:rsidRPr="0036641C" w:rsidRDefault="00960589" w:rsidP="003D7502">
      <w:pPr>
        <w:pStyle w:val="BodyText"/>
        <w:spacing w:after="0"/>
        <w:ind w:firstLine="567"/>
        <w:jc w:val="right"/>
        <w:rPr>
          <w:rFonts w:ascii="GHEA Grapalat" w:hAnsi="GHEA Grapalat" w:cs="Sylfaen"/>
          <w:iCs/>
          <w:sz w:val="20"/>
          <w:szCs w:val="20"/>
          <w:lang w:val="hy-AM"/>
        </w:rPr>
      </w:pPr>
      <w:r>
        <w:rPr>
          <w:rFonts w:ascii="GHEA Grapalat" w:hAnsi="GHEA Grapalat" w:cs="Sylfaen"/>
          <w:iCs/>
          <w:sz w:val="20"/>
          <w:szCs w:val="20"/>
          <w:lang w:val="hy-AM"/>
        </w:rPr>
        <w:t>ԵՔ-ԳՀԱՇՁԲ-25/178</w:t>
      </w:r>
      <w:r w:rsidR="003D7502" w:rsidRPr="0036641C">
        <w:rPr>
          <w:rFonts w:ascii="GHEA Grapalat" w:hAnsi="GHEA Grapalat" w:cs="Sylfaen"/>
          <w:iCs/>
          <w:sz w:val="20"/>
          <w:szCs w:val="20"/>
          <w:lang w:val="hy-AM"/>
        </w:rPr>
        <w:t xml:space="preserve"> ծածկա</w:t>
      </w:r>
      <w:r w:rsidR="003D7502" w:rsidRPr="0036641C">
        <w:rPr>
          <w:rFonts w:ascii="GHEA Grapalat" w:hAnsi="GHEA Grapalat" w:cs="Times Armenian"/>
          <w:iCs/>
          <w:sz w:val="20"/>
          <w:szCs w:val="20"/>
          <w:lang w:val="hy-AM"/>
        </w:rPr>
        <w:t>գ</w:t>
      </w:r>
      <w:r w:rsidR="003D7502" w:rsidRPr="0036641C">
        <w:rPr>
          <w:rFonts w:ascii="GHEA Grapalat" w:hAnsi="GHEA Grapalat" w:cs="Sylfaen"/>
          <w:iCs/>
          <w:sz w:val="20"/>
          <w:szCs w:val="20"/>
          <w:lang w:val="hy-AM"/>
        </w:rPr>
        <w:t>րով</w:t>
      </w:r>
      <w:r w:rsidR="003D7502" w:rsidRPr="0036641C">
        <w:rPr>
          <w:rFonts w:ascii="GHEA Grapalat" w:hAnsi="GHEA Grapalat" w:cs="Times Armenian"/>
          <w:iCs/>
          <w:sz w:val="20"/>
          <w:szCs w:val="20"/>
          <w:lang w:val="hy-AM"/>
        </w:rPr>
        <w:t xml:space="preserve"> </w:t>
      </w:r>
    </w:p>
    <w:p w14:paraId="690761FD" w14:textId="77777777" w:rsidR="003D7502" w:rsidRPr="0036641C" w:rsidRDefault="003D7502" w:rsidP="003D7502">
      <w:pPr>
        <w:pStyle w:val="BodyText"/>
        <w:spacing w:after="0"/>
        <w:ind w:firstLine="567"/>
        <w:jc w:val="right"/>
        <w:rPr>
          <w:rFonts w:ascii="GHEA Grapalat" w:hAnsi="GHEA Grapalat" w:cs="Times Armenian"/>
          <w:iCs/>
          <w:sz w:val="20"/>
          <w:szCs w:val="20"/>
          <w:lang w:val="hy-AM"/>
        </w:rPr>
      </w:pPr>
      <w:r w:rsidRPr="0036641C">
        <w:rPr>
          <w:rFonts w:ascii="GHEA Grapalat" w:hAnsi="GHEA Grapalat" w:cs="Sylfaen"/>
          <w:iCs/>
          <w:sz w:val="20"/>
          <w:szCs w:val="20"/>
          <w:lang w:val="hy-AM"/>
        </w:rPr>
        <w:t>գնանշման հարցման</w:t>
      </w:r>
      <w:r w:rsidRPr="0036641C">
        <w:rPr>
          <w:rFonts w:ascii="GHEA Grapalat" w:hAnsi="GHEA Grapalat" w:cs="Times Armenian"/>
          <w:iCs/>
          <w:sz w:val="20"/>
          <w:szCs w:val="20"/>
          <w:lang w:val="hy-AM"/>
        </w:rPr>
        <w:t xml:space="preserve"> գնահատող </w:t>
      </w:r>
      <w:r w:rsidRPr="0036641C">
        <w:rPr>
          <w:rFonts w:ascii="GHEA Grapalat" w:hAnsi="GHEA Grapalat" w:cs="Sylfaen"/>
          <w:iCs/>
          <w:sz w:val="20"/>
          <w:szCs w:val="20"/>
          <w:lang w:val="hy-AM"/>
        </w:rPr>
        <w:t>հանձնաժողովի</w:t>
      </w:r>
    </w:p>
    <w:p w14:paraId="5B470CE3" w14:textId="2131E3EF" w:rsidR="003D7502" w:rsidRPr="0036641C" w:rsidRDefault="003D7502" w:rsidP="003D7502">
      <w:pPr>
        <w:pStyle w:val="BodyText"/>
        <w:spacing w:after="0"/>
        <w:ind w:firstLine="567"/>
        <w:jc w:val="right"/>
        <w:rPr>
          <w:rFonts w:ascii="GHEA Grapalat" w:hAnsi="GHEA Grapalat"/>
          <w:iCs/>
          <w:color w:val="000000" w:themeColor="text1"/>
          <w:sz w:val="20"/>
          <w:szCs w:val="20"/>
          <w:lang w:val="hy-AM"/>
        </w:rPr>
      </w:pPr>
      <w:r w:rsidRPr="0036641C">
        <w:rPr>
          <w:rFonts w:ascii="GHEA Grapalat" w:hAnsi="GHEA Grapalat" w:cs="Sylfaen"/>
          <w:iCs/>
          <w:color w:val="000000" w:themeColor="text1"/>
          <w:sz w:val="20"/>
          <w:szCs w:val="20"/>
          <w:lang w:val="hy-AM"/>
        </w:rPr>
        <w:t xml:space="preserve"> 2025 թ</w:t>
      </w:r>
      <w:r w:rsidRPr="0036641C">
        <w:rPr>
          <w:rFonts w:ascii="GHEA Grapalat" w:hAnsi="GHEA Grapalat" w:cs="Times Armenian"/>
          <w:iCs/>
          <w:color w:val="000000" w:themeColor="text1"/>
          <w:sz w:val="20"/>
          <w:szCs w:val="20"/>
          <w:lang w:val="hy-AM"/>
        </w:rPr>
        <w:t xml:space="preserve">. </w:t>
      </w:r>
      <w:r w:rsidR="007F14AA">
        <w:rPr>
          <w:rFonts w:ascii="GHEA Grapalat" w:hAnsi="GHEA Grapalat" w:cs="Times Armenian"/>
          <w:iCs/>
          <w:color w:val="000000" w:themeColor="text1"/>
          <w:sz w:val="20"/>
          <w:szCs w:val="20"/>
          <w:lang w:val="hy-AM"/>
        </w:rPr>
        <w:t>սեպտեմբերի</w:t>
      </w:r>
      <w:r w:rsidR="00A8742E">
        <w:rPr>
          <w:rFonts w:ascii="GHEA Grapalat" w:hAnsi="GHEA Grapalat" w:cs="Times Armenian"/>
          <w:iCs/>
          <w:color w:val="000000" w:themeColor="text1"/>
          <w:sz w:val="20"/>
          <w:szCs w:val="20"/>
          <w:lang w:val="hy-AM"/>
        </w:rPr>
        <w:t xml:space="preserve"> </w:t>
      </w:r>
      <w:r w:rsidR="00137356">
        <w:rPr>
          <w:rFonts w:ascii="GHEA Grapalat" w:hAnsi="GHEA Grapalat" w:cs="Times Armenian"/>
          <w:iCs/>
          <w:color w:val="000000" w:themeColor="text1"/>
          <w:sz w:val="20"/>
          <w:szCs w:val="20"/>
          <w:lang w:val="hy-AM"/>
        </w:rPr>
        <w:t>11</w:t>
      </w:r>
      <w:r w:rsidRPr="0036641C">
        <w:rPr>
          <w:rFonts w:ascii="GHEA Grapalat" w:hAnsi="GHEA Grapalat" w:cs="Times Armenian"/>
          <w:iCs/>
          <w:color w:val="000000" w:themeColor="text1"/>
          <w:sz w:val="20"/>
          <w:szCs w:val="20"/>
          <w:lang w:val="hy-AM"/>
        </w:rPr>
        <w:t xml:space="preserve">-ի </w:t>
      </w:r>
      <w:r w:rsidRPr="0036641C">
        <w:rPr>
          <w:rFonts w:ascii="GHEA Grapalat" w:hAnsi="GHEA Grapalat" w:cs="Times Armenian"/>
          <w:iCs/>
          <w:color w:val="000000" w:themeColor="text1"/>
          <w:sz w:val="20"/>
          <w:szCs w:val="20"/>
          <w:vertAlign w:val="subscript"/>
          <w:lang w:val="hy-AM"/>
        </w:rPr>
        <w:t xml:space="preserve"> </w:t>
      </w:r>
      <w:r w:rsidRPr="0036641C">
        <w:rPr>
          <w:rFonts w:ascii="GHEA Grapalat" w:hAnsi="GHEA Grapalat" w:cs="Times Armenian"/>
          <w:iCs/>
          <w:color w:val="000000" w:themeColor="text1"/>
          <w:sz w:val="20"/>
          <w:szCs w:val="20"/>
          <w:lang w:val="hy-AM"/>
        </w:rPr>
        <w:t xml:space="preserve">N 3 </w:t>
      </w:r>
      <w:r w:rsidRPr="0036641C">
        <w:rPr>
          <w:rFonts w:ascii="GHEA Grapalat" w:hAnsi="GHEA Grapalat" w:cs="Sylfaen"/>
          <w:iCs/>
          <w:color w:val="000000" w:themeColor="text1"/>
          <w:sz w:val="20"/>
          <w:szCs w:val="20"/>
          <w:lang w:val="hy-AM"/>
        </w:rPr>
        <w:t>որոշմամբ</w:t>
      </w:r>
    </w:p>
    <w:p w14:paraId="4FC64278" w14:textId="77777777" w:rsidR="003D7502" w:rsidRPr="0036641C" w:rsidRDefault="003D7502" w:rsidP="003D7502">
      <w:pPr>
        <w:pStyle w:val="BodyText"/>
        <w:ind w:right="-7" w:firstLine="567"/>
        <w:jc w:val="center"/>
        <w:rPr>
          <w:rFonts w:ascii="GHEA Grapalat" w:hAnsi="GHEA Grapalat"/>
          <w:color w:val="FF0000"/>
          <w:lang w:val="hy-AM"/>
        </w:rPr>
      </w:pPr>
    </w:p>
    <w:p w14:paraId="03F0E5EA" w14:textId="77777777" w:rsidR="003D7502" w:rsidRPr="0036641C" w:rsidRDefault="003D7502" w:rsidP="003D7502">
      <w:pPr>
        <w:pStyle w:val="BodyText"/>
        <w:ind w:right="-7" w:firstLine="567"/>
        <w:jc w:val="center"/>
        <w:rPr>
          <w:rFonts w:ascii="GHEA Grapalat" w:hAnsi="GHEA Grapalat"/>
          <w:lang w:val="hy-AM"/>
        </w:rPr>
      </w:pPr>
    </w:p>
    <w:p w14:paraId="4BB10033" w14:textId="77777777" w:rsidR="003D7502" w:rsidRPr="0036641C" w:rsidRDefault="003D7502" w:rsidP="003D7502">
      <w:pPr>
        <w:pStyle w:val="BodyText"/>
        <w:ind w:right="-7" w:firstLine="567"/>
        <w:jc w:val="center"/>
        <w:rPr>
          <w:rFonts w:ascii="GHEA Grapalat" w:hAnsi="GHEA Grapalat"/>
          <w:lang w:val="hy-AM"/>
        </w:rPr>
      </w:pPr>
    </w:p>
    <w:p w14:paraId="60617539" w14:textId="77777777" w:rsidR="003D7502" w:rsidRPr="0036641C" w:rsidRDefault="003D7502" w:rsidP="003D7502">
      <w:pPr>
        <w:pStyle w:val="BodyText"/>
        <w:ind w:right="-7" w:firstLine="567"/>
        <w:jc w:val="center"/>
        <w:rPr>
          <w:rFonts w:ascii="GHEA Grapalat" w:hAnsi="GHEA Grapalat"/>
          <w:lang w:val="hy-AM"/>
        </w:rPr>
      </w:pPr>
    </w:p>
    <w:p w14:paraId="15DAFD9A" w14:textId="77777777" w:rsidR="003D7502" w:rsidRPr="0036641C" w:rsidRDefault="003D7502" w:rsidP="003D7502">
      <w:pPr>
        <w:pStyle w:val="BodyText"/>
        <w:ind w:right="-7" w:firstLine="567"/>
        <w:jc w:val="center"/>
        <w:rPr>
          <w:rFonts w:ascii="GHEA Grapalat" w:hAnsi="GHEA Grapalat"/>
          <w:lang w:val="hy-AM"/>
        </w:rPr>
      </w:pPr>
    </w:p>
    <w:p w14:paraId="0D3FB405" w14:textId="77777777" w:rsidR="003D7502" w:rsidRPr="0036641C" w:rsidRDefault="003D7502" w:rsidP="003D7502">
      <w:pPr>
        <w:pStyle w:val="BodyText"/>
        <w:ind w:right="-7" w:firstLine="567"/>
        <w:jc w:val="center"/>
        <w:rPr>
          <w:rFonts w:ascii="GHEA Grapalat" w:hAnsi="GHEA Grapalat"/>
          <w:lang w:val="hy-AM"/>
        </w:rPr>
      </w:pPr>
      <w:r w:rsidRPr="0036641C">
        <w:rPr>
          <w:rFonts w:ascii="GHEA Grapalat" w:hAnsi="GHEA Grapalat" w:cs="Times Armenian"/>
          <w:b/>
          <w:i/>
          <w:lang w:val="hy-AM"/>
        </w:rPr>
        <w:t>Երևանի քաղաքապետարան</w:t>
      </w:r>
    </w:p>
    <w:p w14:paraId="5FE9EAB2" w14:textId="77777777" w:rsidR="003D7502" w:rsidRPr="0036641C" w:rsidRDefault="003D7502" w:rsidP="003D7502">
      <w:pPr>
        <w:pStyle w:val="BodyText"/>
        <w:tabs>
          <w:tab w:val="left" w:pos="5968"/>
        </w:tabs>
        <w:ind w:right="-7" w:firstLine="567"/>
        <w:rPr>
          <w:rFonts w:ascii="GHEA Grapalat" w:hAnsi="GHEA Grapalat"/>
          <w:lang w:val="hy-AM"/>
        </w:rPr>
      </w:pPr>
      <w:r w:rsidRPr="0036641C">
        <w:rPr>
          <w:rFonts w:ascii="GHEA Grapalat" w:hAnsi="GHEA Grapalat"/>
          <w:lang w:val="hy-AM"/>
        </w:rPr>
        <w:tab/>
      </w:r>
    </w:p>
    <w:p w14:paraId="2BDDA86D" w14:textId="77777777" w:rsidR="003D7502" w:rsidRPr="0036641C" w:rsidRDefault="003D7502" w:rsidP="003D7502">
      <w:pPr>
        <w:pStyle w:val="BodyText"/>
        <w:ind w:right="-7" w:firstLine="567"/>
        <w:jc w:val="center"/>
        <w:rPr>
          <w:rFonts w:ascii="GHEA Grapalat" w:hAnsi="GHEA Grapalat"/>
          <w:lang w:val="hy-AM"/>
        </w:rPr>
      </w:pPr>
    </w:p>
    <w:p w14:paraId="71931771" w14:textId="77777777" w:rsidR="003D7502" w:rsidRPr="0036641C" w:rsidRDefault="003D7502" w:rsidP="003D7502">
      <w:pPr>
        <w:pStyle w:val="BodyText"/>
        <w:ind w:right="-7" w:firstLine="567"/>
        <w:jc w:val="center"/>
        <w:rPr>
          <w:rFonts w:ascii="GHEA Grapalat" w:hAnsi="GHEA Grapalat"/>
          <w:lang w:val="hy-AM"/>
        </w:rPr>
      </w:pPr>
    </w:p>
    <w:p w14:paraId="32F72C95" w14:textId="77777777" w:rsidR="003D7502" w:rsidRPr="0036641C" w:rsidRDefault="003D7502" w:rsidP="003D7502">
      <w:pPr>
        <w:pStyle w:val="BodyText"/>
        <w:ind w:right="-7" w:firstLine="567"/>
        <w:jc w:val="center"/>
        <w:rPr>
          <w:rFonts w:ascii="GHEA Grapalat" w:hAnsi="GHEA Grapalat"/>
          <w:lang w:val="hy-AM"/>
        </w:rPr>
      </w:pPr>
    </w:p>
    <w:p w14:paraId="4F762493" w14:textId="77777777" w:rsidR="003D7502" w:rsidRPr="0036641C" w:rsidRDefault="003D7502" w:rsidP="003D7502">
      <w:pPr>
        <w:pStyle w:val="BodyText"/>
        <w:ind w:right="-7" w:firstLine="567"/>
        <w:jc w:val="center"/>
        <w:rPr>
          <w:rFonts w:ascii="GHEA Grapalat" w:hAnsi="GHEA Grapalat"/>
          <w:lang w:val="hy-AM"/>
        </w:rPr>
      </w:pPr>
    </w:p>
    <w:p w14:paraId="0265EA15" w14:textId="77777777" w:rsidR="003D7502" w:rsidRPr="0036641C" w:rsidRDefault="003D7502" w:rsidP="003D7502">
      <w:pPr>
        <w:pStyle w:val="BodyText"/>
        <w:ind w:right="-7" w:firstLine="567"/>
        <w:jc w:val="center"/>
        <w:rPr>
          <w:rFonts w:ascii="GHEA Grapalat" w:hAnsi="GHEA Grapalat" w:cs="Sylfaen"/>
          <w:lang w:val="hy-AM"/>
        </w:rPr>
      </w:pPr>
      <w:r w:rsidRPr="0036641C">
        <w:rPr>
          <w:rFonts w:ascii="GHEA Grapalat" w:hAnsi="GHEA Grapalat" w:cs="Sylfaen"/>
          <w:lang w:val="hy-AM"/>
        </w:rPr>
        <w:t>Հ</w:t>
      </w:r>
      <w:r w:rsidRPr="0036641C">
        <w:rPr>
          <w:rFonts w:ascii="GHEA Grapalat" w:hAnsi="GHEA Grapalat" w:cs="Times Armenian"/>
          <w:lang w:val="hy-AM"/>
        </w:rPr>
        <w:t xml:space="preserve"> </w:t>
      </w:r>
      <w:r w:rsidRPr="0036641C">
        <w:rPr>
          <w:rFonts w:ascii="GHEA Grapalat" w:hAnsi="GHEA Grapalat" w:cs="Sylfaen"/>
          <w:lang w:val="hy-AM"/>
        </w:rPr>
        <w:t>Ր</w:t>
      </w:r>
      <w:r w:rsidRPr="0036641C">
        <w:rPr>
          <w:rFonts w:ascii="GHEA Grapalat" w:hAnsi="GHEA Grapalat" w:cs="Times Armenian"/>
          <w:lang w:val="hy-AM"/>
        </w:rPr>
        <w:t xml:space="preserve"> </w:t>
      </w:r>
      <w:r w:rsidRPr="0036641C">
        <w:rPr>
          <w:rFonts w:ascii="GHEA Grapalat" w:hAnsi="GHEA Grapalat" w:cs="Sylfaen"/>
          <w:lang w:val="hy-AM"/>
        </w:rPr>
        <w:t>Ա</w:t>
      </w:r>
      <w:r w:rsidRPr="0036641C">
        <w:rPr>
          <w:rFonts w:ascii="GHEA Grapalat" w:hAnsi="GHEA Grapalat" w:cs="Times Armenian"/>
          <w:lang w:val="hy-AM"/>
        </w:rPr>
        <w:t xml:space="preserve"> </w:t>
      </w:r>
      <w:r w:rsidRPr="0036641C">
        <w:rPr>
          <w:rFonts w:ascii="GHEA Grapalat" w:hAnsi="GHEA Grapalat" w:cs="Sylfaen"/>
          <w:lang w:val="hy-AM"/>
        </w:rPr>
        <w:t>Վ</w:t>
      </w:r>
      <w:r w:rsidRPr="0036641C">
        <w:rPr>
          <w:rFonts w:ascii="GHEA Grapalat" w:hAnsi="GHEA Grapalat" w:cs="Times Armenian"/>
          <w:lang w:val="hy-AM"/>
        </w:rPr>
        <w:t xml:space="preserve"> </w:t>
      </w:r>
      <w:r w:rsidRPr="0036641C">
        <w:rPr>
          <w:rFonts w:ascii="GHEA Grapalat" w:hAnsi="GHEA Grapalat" w:cs="Sylfaen"/>
          <w:lang w:val="hy-AM"/>
        </w:rPr>
        <w:t>Ե</w:t>
      </w:r>
      <w:r w:rsidRPr="0036641C">
        <w:rPr>
          <w:rFonts w:ascii="GHEA Grapalat" w:hAnsi="GHEA Grapalat" w:cs="Times Armenian"/>
          <w:lang w:val="hy-AM"/>
        </w:rPr>
        <w:t xml:space="preserve"> </w:t>
      </w:r>
      <w:r w:rsidRPr="0036641C">
        <w:rPr>
          <w:rFonts w:ascii="GHEA Grapalat" w:hAnsi="GHEA Grapalat" w:cs="Sylfaen"/>
          <w:lang w:val="hy-AM"/>
        </w:rPr>
        <w:t>Ր</w:t>
      </w:r>
    </w:p>
    <w:p w14:paraId="1AD1D078" w14:textId="77777777" w:rsidR="003D7502" w:rsidRPr="0036641C" w:rsidRDefault="003D7502" w:rsidP="003D7502">
      <w:pPr>
        <w:pStyle w:val="BodyText"/>
        <w:ind w:right="-7" w:firstLine="567"/>
        <w:jc w:val="center"/>
        <w:rPr>
          <w:rFonts w:ascii="GHEA Grapalat" w:hAnsi="GHEA Grapalat" w:cs="Sylfaen"/>
          <w:lang w:val="hy-AM"/>
        </w:rPr>
      </w:pPr>
    </w:p>
    <w:p w14:paraId="7E373ED8" w14:textId="77777777" w:rsidR="003D7502" w:rsidRPr="0036641C" w:rsidRDefault="003D7502" w:rsidP="003D7502">
      <w:pPr>
        <w:pStyle w:val="BodyText"/>
        <w:ind w:right="-7" w:firstLine="567"/>
        <w:jc w:val="center"/>
        <w:rPr>
          <w:rFonts w:ascii="GHEA Grapalat" w:hAnsi="GHEA Grapalat" w:cs="Sylfaen"/>
          <w:lang w:val="hy-AM"/>
        </w:rPr>
      </w:pPr>
    </w:p>
    <w:p w14:paraId="2872DE9B" w14:textId="00C23290" w:rsidR="003D7502" w:rsidRPr="0036641C" w:rsidRDefault="003D7502" w:rsidP="003D7502">
      <w:pPr>
        <w:pStyle w:val="BodyText"/>
        <w:ind w:right="-7"/>
        <w:jc w:val="center"/>
        <w:rPr>
          <w:rFonts w:ascii="GHEA Grapalat" w:hAnsi="GHEA Grapalat"/>
          <w:szCs w:val="22"/>
          <w:lang w:val="hy-AM"/>
        </w:rPr>
      </w:pPr>
      <w:r w:rsidRPr="0036641C">
        <w:rPr>
          <w:rFonts w:ascii="GHEA Grapalat" w:hAnsi="GHEA Grapalat" w:cs="Sylfaen"/>
          <w:lang w:val="hy-AM"/>
        </w:rPr>
        <w:t>ԵՐԵՎԱՆԻ ՔԱՂԱՔԱՊԵՏԱՐԱՆԻ ԿԱՐԻՔՆԵՐԻ</w:t>
      </w:r>
      <w:r w:rsidRPr="0036641C">
        <w:rPr>
          <w:rFonts w:ascii="GHEA Grapalat" w:hAnsi="GHEA Grapalat" w:cs="Times Armenian"/>
          <w:lang w:val="hy-AM"/>
        </w:rPr>
        <w:t xml:space="preserve"> </w:t>
      </w:r>
      <w:r w:rsidRPr="0036641C">
        <w:rPr>
          <w:rFonts w:ascii="GHEA Grapalat" w:hAnsi="GHEA Grapalat" w:cs="Sylfaen"/>
          <w:lang w:val="hy-AM"/>
        </w:rPr>
        <w:t>ՀԱՄԱՐ</w:t>
      </w:r>
      <w:r w:rsidRPr="0036641C">
        <w:rPr>
          <w:rFonts w:ascii="GHEA Grapalat" w:hAnsi="GHEA Grapalat" w:cs="Times Armenian"/>
          <w:lang w:val="hy-AM"/>
        </w:rPr>
        <w:t xml:space="preserve">` </w:t>
      </w:r>
      <w:bookmarkStart w:id="3" w:name="_Hlk194308025"/>
      <w:r w:rsidR="004E182B" w:rsidRPr="00960589">
        <w:rPr>
          <w:rFonts w:ascii="GHEA Grapalat" w:hAnsi="GHEA Grapalat"/>
          <w:b/>
          <w:bCs/>
          <w:i/>
          <w:szCs w:val="20"/>
          <w:lang w:val="hy-AM"/>
        </w:rPr>
        <w:t xml:space="preserve">Երևան քաղաքի </w:t>
      </w:r>
      <w:r w:rsidR="004E182B" w:rsidRPr="00960589">
        <w:rPr>
          <w:rFonts w:ascii="GHEA Grapalat" w:hAnsi="GHEA Grapalat"/>
          <w:b/>
          <w:bCs/>
          <w:i/>
          <w:sz w:val="20"/>
          <w:szCs w:val="20"/>
          <w:lang w:val="hy-AM"/>
        </w:rPr>
        <w:t>Շենգավիթ վարչական շրջանի բազմաբնակարան շենքերի պատշգամբների  վերանորոգման աշխատանքների</w:t>
      </w:r>
      <w:r w:rsidR="0036641C" w:rsidRPr="0036641C">
        <w:rPr>
          <w:rFonts w:ascii="GHEA Grapalat" w:hAnsi="GHEA Grapalat" w:cs="Sylfaen"/>
          <w:lang w:val="hy-AM"/>
        </w:rPr>
        <w:t xml:space="preserve"> </w:t>
      </w:r>
      <w:bookmarkEnd w:id="3"/>
      <w:r w:rsidRPr="0036641C">
        <w:rPr>
          <w:rFonts w:ascii="GHEA Grapalat" w:hAnsi="GHEA Grapalat" w:cs="Sylfaen"/>
          <w:lang w:val="hy-AM"/>
        </w:rPr>
        <w:t>ՁԵՌՔԲԵՐՄԱՆ</w:t>
      </w:r>
      <w:r w:rsidRPr="0036641C">
        <w:rPr>
          <w:rFonts w:ascii="GHEA Grapalat" w:hAnsi="GHEA Grapalat" w:cs="Times Armenian"/>
          <w:lang w:val="hy-AM"/>
        </w:rPr>
        <w:t xml:space="preserve"> </w:t>
      </w:r>
      <w:r w:rsidRPr="0036641C">
        <w:rPr>
          <w:rFonts w:ascii="GHEA Grapalat" w:hAnsi="GHEA Grapalat" w:cs="Sylfaen"/>
          <w:lang w:val="hy-AM"/>
        </w:rPr>
        <w:t>ՆՊԱՏԱԿՈՎ ՀԱՅՏԱՐԱՐՎԱԾ</w:t>
      </w:r>
      <w:r w:rsidRPr="0036641C">
        <w:rPr>
          <w:rFonts w:ascii="GHEA Grapalat" w:hAnsi="GHEA Grapalat" w:cs="Times Armenian"/>
          <w:lang w:val="hy-AM"/>
        </w:rPr>
        <w:t xml:space="preserve"> </w:t>
      </w:r>
      <w:r w:rsidRPr="0036641C">
        <w:rPr>
          <w:rFonts w:ascii="GHEA Grapalat" w:hAnsi="GHEA Grapalat" w:cs="Sylfaen"/>
          <w:lang w:val="hy-AM"/>
        </w:rPr>
        <w:t>ԳՆԱՆՇՄԱՆ ՀԱՐՑՄԱՆ</w:t>
      </w:r>
    </w:p>
    <w:p w14:paraId="59D296C8" w14:textId="77777777" w:rsidR="003D7502" w:rsidRPr="0036641C" w:rsidRDefault="003D7502" w:rsidP="003D7502">
      <w:pPr>
        <w:pStyle w:val="BodyText"/>
        <w:ind w:right="-7"/>
        <w:jc w:val="center"/>
        <w:rPr>
          <w:rFonts w:ascii="GHEA Grapalat" w:hAnsi="GHEA Grapalat"/>
          <w:szCs w:val="22"/>
          <w:lang w:val="hy-AM"/>
        </w:rPr>
      </w:pPr>
    </w:p>
    <w:p w14:paraId="7EEF5284" w14:textId="77777777" w:rsidR="003D7502" w:rsidRPr="0036641C" w:rsidRDefault="003D7502" w:rsidP="003D7502">
      <w:pPr>
        <w:pStyle w:val="BodyText"/>
        <w:ind w:right="-7" w:firstLine="567"/>
        <w:jc w:val="center"/>
        <w:rPr>
          <w:rFonts w:ascii="GHEA Grapalat" w:hAnsi="GHEA Grapalat"/>
          <w:lang w:val="hy-AM"/>
        </w:rPr>
      </w:pPr>
    </w:p>
    <w:p w14:paraId="18E2F60A" w14:textId="77777777" w:rsidR="00096865" w:rsidRPr="0036641C" w:rsidRDefault="00096865" w:rsidP="00EF3662">
      <w:pPr>
        <w:pStyle w:val="BodyText"/>
        <w:ind w:right="-7" w:firstLine="567"/>
        <w:jc w:val="center"/>
        <w:rPr>
          <w:rFonts w:ascii="GHEA Grapalat" w:hAnsi="GHEA Grapalat"/>
          <w:lang w:val="hy-AM"/>
        </w:rPr>
      </w:pPr>
    </w:p>
    <w:p w14:paraId="56059B86" w14:textId="77777777" w:rsidR="00096865" w:rsidRPr="0036641C" w:rsidRDefault="00096865" w:rsidP="00EF3662">
      <w:pPr>
        <w:pStyle w:val="BodyText"/>
        <w:ind w:right="-7" w:firstLine="567"/>
        <w:jc w:val="center"/>
        <w:rPr>
          <w:rFonts w:ascii="GHEA Grapalat" w:hAnsi="GHEA Grapalat"/>
          <w:lang w:val="hy-AM"/>
        </w:rPr>
      </w:pPr>
    </w:p>
    <w:p w14:paraId="302C3EDE" w14:textId="77777777" w:rsidR="002B32D6" w:rsidRPr="0036641C" w:rsidRDefault="002B32D6" w:rsidP="00EF3662">
      <w:pPr>
        <w:pStyle w:val="BodyText"/>
        <w:ind w:right="-7" w:firstLine="567"/>
        <w:jc w:val="center"/>
        <w:rPr>
          <w:rFonts w:ascii="GHEA Grapalat" w:hAnsi="GHEA Grapalat"/>
          <w:lang w:val="hy-AM"/>
        </w:rPr>
      </w:pPr>
    </w:p>
    <w:p w14:paraId="2C74A6A9" w14:textId="77777777" w:rsidR="00096865" w:rsidRPr="0036641C" w:rsidRDefault="00096865" w:rsidP="00EF3662">
      <w:pPr>
        <w:pStyle w:val="BodyText"/>
        <w:ind w:right="-7" w:firstLine="567"/>
        <w:jc w:val="center"/>
        <w:rPr>
          <w:rFonts w:ascii="GHEA Grapalat" w:hAnsi="GHEA Grapalat"/>
          <w:lang w:val="hy-AM"/>
        </w:rPr>
      </w:pPr>
    </w:p>
    <w:p w14:paraId="122A7D56" w14:textId="77777777" w:rsidR="00CE0D95" w:rsidRPr="0036641C" w:rsidRDefault="00CE0D95" w:rsidP="00EF3662">
      <w:pPr>
        <w:pStyle w:val="BodyText"/>
        <w:ind w:right="-7" w:firstLine="567"/>
        <w:jc w:val="center"/>
        <w:rPr>
          <w:rFonts w:ascii="GHEA Grapalat" w:hAnsi="GHEA Grapalat"/>
          <w:lang w:val="hy-AM"/>
        </w:rPr>
      </w:pPr>
    </w:p>
    <w:p w14:paraId="0316FADA" w14:textId="77777777" w:rsidR="00CE0D95" w:rsidRPr="0036641C" w:rsidRDefault="00CE0D95" w:rsidP="00EF3662">
      <w:pPr>
        <w:pStyle w:val="BodyText"/>
        <w:ind w:right="-7" w:firstLine="567"/>
        <w:jc w:val="center"/>
        <w:rPr>
          <w:rFonts w:ascii="GHEA Grapalat" w:hAnsi="GHEA Grapalat"/>
          <w:lang w:val="hy-AM"/>
        </w:rPr>
      </w:pPr>
    </w:p>
    <w:p w14:paraId="23A22FEC" w14:textId="77777777" w:rsidR="00CE0D95" w:rsidRPr="0036641C" w:rsidRDefault="00CE0D95" w:rsidP="00EF3662">
      <w:pPr>
        <w:pStyle w:val="BodyText"/>
        <w:ind w:right="-7" w:firstLine="567"/>
        <w:jc w:val="center"/>
        <w:rPr>
          <w:rFonts w:ascii="GHEA Grapalat" w:hAnsi="GHEA Grapalat"/>
          <w:lang w:val="hy-AM"/>
        </w:rPr>
      </w:pPr>
    </w:p>
    <w:p w14:paraId="6BAFB404" w14:textId="01A2E8C0" w:rsidR="001A43A4" w:rsidRPr="0036641C" w:rsidRDefault="006F0D3F" w:rsidP="00146D17">
      <w:pPr>
        <w:jc w:val="both"/>
        <w:rPr>
          <w:rFonts w:ascii="GHEA Grapalat" w:hAnsi="GHEA Grapalat" w:cs="Sylfaen"/>
          <w:i/>
          <w:sz w:val="22"/>
          <w:szCs w:val="22"/>
          <w:lang w:val="hy-AM"/>
        </w:rPr>
      </w:pPr>
      <w:r w:rsidRPr="0036641C">
        <w:rPr>
          <w:rFonts w:ascii="GHEA Grapalat" w:hAnsi="GHEA Grapalat" w:cs="Sylfaen"/>
          <w:i/>
          <w:sz w:val="22"/>
          <w:szCs w:val="22"/>
          <w:lang w:val="hy-AM"/>
        </w:rPr>
        <w:br w:type="page"/>
      </w:r>
      <w:r w:rsidR="00096865" w:rsidRPr="0036641C">
        <w:rPr>
          <w:rFonts w:ascii="GHEA Grapalat" w:hAnsi="GHEA Grapalat" w:cs="Sylfaen"/>
          <w:i/>
          <w:sz w:val="22"/>
          <w:szCs w:val="22"/>
          <w:lang w:val="hy-AM"/>
        </w:rPr>
        <w:lastRenderedPageBreak/>
        <w:t>Հարգելի</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մասնակից</w:t>
      </w:r>
      <w:r w:rsidR="00677658" w:rsidRPr="0036641C">
        <w:rPr>
          <w:rFonts w:ascii="GHEA Grapalat" w:hAnsi="GHEA Grapalat" w:cs="Sylfaen"/>
          <w:i/>
          <w:sz w:val="22"/>
          <w:szCs w:val="22"/>
          <w:lang w:val="hy-AM"/>
        </w:rPr>
        <w:t xml:space="preserve"> </w:t>
      </w:r>
      <w:r w:rsidR="00884204" w:rsidRPr="0036641C">
        <w:rPr>
          <w:rFonts w:ascii="GHEA Grapalat" w:hAnsi="GHEA Grapalat" w:cs="Sylfaen"/>
          <w:i/>
          <w:sz w:val="22"/>
          <w:szCs w:val="22"/>
          <w:lang w:val="hy-AM"/>
        </w:rPr>
        <w:t>ն</w:t>
      </w:r>
      <w:r w:rsidR="00096865" w:rsidRPr="0036641C">
        <w:rPr>
          <w:rFonts w:ascii="GHEA Grapalat" w:hAnsi="GHEA Grapalat" w:cs="Sylfaen"/>
          <w:i/>
          <w:sz w:val="22"/>
          <w:szCs w:val="22"/>
          <w:lang w:val="hy-AM"/>
        </w:rPr>
        <w:t>ախքան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հայտ</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կազմելը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և</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ներկայացնելը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խնդրում</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ենք</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մանրամասնորեն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ուսումնասիրել</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սույն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հրավերը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քանի</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որ</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հրավերին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չհամապատասխանող</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հայտերը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ենթակա</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մերժման</w:t>
      </w:r>
      <w:r w:rsidR="0046586E" w:rsidRPr="0036641C">
        <w:rPr>
          <w:rFonts w:ascii="GHEA Grapalat" w:hAnsi="GHEA Grapalat" w:cs="Sylfaen"/>
          <w:i/>
          <w:sz w:val="22"/>
          <w:szCs w:val="22"/>
          <w:lang w:val="hy-AM"/>
        </w:rPr>
        <w:t xml:space="preserve">: </w:t>
      </w:r>
    </w:p>
    <w:p w14:paraId="4E99E53A" w14:textId="631491B6"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Armeps համակարգում (</w:t>
      </w:r>
      <w:hyperlink r:id="rId10" w:history="1">
        <w:r w:rsidRPr="0036641C">
          <w:rPr>
            <w:rFonts w:ascii="GHEA Grapalat" w:hAnsi="GHEA Grapalat" w:cs="Sylfaen"/>
            <w:i/>
            <w:sz w:val="22"/>
            <w:szCs w:val="22"/>
            <w:lang w:val="hy-AM"/>
          </w:rPr>
          <w:t>www.armeps.am</w:t>
        </w:r>
      </w:hyperlink>
      <w:r w:rsidRPr="0036641C">
        <w:rPr>
          <w:rFonts w:ascii="GHEA Grapalat" w:hAnsi="GHEA Grapalat" w:cs="Sylfaen"/>
          <w:i/>
          <w:sz w:val="22"/>
          <w:szCs w:val="22"/>
          <w:lang w:val="hy-AM"/>
        </w:rPr>
        <w:t xml:space="preserve">): Համակարգում գրանցվելու պայմանները սահմանված են </w:t>
      </w:r>
      <w:hyperlink r:id="rId11" w:history="1">
        <w:r w:rsidR="00E93C59" w:rsidRPr="0036641C">
          <w:rPr>
            <w:rStyle w:val="Hyperlink"/>
            <w:rFonts w:ascii="GHEA Grapalat" w:hAnsi="GHEA Grapalat" w:cs="Sylfaen"/>
            <w:i/>
            <w:color w:val="auto"/>
            <w:sz w:val="22"/>
            <w:szCs w:val="22"/>
            <w:lang w:val="hy-AM"/>
          </w:rPr>
          <w:t>www.procurement.</w:t>
        </w:r>
        <w:r w:rsidR="00EA45F9" w:rsidRPr="0036641C" w:rsidDel="00EA45F9">
          <w:rPr>
            <w:rStyle w:val="Hyperlink"/>
            <w:rFonts w:ascii="GHEA Grapalat" w:hAnsi="GHEA Grapalat" w:cs="Sylfaen"/>
            <w:i/>
            <w:color w:val="auto"/>
            <w:sz w:val="22"/>
            <w:szCs w:val="22"/>
            <w:lang w:val="hy-AM"/>
          </w:rPr>
          <w:t xml:space="preserve"> </w:t>
        </w:r>
        <w:r w:rsidR="00E93C59" w:rsidRPr="0036641C">
          <w:rPr>
            <w:rStyle w:val="Hyperlink"/>
            <w:rFonts w:ascii="GHEA Grapalat" w:hAnsi="GHEA Grapalat" w:cs="Sylfaen"/>
            <w:i/>
            <w:color w:val="auto"/>
            <w:sz w:val="22"/>
            <w:szCs w:val="22"/>
            <w:lang w:val="hy-AM"/>
          </w:rPr>
          <w:t>am</w:t>
        </w:r>
      </w:hyperlink>
      <w:r w:rsidRPr="0036641C">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Pr="0036641C">
          <w:rPr>
            <w:rFonts w:ascii="GHEA Grapalat" w:hAnsi="GHEA Grapalat" w:cs="Sylfaen"/>
            <w:i/>
            <w:sz w:val="22"/>
            <w:szCs w:val="22"/>
            <w:lang w:val="hy-AM"/>
          </w:rPr>
          <w:t>Armeps էլեկտրոնային գնումների համակարգի օգտագործողի «Տնտեսական օպերատորի» ուղեցույց</w:t>
        </w:r>
      </w:hyperlink>
      <w:r w:rsidRPr="0036641C">
        <w:rPr>
          <w:rFonts w:ascii="GHEA Grapalat" w:hAnsi="GHEA Grapalat" w:cs="Sylfaen"/>
          <w:i/>
          <w:sz w:val="22"/>
          <w:szCs w:val="22"/>
          <w:lang w:val="hy-AM"/>
        </w:rPr>
        <w:t>ում:</w:t>
      </w:r>
    </w:p>
    <w:p w14:paraId="00FBD1F1" w14:textId="77777777"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Ուղեցույցը հասանելի է հետևյալ հղումով՝ </w:t>
      </w:r>
      <w:hyperlink r:id="rId13" w:history="1">
        <w:r w:rsidRPr="0036641C">
          <w:rPr>
            <w:rFonts w:ascii="GHEA Grapalat" w:hAnsi="GHEA Grapalat" w:cs="Sylfaen"/>
            <w:sz w:val="22"/>
            <w:szCs w:val="22"/>
            <w:lang w:val="hy-AM"/>
          </w:rPr>
          <w:t>http://gnumner.am/hy/page/ughecuycner_dzernarkner/</w:t>
        </w:r>
      </w:hyperlink>
      <w:r w:rsidRPr="0036641C">
        <w:rPr>
          <w:rFonts w:ascii="GHEA Grapalat" w:hAnsi="GHEA Grapalat" w:cs="Sylfaen"/>
          <w:i/>
          <w:sz w:val="22"/>
          <w:szCs w:val="22"/>
          <w:lang w:val="hy-AM"/>
        </w:rPr>
        <w:t>:</w:t>
      </w:r>
    </w:p>
    <w:p w14:paraId="57B1C54B" w14:textId="77777777" w:rsidR="00F60C5F" w:rsidRPr="0036641C" w:rsidRDefault="0046586E" w:rsidP="00EF3662">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Միաժամանակ</w:t>
      </w:r>
      <w:r w:rsidR="00F60C5F" w:rsidRPr="0036641C">
        <w:rPr>
          <w:rFonts w:ascii="GHEA Grapalat" w:hAnsi="GHEA Grapalat" w:cs="Sylfaen"/>
          <w:i/>
          <w:sz w:val="22"/>
          <w:szCs w:val="22"/>
          <w:lang w:val="hy-AM"/>
        </w:rPr>
        <w:t>՝</w:t>
      </w:r>
    </w:p>
    <w:p w14:paraId="59EAB7AC" w14:textId="2726D786" w:rsidR="00F60C5F" w:rsidRPr="0036641C" w:rsidRDefault="0046586E"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 </w:t>
      </w:r>
      <w:r w:rsidR="00677658" w:rsidRPr="0036641C">
        <w:rPr>
          <w:rFonts w:ascii="GHEA Grapalat" w:hAnsi="GHEA Grapalat"/>
          <w:i/>
          <w:sz w:val="22"/>
          <w:szCs w:val="22"/>
          <w:lang w:val="hy-AM"/>
        </w:rPr>
        <w:t xml:space="preserve">- </w:t>
      </w:r>
      <w:r w:rsidR="00984BDB" w:rsidRPr="0036641C">
        <w:rPr>
          <w:rFonts w:ascii="GHEA Grapalat" w:hAnsi="GHEA Grapalat"/>
          <w:i/>
          <w:sz w:val="22"/>
          <w:szCs w:val="22"/>
          <w:lang w:val="hy-AM"/>
        </w:rPr>
        <w:t>հայտ</w:t>
      </w:r>
      <w:r w:rsidR="00677658" w:rsidRPr="0036641C">
        <w:rPr>
          <w:rFonts w:ascii="GHEA Grapalat" w:hAnsi="GHEA Grapalat"/>
          <w:i/>
          <w:sz w:val="22"/>
          <w:szCs w:val="22"/>
          <w:lang w:val="hy-AM"/>
        </w:rPr>
        <w:t>ը էլեկտրոնային գնումների Armeps (www.armeps.am) համակարգ (այսուհետ` համակարգ) մուտքագրելիս</w:t>
      </w:r>
      <w:r w:rsidR="00984BDB" w:rsidRPr="0036641C">
        <w:rPr>
          <w:rFonts w:ascii="GHEA Grapalat" w:hAnsi="GHEA Grapalat"/>
          <w:i/>
          <w:sz w:val="22"/>
          <w:szCs w:val="22"/>
          <w:lang w:val="hy-AM"/>
        </w:rPr>
        <w:t xml:space="preserve"> անհրաժեշտ է </w:t>
      </w:r>
      <w:r w:rsidR="00F9448B" w:rsidRPr="0036641C">
        <w:rPr>
          <w:rFonts w:ascii="GHEA Grapalat" w:hAnsi="GHEA Grapalat"/>
          <w:i/>
          <w:sz w:val="22"/>
          <w:szCs w:val="22"/>
          <w:lang w:val="hy-AM"/>
        </w:rPr>
        <w:t xml:space="preserve">առաջնորդվել </w:t>
      </w:r>
      <w:hyperlink r:id="rId14" w:history="1">
        <w:r w:rsidR="0010316E" w:rsidRPr="0036641C">
          <w:rPr>
            <w:rStyle w:val="Hyperlink"/>
            <w:rFonts w:ascii="GHEA Grapalat" w:hAnsi="GHEA Grapalat" w:cs="Sylfaen"/>
            <w:i/>
            <w:color w:val="auto"/>
            <w:sz w:val="22"/>
            <w:szCs w:val="22"/>
            <w:lang w:val="hy-AM"/>
          </w:rPr>
          <w:t>www.procurement.am</w:t>
        </w:r>
      </w:hyperlink>
      <w:r w:rsidR="00F60C5F" w:rsidRPr="0036641C">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36641C">
          <w:rPr>
            <w:rFonts w:ascii="GHEA Grapalat" w:hAnsi="GHEA Grapalat" w:cs="Sylfaen"/>
            <w:i/>
            <w:sz w:val="22"/>
            <w:szCs w:val="22"/>
            <w:lang w:val="hy-AM"/>
          </w:rPr>
          <w:t>Էլեկտրոնային գնումների կատարման ուղեցույց</w:t>
        </w:r>
      </w:hyperlink>
      <w:r w:rsidR="00F60C5F" w:rsidRPr="0036641C">
        <w:rPr>
          <w:rFonts w:ascii="GHEA Grapalat" w:hAnsi="GHEA Grapalat" w:cs="Sylfaen"/>
          <w:i/>
          <w:sz w:val="22"/>
          <w:szCs w:val="22"/>
          <w:lang w:val="hy-AM"/>
        </w:rPr>
        <w:t>ով:</w:t>
      </w:r>
    </w:p>
    <w:p w14:paraId="1C95163B" w14:textId="77777777"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Ուղեցույցը հասանելի է հետևյալ հղումով՝ </w:t>
      </w:r>
      <w:hyperlink r:id="rId16" w:history="1">
        <w:r w:rsidRPr="0036641C">
          <w:rPr>
            <w:rFonts w:ascii="GHEA Grapalat" w:hAnsi="GHEA Grapalat" w:cs="Sylfaen"/>
            <w:i/>
            <w:sz w:val="22"/>
            <w:szCs w:val="22"/>
            <w:lang w:val="hy-AM"/>
          </w:rPr>
          <w:t>http://gnumner.am/hy/page/ughecuycner_dzernarkner/</w:t>
        </w:r>
      </w:hyperlink>
      <w:r w:rsidRPr="0036641C">
        <w:rPr>
          <w:rFonts w:ascii="GHEA Grapalat" w:hAnsi="GHEA Grapalat" w:cs="Sylfaen"/>
          <w:i/>
          <w:sz w:val="22"/>
          <w:szCs w:val="22"/>
          <w:lang w:val="hy-AM"/>
        </w:rPr>
        <w:t>.</w:t>
      </w:r>
    </w:p>
    <w:p w14:paraId="1E82999F" w14:textId="1358C987" w:rsidR="006E7900" w:rsidRPr="0036641C" w:rsidRDefault="00884204" w:rsidP="00EF3662">
      <w:pPr>
        <w:ind w:firstLine="567"/>
        <w:jc w:val="both"/>
        <w:rPr>
          <w:rFonts w:ascii="GHEA Grapalat" w:hAnsi="GHEA Grapalat"/>
          <w:i/>
          <w:sz w:val="22"/>
          <w:szCs w:val="22"/>
          <w:lang w:val="hy-AM"/>
        </w:rPr>
      </w:pPr>
      <w:r w:rsidRPr="0036641C">
        <w:rPr>
          <w:rFonts w:ascii="GHEA Grapalat" w:hAnsi="GHEA Grapalat"/>
          <w:i/>
          <w:sz w:val="22"/>
          <w:szCs w:val="22"/>
          <w:lang w:val="hy-AM"/>
        </w:rPr>
        <w:t>-</w:t>
      </w:r>
      <w:r w:rsidR="00B62D06" w:rsidRPr="0036641C">
        <w:rPr>
          <w:rFonts w:ascii="GHEA Grapalat" w:hAnsi="GHEA Grapalat"/>
          <w:i/>
          <w:sz w:val="22"/>
          <w:szCs w:val="22"/>
          <w:lang w:val="hy-AM"/>
        </w:rPr>
        <w:t xml:space="preserve"> </w:t>
      </w:r>
      <w:r w:rsidR="00677658" w:rsidRPr="0036641C">
        <w:rPr>
          <w:rFonts w:ascii="GHEA Grapalat" w:hAnsi="GHEA Grapalat"/>
          <w:i/>
          <w:sz w:val="22"/>
          <w:szCs w:val="22"/>
          <w:lang w:val="hy-AM"/>
        </w:rPr>
        <w:t xml:space="preserve">համակարգի </w:t>
      </w:r>
      <w:r w:rsidR="00106D44" w:rsidRPr="0036641C">
        <w:rPr>
          <w:rFonts w:ascii="GHEA Grapalat" w:hAnsi="GHEA Grapalat"/>
          <w:i/>
          <w:sz w:val="22"/>
          <w:szCs w:val="22"/>
          <w:lang w:val="hy-AM"/>
        </w:rPr>
        <w:t xml:space="preserve">հետ </w:t>
      </w:r>
      <w:r w:rsidR="007E0E5F" w:rsidRPr="0036641C">
        <w:rPr>
          <w:rFonts w:ascii="GHEA Grapalat" w:hAnsi="GHEA Grapalat"/>
          <w:i/>
          <w:sz w:val="22"/>
          <w:szCs w:val="22"/>
          <w:lang w:val="hy-AM"/>
        </w:rPr>
        <w:t xml:space="preserve">կապված </w:t>
      </w:r>
      <w:r w:rsidR="00B62D06" w:rsidRPr="0036641C">
        <w:rPr>
          <w:rFonts w:ascii="GHEA Grapalat" w:hAnsi="GHEA Grapalat"/>
          <w:i/>
          <w:sz w:val="22"/>
          <w:szCs w:val="22"/>
          <w:lang w:val="hy-AM"/>
        </w:rPr>
        <w:t>հարցեր</w:t>
      </w:r>
      <w:r w:rsidR="00392525" w:rsidRPr="0036641C">
        <w:rPr>
          <w:rFonts w:ascii="GHEA Grapalat" w:hAnsi="GHEA Grapalat"/>
          <w:i/>
          <w:sz w:val="22"/>
          <w:szCs w:val="22"/>
          <w:lang w:val="hy-AM"/>
        </w:rPr>
        <w:t xml:space="preserve"> և խնդիրներ</w:t>
      </w:r>
      <w:r w:rsidR="00B62D06" w:rsidRPr="0036641C">
        <w:rPr>
          <w:rFonts w:ascii="GHEA Grapalat" w:hAnsi="GHEA Grapalat"/>
          <w:i/>
          <w:sz w:val="22"/>
          <w:szCs w:val="22"/>
          <w:lang w:val="hy-AM"/>
        </w:rPr>
        <w:t xml:space="preserve"> առաջանալիս </w:t>
      </w:r>
      <w:r w:rsidR="00F60C5F" w:rsidRPr="0036641C">
        <w:rPr>
          <w:rFonts w:ascii="GHEA Grapalat" w:hAnsi="GHEA Grapalat"/>
          <w:i/>
          <w:sz w:val="22"/>
          <w:szCs w:val="22"/>
          <w:lang w:val="hy-AM"/>
        </w:rPr>
        <w:t xml:space="preserve">կարող եք դիմել պատվիրատուին, ինչպես նաև </w:t>
      </w:r>
      <w:r w:rsidR="004E1503" w:rsidRPr="0036641C">
        <w:rPr>
          <w:rFonts w:ascii="GHEA Grapalat" w:hAnsi="GHEA Grapalat"/>
          <w:i/>
          <w:sz w:val="22"/>
          <w:szCs w:val="22"/>
          <w:lang w:val="hy-AM"/>
        </w:rPr>
        <w:t>ՀՀ ֆինանսների նախարարություն</w:t>
      </w:r>
      <w:r w:rsidR="00486B55" w:rsidRPr="0036641C">
        <w:rPr>
          <w:rFonts w:ascii="GHEA Grapalat" w:hAnsi="GHEA Grapalat"/>
          <w:i/>
          <w:sz w:val="22"/>
          <w:szCs w:val="22"/>
          <w:lang w:val="hy-AM"/>
        </w:rPr>
        <w:t xml:space="preserve"> (այսուհետ նաև</w:t>
      </w:r>
      <w:r w:rsidR="00537E15" w:rsidRPr="0036641C">
        <w:rPr>
          <w:rFonts w:ascii="GHEA Grapalat" w:hAnsi="GHEA Grapalat"/>
          <w:i/>
          <w:sz w:val="22"/>
          <w:szCs w:val="22"/>
          <w:lang w:val="hy-AM"/>
        </w:rPr>
        <w:t xml:space="preserve">` </w:t>
      </w:r>
      <w:r w:rsidR="0006220B" w:rsidRPr="0036641C">
        <w:rPr>
          <w:rFonts w:ascii="GHEA Grapalat" w:hAnsi="GHEA Grapalat"/>
          <w:i/>
          <w:sz w:val="22"/>
          <w:szCs w:val="22"/>
          <w:lang w:val="hy-AM"/>
        </w:rPr>
        <w:t>լիազորված մարմին</w:t>
      </w:r>
      <w:r w:rsidR="00486B55" w:rsidRPr="0036641C">
        <w:rPr>
          <w:rFonts w:ascii="GHEA Grapalat" w:hAnsi="GHEA Grapalat"/>
          <w:i/>
          <w:sz w:val="22"/>
          <w:szCs w:val="22"/>
          <w:lang w:val="hy-AM"/>
        </w:rPr>
        <w:t>)</w:t>
      </w:r>
      <w:r w:rsidR="00B62D06" w:rsidRPr="0036641C">
        <w:rPr>
          <w:rFonts w:ascii="GHEA Grapalat" w:hAnsi="GHEA Grapalat"/>
          <w:i/>
          <w:sz w:val="22"/>
          <w:szCs w:val="22"/>
          <w:lang w:val="hy-AM"/>
        </w:rPr>
        <w:t xml:space="preserve">` </w:t>
      </w:r>
      <w:r w:rsidR="00AB14F4" w:rsidRPr="0036641C">
        <w:rPr>
          <w:rFonts w:ascii="GHEA Grapalat" w:hAnsi="GHEA Grapalat"/>
          <w:i/>
          <w:sz w:val="22"/>
          <w:szCs w:val="22"/>
          <w:lang w:val="hy-AM"/>
        </w:rPr>
        <w:t xml:space="preserve">ք. Երևան, </w:t>
      </w:r>
      <w:r w:rsidR="00AD305B" w:rsidRPr="0036641C">
        <w:rPr>
          <w:rFonts w:ascii="GHEA Grapalat" w:hAnsi="GHEA Grapalat"/>
          <w:i/>
          <w:sz w:val="22"/>
          <w:szCs w:val="22"/>
          <w:lang w:val="hy-AM"/>
        </w:rPr>
        <w:t xml:space="preserve">Մելիք-Ադամյան փող. 1 </w:t>
      </w:r>
      <w:r w:rsidR="000D10F1" w:rsidRPr="0036641C">
        <w:rPr>
          <w:rFonts w:ascii="GHEA Grapalat" w:hAnsi="GHEA Grapalat"/>
          <w:i/>
          <w:lang w:val="hy-AM"/>
        </w:rPr>
        <w:t xml:space="preserve"> </w:t>
      </w:r>
      <w:r w:rsidR="00AB14F4" w:rsidRPr="0036641C">
        <w:rPr>
          <w:rFonts w:ascii="GHEA Grapalat" w:hAnsi="GHEA Grapalat"/>
          <w:i/>
          <w:sz w:val="22"/>
          <w:szCs w:val="22"/>
          <w:lang w:val="hy-AM"/>
        </w:rPr>
        <w:t>հասցեով (հեռախոս`</w:t>
      </w:r>
      <w:r w:rsidR="007032AC" w:rsidRPr="0036641C">
        <w:rPr>
          <w:rFonts w:ascii="GHEA Grapalat" w:hAnsi="GHEA Grapalat"/>
          <w:i/>
          <w:sz w:val="22"/>
          <w:szCs w:val="22"/>
          <w:lang w:val="hy-AM"/>
        </w:rPr>
        <w:t>(</w:t>
      </w:r>
      <w:r w:rsidR="00677658" w:rsidRPr="0036641C">
        <w:rPr>
          <w:rFonts w:ascii="GHEA Grapalat" w:hAnsi="GHEA Grapalat"/>
          <w:i/>
          <w:sz w:val="22"/>
          <w:szCs w:val="22"/>
          <w:lang w:val="hy-AM"/>
        </w:rPr>
        <w:t>+3741</w:t>
      </w:r>
      <w:r w:rsidR="00BE3F61" w:rsidRPr="0036641C">
        <w:rPr>
          <w:rFonts w:ascii="GHEA Grapalat" w:hAnsi="GHEA Grapalat"/>
          <w:i/>
          <w:sz w:val="22"/>
          <w:szCs w:val="22"/>
          <w:lang w:val="hy-AM"/>
        </w:rPr>
        <w:t>1</w:t>
      </w:r>
      <w:r w:rsidR="007032AC" w:rsidRPr="0036641C">
        <w:rPr>
          <w:rFonts w:ascii="GHEA Grapalat" w:hAnsi="GHEA Grapalat"/>
          <w:i/>
          <w:sz w:val="22"/>
          <w:szCs w:val="22"/>
          <w:lang w:val="hy-AM"/>
        </w:rPr>
        <w:t xml:space="preserve">) </w:t>
      </w:r>
      <w:r w:rsidR="00DE52D9" w:rsidRPr="0036641C">
        <w:rPr>
          <w:rFonts w:ascii="GHEA Grapalat" w:hAnsi="GHEA Grapalat"/>
          <w:i/>
          <w:sz w:val="22"/>
          <w:szCs w:val="22"/>
          <w:lang w:val="hy-AM"/>
        </w:rPr>
        <w:t>800-600  (111)</w:t>
      </w:r>
      <w:r w:rsidR="00AB14F4" w:rsidRPr="0036641C">
        <w:rPr>
          <w:rFonts w:ascii="GHEA Grapalat" w:hAnsi="GHEA Grapalat"/>
          <w:i/>
          <w:sz w:val="22"/>
          <w:szCs w:val="22"/>
          <w:lang w:val="hy-AM"/>
        </w:rPr>
        <w:t>):</w:t>
      </w:r>
    </w:p>
    <w:p w14:paraId="134C277B" w14:textId="77777777" w:rsidR="0089384E" w:rsidRPr="0036641C" w:rsidRDefault="0089384E" w:rsidP="0089384E">
      <w:pPr>
        <w:ind w:firstLine="567"/>
        <w:rPr>
          <w:rFonts w:ascii="GHEA Grapalat" w:hAnsi="GHEA Grapalat"/>
          <w:b/>
          <w:sz w:val="20"/>
          <w:szCs w:val="22"/>
          <w:lang w:val="hy-AM"/>
        </w:rPr>
      </w:pPr>
      <w:bookmarkStart w:id="4" w:name="_Hlk9322052"/>
      <w:r w:rsidRPr="0036641C">
        <w:rPr>
          <w:rFonts w:ascii="GHEA Grapalat" w:hAnsi="GHEA Grapalat" w:cs="Sylfaen"/>
          <w:i/>
          <w:sz w:val="22"/>
          <w:szCs w:val="22"/>
          <w:lang w:val="hy-AM"/>
        </w:rPr>
        <w:t>Համակարգում գրանցվելը, ինչպես նաև հայտ ներկայացնելն անվճար է:</w:t>
      </w:r>
      <w:bookmarkEnd w:id="4"/>
    </w:p>
    <w:p w14:paraId="6B934E6E" w14:textId="77777777" w:rsidR="00984BDB" w:rsidRPr="0036641C" w:rsidRDefault="0089384E" w:rsidP="0089384E">
      <w:pPr>
        <w:ind w:firstLine="567"/>
        <w:jc w:val="both"/>
        <w:rPr>
          <w:rFonts w:ascii="GHEA Grapalat" w:hAnsi="GHEA Grapalat"/>
          <w:i/>
          <w:sz w:val="20"/>
          <w:lang w:val="hy-AM"/>
        </w:rPr>
      </w:pPr>
      <w:r w:rsidRPr="0036641C">
        <w:rPr>
          <w:rFonts w:ascii="GHEA Grapalat" w:hAnsi="GHEA Grapalat" w:cs="Sylfaen"/>
          <w:b/>
          <w:sz w:val="20"/>
          <w:szCs w:val="22"/>
          <w:lang w:val="hy-AM"/>
        </w:rPr>
        <w:br w:type="page"/>
      </w:r>
    </w:p>
    <w:p w14:paraId="0D34CD5F" w14:textId="77777777" w:rsidR="00096865" w:rsidRPr="0036641C" w:rsidRDefault="00096865" w:rsidP="00EF3662">
      <w:pPr>
        <w:ind w:firstLine="567"/>
        <w:jc w:val="center"/>
        <w:rPr>
          <w:rFonts w:ascii="GHEA Grapalat" w:hAnsi="GHEA Grapalat"/>
          <w:b/>
          <w:sz w:val="20"/>
          <w:szCs w:val="22"/>
          <w:lang w:val="hy-AM"/>
        </w:rPr>
      </w:pPr>
    </w:p>
    <w:p w14:paraId="3DB76F48" w14:textId="77777777" w:rsidR="00160AE4" w:rsidRPr="0036641C" w:rsidRDefault="00160AE4" w:rsidP="00EF3662">
      <w:pPr>
        <w:ind w:firstLine="567"/>
        <w:jc w:val="center"/>
        <w:rPr>
          <w:rFonts w:ascii="GHEA Grapalat" w:hAnsi="GHEA Grapalat" w:cs="Sylfaen"/>
          <w:b/>
          <w:sz w:val="22"/>
          <w:szCs w:val="22"/>
          <w:lang w:val="hy-AM"/>
        </w:rPr>
      </w:pPr>
    </w:p>
    <w:p w14:paraId="4134F8B8" w14:textId="77777777" w:rsidR="00160AE4" w:rsidRPr="0036641C" w:rsidRDefault="00160AE4" w:rsidP="00EF3662">
      <w:pPr>
        <w:ind w:firstLine="567"/>
        <w:jc w:val="center"/>
        <w:rPr>
          <w:rFonts w:ascii="GHEA Grapalat" w:hAnsi="GHEA Grapalat"/>
          <w:b/>
          <w:sz w:val="20"/>
          <w:szCs w:val="20"/>
          <w:lang w:val="hy-AM"/>
        </w:rPr>
      </w:pPr>
      <w:r w:rsidRPr="0036641C">
        <w:rPr>
          <w:rFonts w:ascii="GHEA Grapalat" w:hAnsi="GHEA Grapalat" w:cs="Sylfaen"/>
          <w:b/>
          <w:sz w:val="20"/>
          <w:szCs w:val="20"/>
          <w:lang w:val="hy-AM"/>
        </w:rPr>
        <w:t>ԲՈՎԱՆԴԱԿՈւԹՅՈւՆ</w:t>
      </w:r>
    </w:p>
    <w:p w14:paraId="28368356" w14:textId="77777777" w:rsidR="00160AE4" w:rsidRPr="0036641C" w:rsidRDefault="00160AE4" w:rsidP="00EF3662">
      <w:pPr>
        <w:ind w:firstLine="567"/>
        <w:jc w:val="center"/>
        <w:rPr>
          <w:rFonts w:ascii="GHEA Grapalat" w:hAnsi="GHEA Grapalat"/>
          <w:i/>
          <w:sz w:val="20"/>
          <w:lang w:val="hy-AM"/>
        </w:rPr>
      </w:pPr>
    </w:p>
    <w:p w14:paraId="7E66C85B" w14:textId="3254EE99" w:rsidR="003D7502" w:rsidRPr="004E182B" w:rsidRDefault="003D7502" w:rsidP="003D7502">
      <w:pPr>
        <w:ind w:firstLine="567"/>
        <w:jc w:val="center"/>
        <w:rPr>
          <w:rFonts w:ascii="GHEA Grapalat" w:hAnsi="GHEA Grapalat"/>
          <w:b/>
          <w:sz w:val="20"/>
          <w:lang w:val="hy-AM"/>
        </w:rPr>
      </w:pPr>
      <w:r w:rsidRPr="0036641C">
        <w:rPr>
          <w:rFonts w:ascii="GHEA Grapalat" w:hAnsi="GHEA Grapalat"/>
          <w:b/>
          <w:sz w:val="20"/>
          <w:lang w:val="hy-AM"/>
        </w:rPr>
        <w:t xml:space="preserve">ԵՐԵՎԱՆԻ ՔԱՂԱՔԱՊԵՏԱՐԱՆԻ ԿԱՐԻՔՆԵՐԻ </w:t>
      </w:r>
      <w:r w:rsidR="00237BF6" w:rsidRPr="0036641C">
        <w:rPr>
          <w:rFonts w:ascii="GHEA Grapalat" w:hAnsi="GHEA Grapalat"/>
          <w:b/>
          <w:sz w:val="20"/>
          <w:lang w:val="hy-AM"/>
        </w:rPr>
        <w:t>ՀԱՄԱՐ</w:t>
      </w:r>
      <w:r w:rsidR="00237BF6" w:rsidRPr="004E182B">
        <w:rPr>
          <w:rFonts w:ascii="GHEA Grapalat" w:hAnsi="GHEA Grapalat"/>
          <w:b/>
          <w:sz w:val="20"/>
          <w:lang w:val="hy-AM"/>
        </w:rPr>
        <w:t xml:space="preserve"> </w:t>
      </w:r>
      <w:r w:rsidR="004E182B" w:rsidRPr="004E182B">
        <w:rPr>
          <w:rFonts w:ascii="GHEA Grapalat" w:hAnsi="GHEA Grapalat"/>
          <w:b/>
          <w:sz w:val="20"/>
          <w:lang w:val="hy-AM"/>
        </w:rPr>
        <w:t>Երևան քաղաքի Շենգավիթ վարչական շրջանի բազմաբնակարան շենքերի պատշգամբների  վերանորոգման աշխատանքների</w:t>
      </w:r>
      <w:r w:rsidR="0036641C" w:rsidRPr="004E182B">
        <w:rPr>
          <w:rFonts w:ascii="GHEA Grapalat" w:hAnsi="GHEA Grapalat"/>
          <w:b/>
          <w:sz w:val="20"/>
          <w:lang w:val="hy-AM"/>
        </w:rPr>
        <w:t xml:space="preserve"> </w:t>
      </w:r>
      <w:r w:rsidR="008D6F10" w:rsidRPr="0036641C">
        <w:rPr>
          <w:rFonts w:ascii="GHEA Grapalat" w:hAnsi="GHEA Grapalat"/>
          <w:b/>
          <w:sz w:val="20"/>
          <w:lang w:val="hy-AM"/>
        </w:rPr>
        <w:t xml:space="preserve">ՁԵՌՔԲԵՐՄԱՆ </w:t>
      </w:r>
      <w:r w:rsidRPr="0036641C">
        <w:rPr>
          <w:rFonts w:ascii="GHEA Grapalat" w:hAnsi="GHEA Grapalat"/>
          <w:b/>
          <w:sz w:val="20"/>
          <w:lang w:val="hy-AM"/>
        </w:rPr>
        <w:t>ՆՊԱՏԱԿՈՎ ՀԱՅՏԱՐԱՐՎԱԾ ԳՆԱՆՇՄԱՆ ՀԱՐՑՄԱՆ ՀՐԱՎԵՐԻ</w:t>
      </w:r>
    </w:p>
    <w:p w14:paraId="4249E5ED" w14:textId="77777777" w:rsidR="00C67E80" w:rsidRPr="0036641C" w:rsidRDefault="00C67E80" w:rsidP="00EF3662">
      <w:pPr>
        <w:ind w:firstLine="567"/>
        <w:jc w:val="center"/>
        <w:rPr>
          <w:rFonts w:ascii="GHEA Grapalat" w:hAnsi="GHEA Grapalat" w:cs="Sylfaen"/>
          <w:b/>
          <w:sz w:val="20"/>
          <w:szCs w:val="22"/>
          <w:lang w:val="hy-AM"/>
        </w:rPr>
      </w:pPr>
    </w:p>
    <w:p w14:paraId="28069AB4" w14:textId="77777777" w:rsidR="009F5D9B" w:rsidRPr="0036641C" w:rsidRDefault="009F5D9B" w:rsidP="00EF3662">
      <w:pPr>
        <w:ind w:firstLine="567"/>
        <w:jc w:val="center"/>
        <w:rPr>
          <w:rFonts w:ascii="GHEA Grapalat" w:hAnsi="GHEA Grapalat" w:cs="Sylfaen"/>
          <w:b/>
          <w:sz w:val="20"/>
          <w:szCs w:val="22"/>
          <w:lang w:val="hy-AM"/>
        </w:rPr>
      </w:pPr>
    </w:p>
    <w:p w14:paraId="2069AA8F" w14:textId="77777777" w:rsidR="00096865" w:rsidRPr="0036641C" w:rsidRDefault="00096865" w:rsidP="00EF3662">
      <w:pPr>
        <w:ind w:firstLine="567"/>
        <w:jc w:val="center"/>
        <w:rPr>
          <w:rFonts w:ascii="GHEA Grapalat" w:hAnsi="GHEA Grapalat"/>
          <w:sz w:val="20"/>
          <w:lang w:val="hy-AM"/>
        </w:rPr>
      </w:pPr>
      <w:r w:rsidRPr="0036641C">
        <w:rPr>
          <w:rFonts w:ascii="GHEA Grapalat" w:hAnsi="GHEA Grapalat" w:cs="Sylfaen"/>
          <w:b/>
          <w:sz w:val="20"/>
          <w:szCs w:val="22"/>
          <w:lang w:val="hy-AM"/>
        </w:rPr>
        <w:t>ՄԱՍ</w:t>
      </w:r>
      <w:r w:rsidRPr="0036641C">
        <w:rPr>
          <w:rFonts w:ascii="GHEA Grapalat" w:hAnsi="GHEA Grapalat" w:cs="Times Armenian"/>
          <w:b/>
          <w:sz w:val="20"/>
          <w:szCs w:val="22"/>
          <w:lang w:val="hy-AM"/>
        </w:rPr>
        <w:t xml:space="preserve">  I.</w:t>
      </w:r>
    </w:p>
    <w:p w14:paraId="10C0E826" w14:textId="77777777" w:rsidR="00096865" w:rsidRPr="0036641C" w:rsidRDefault="00096865" w:rsidP="00EF3662">
      <w:pPr>
        <w:ind w:firstLine="567"/>
        <w:jc w:val="both"/>
        <w:rPr>
          <w:rFonts w:ascii="GHEA Grapalat" w:hAnsi="GHEA Grapalat"/>
          <w:sz w:val="20"/>
          <w:lang w:val="hy-AM"/>
        </w:rPr>
      </w:pPr>
    </w:p>
    <w:p w14:paraId="5396B61F"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1.  </w:t>
      </w:r>
      <w:r w:rsidRPr="0036641C">
        <w:rPr>
          <w:rFonts w:ascii="GHEA Grapalat" w:hAnsi="GHEA Grapalat" w:cs="Sylfaen"/>
          <w:sz w:val="20"/>
          <w:lang w:val="hy-AM"/>
        </w:rPr>
        <w:t>Գնման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առարկայի</w:t>
      </w:r>
      <w:r w:rsidRPr="0036641C">
        <w:rPr>
          <w:rFonts w:ascii="GHEA Grapalat" w:hAnsi="GHEA Grapalat"/>
          <w:sz w:val="20"/>
          <w:lang w:val="hy-AM"/>
        </w:rPr>
        <w:t xml:space="preserve"> </w:t>
      </w:r>
      <w:r w:rsidRPr="0036641C">
        <w:rPr>
          <w:rFonts w:ascii="GHEA Grapalat" w:hAnsi="GHEA Grapalat" w:cs="Sylfaen"/>
          <w:sz w:val="20"/>
          <w:lang w:val="hy-AM"/>
        </w:rPr>
        <w:t>բնութա</w:t>
      </w:r>
      <w:r w:rsidRPr="0036641C">
        <w:rPr>
          <w:rFonts w:ascii="GHEA Grapalat" w:hAnsi="GHEA Grapalat" w:cs="Times Armenian"/>
          <w:sz w:val="20"/>
          <w:lang w:val="hy-AM"/>
        </w:rPr>
        <w:t>գ</w:t>
      </w:r>
      <w:r w:rsidRPr="0036641C">
        <w:rPr>
          <w:rFonts w:ascii="GHEA Grapalat" w:hAnsi="GHEA Grapalat" w:cs="Sylfaen"/>
          <w:sz w:val="20"/>
          <w:lang w:val="hy-AM"/>
        </w:rPr>
        <w:t>իրը</w:t>
      </w:r>
      <w:r w:rsidRPr="0036641C">
        <w:rPr>
          <w:rFonts w:ascii="GHEA Grapalat" w:hAnsi="GHEA Grapalat" w:cs="Times Armenian"/>
          <w:sz w:val="20"/>
          <w:lang w:val="hy-AM"/>
        </w:rPr>
        <w:tab/>
        <w:t xml:space="preserve"> </w:t>
      </w:r>
    </w:p>
    <w:p w14:paraId="57D5A591"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2. </w:t>
      </w:r>
      <w:r w:rsidRPr="0036641C">
        <w:rPr>
          <w:rFonts w:ascii="GHEA Grapalat" w:hAnsi="GHEA Grapalat" w:cs="Sylfaen"/>
          <w:sz w:val="20"/>
          <w:lang w:val="hy-AM"/>
        </w:rPr>
        <w:t>Մասնակցի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մասնակցության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իրավունքի</w:t>
      </w:r>
      <w:r w:rsidRPr="0036641C">
        <w:rPr>
          <w:rFonts w:ascii="GHEA Grapalat" w:hAnsi="GHEA Grapalat" w:cs="Times Armenian"/>
          <w:sz w:val="20"/>
          <w:lang w:val="hy-AM"/>
        </w:rPr>
        <w:t xml:space="preserve"> </w:t>
      </w:r>
      <w:r w:rsidRPr="0036641C">
        <w:rPr>
          <w:rFonts w:ascii="GHEA Grapalat" w:hAnsi="GHEA Grapalat" w:cs="Sylfaen"/>
          <w:sz w:val="20"/>
          <w:lang w:val="hy-AM"/>
        </w:rPr>
        <w:t>պահանջները</w:t>
      </w:r>
      <w:r w:rsidR="000206DA" w:rsidRPr="0036641C">
        <w:rPr>
          <w:rFonts w:ascii="GHEA Grapalat" w:hAnsi="GHEA Grapalat" w:cs="Sylfaen"/>
          <w:sz w:val="20"/>
          <w:lang w:val="hy-AM"/>
        </w:rPr>
        <w:t xml:space="preserve"> և դրանց գնահատման կարգը</w:t>
      </w:r>
      <w:r w:rsidRPr="0036641C">
        <w:rPr>
          <w:rFonts w:ascii="GHEA Grapalat" w:hAnsi="GHEA Grapalat" w:cs="Times Armenian"/>
          <w:sz w:val="20"/>
          <w:lang w:val="hy-AM"/>
        </w:rPr>
        <w:t xml:space="preserve">, </w:t>
      </w:r>
      <w:r w:rsidR="000206DA" w:rsidRPr="0036641C">
        <w:rPr>
          <w:rFonts w:ascii="GHEA Grapalat" w:hAnsi="GHEA Grapalat" w:cs="Times Armenian"/>
          <w:sz w:val="20"/>
          <w:lang w:val="hy-AM"/>
        </w:rPr>
        <w:t xml:space="preserve">ընտրված մասնակից ճանաչվելու դեպքում </w:t>
      </w:r>
      <w:r w:rsidRPr="0036641C">
        <w:rPr>
          <w:rFonts w:ascii="GHEA Grapalat" w:hAnsi="GHEA Grapalat" w:cs="Sylfaen"/>
          <w:sz w:val="20"/>
          <w:lang w:val="hy-AM"/>
        </w:rPr>
        <w:t>որակավորման</w:t>
      </w:r>
      <w:r w:rsidRPr="0036641C">
        <w:rPr>
          <w:rFonts w:ascii="GHEA Grapalat" w:hAnsi="GHEA Grapalat" w:cs="Times Armenian"/>
          <w:sz w:val="20"/>
          <w:lang w:val="hy-AM"/>
        </w:rPr>
        <w:t xml:space="preserve"> </w:t>
      </w:r>
      <w:r w:rsidR="000206DA" w:rsidRPr="0036641C">
        <w:rPr>
          <w:rFonts w:ascii="GHEA Grapalat" w:hAnsi="GHEA Grapalat" w:cs="Times Armenian"/>
          <w:sz w:val="20"/>
          <w:lang w:val="hy-AM"/>
        </w:rPr>
        <w:t>ապահովում ներկայացնելու պայմանները</w:t>
      </w:r>
      <w:r w:rsidRPr="0036641C">
        <w:rPr>
          <w:rFonts w:ascii="GHEA Grapalat" w:hAnsi="GHEA Grapalat" w:cs="Times Armenian"/>
          <w:sz w:val="20"/>
          <w:lang w:val="hy-AM"/>
        </w:rPr>
        <w:t xml:space="preserve"> </w:t>
      </w:r>
    </w:p>
    <w:p w14:paraId="3A3D9181"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3. </w:t>
      </w:r>
      <w:r w:rsidRPr="0036641C">
        <w:rPr>
          <w:rFonts w:ascii="GHEA Grapalat" w:hAnsi="GHEA Grapalat" w:cs="Sylfaen"/>
          <w:sz w:val="20"/>
          <w:lang w:val="hy-AM"/>
        </w:rPr>
        <w:t>Հրավերի</w:t>
      </w:r>
      <w:r w:rsidRPr="0036641C">
        <w:rPr>
          <w:rFonts w:ascii="GHEA Grapalat" w:hAnsi="GHEA Grapalat" w:cs="Times Armenian"/>
          <w:sz w:val="20"/>
          <w:lang w:val="hy-AM"/>
        </w:rPr>
        <w:t xml:space="preserve"> </w:t>
      </w:r>
      <w:r w:rsidRPr="0036641C">
        <w:rPr>
          <w:rFonts w:ascii="GHEA Grapalat" w:hAnsi="GHEA Grapalat" w:cs="Sylfaen"/>
          <w:sz w:val="20"/>
          <w:lang w:val="hy-AM"/>
        </w:rPr>
        <w:t>պարզաբանումը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հրավերում</w:t>
      </w:r>
      <w:r w:rsidRPr="0036641C">
        <w:rPr>
          <w:rFonts w:ascii="GHEA Grapalat" w:hAnsi="GHEA Grapalat" w:cs="Times Armenian"/>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կատարելու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ab/>
      </w:r>
    </w:p>
    <w:p w14:paraId="6703D5EE" w14:textId="77777777" w:rsidR="00087A30" w:rsidRPr="0036641C" w:rsidRDefault="00096865" w:rsidP="00EF3662">
      <w:pPr>
        <w:ind w:firstLine="1134"/>
        <w:jc w:val="both"/>
        <w:rPr>
          <w:rFonts w:ascii="GHEA Grapalat" w:hAnsi="GHEA Grapalat" w:cs="Sylfaen"/>
          <w:sz w:val="20"/>
          <w:lang w:val="hy-AM"/>
        </w:rPr>
      </w:pPr>
      <w:r w:rsidRPr="0036641C">
        <w:rPr>
          <w:rFonts w:ascii="GHEA Grapalat" w:hAnsi="GHEA Grapalat"/>
          <w:sz w:val="20"/>
          <w:lang w:val="hy-AM"/>
        </w:rPr>
        <w:t xml:space="preserve">4. </w:t>
      </w:r>
      <w:r w:rsidRPr="0036641C">
        <w:rPr>
          <w:rFonts w:ascii="GHEA Grapalat" w:hAnsi="GHEA Grapalat" w:cs="Sylfaen"/>
          <w:sz w:val="20"/>
          <w:lang w:val="hy-AM"/>
        </w:rPr>
        <w:t>Հայտը</w:t>
      </w:r>
      <w:r w:rsidRPr="0036641C">
        <w:rPr>
          <w:rFonts w:ascii="GHEA Grapalat" w:hAnsi="GHEA Grapalat" w:cs="Times Armenian"/>
          <w:sz w:val="20"/>
          <w:lang w:val="hy-AM"/>
        </w:rPr>
        <w:t xml:space="preserve"> </w:t>
      </w:r>
      <w:r w:rsidRPr="0036641C">
        <w:rPr>
          <w:rFonts w:ascii="GHEA Grapalat" w:hAnsi="GHEA Grapalat" w:cs="Sylfaen"/>
          <w:sz w:val="20"/>
          <w:lang w:val="hy-AM"/>
        </w:rPr>
        <w:t>ներկայացնելու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p>
    <w:p w14:paraId="19330406"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5.</w:t>
      </w:r>
      <w:r w:rsidRPr="0036641C">
        <w:rPr>
          <w:rFonts w:ascii="GHEA Grapalat" w:hAnsi="GHEA Grapalat"/>
          <w:sz w:val="20"/>
          <w:lang w:val="hy-AM"/>
        </w:rPr>
        <w:tab/>
      </w:r>
      <w:r w:rsidRPr="0036641C">
        <w:rPr>
          <w:rFonts w:ascii="GHEA Grapalat" w:hAnsi="GHEA Grapalat" w:cs="Sylfaen"/>
          <w:sz w:val="20"/>
          <w:lang w:val="hy-AM"/>
        </w:rPr>
        <w:t>Հայտի</w:t>
      </w:r>
      <w:r w:rsidRPr="0036641C">
        <w:rPr>
          <w:rFonts w:ascii="GHEA Grapalat" w:hAnsi="GHEA Grapalat" w:cs="Times Armenian"/>
          <w:sz w:val="20"/>
          <w:lang w:val="hy-AM"/>
        </w:rPr>
        <w:t xml:space="preserve"> գ</w:t>
      </w:r>
      <w:r w:rsidRPr="0036641C">
        <w:rPr>
          <w:rFonts w:ascii="GHEA Grapalat" w:hAnsi="GHEA Grapalat" w:cs="Sylfaen"/>
          <w:sz w:val="20"/>
          <w:lang w:val="hy-AM"/>
        </w:rPr>
        <w:t>նային</w:t>
      </w:r>
      <w:r w:rsidRPr="0036641C">
        <w:rPr>
          <w:rFonts w:ascii="GHEA Grapalat" w:hAnsi="GHEA Grapalat" w:cs="Times Armenian"/>
          <w:sz w:val="20"/>
          <w:lang w:val="hy-AM"/>
        </w:rPr>
        <w:t xml:space="preserve"> </w:t>
      </w:r>
      <w:r w:rsidRPr="0036641C">
        <w:rPr>
          <w:rFonts w:ascii="GHEA Grapalat" w:hAnsi="GHEA Grapalat" w:cs="Sylfaen"/>
          <w:sz w:val="20"/>
          <w:lang w:val="hy-AM"/>
        </w:rPr>
        <w:t>առաջարկը</w:t>
      </w:r>
      <w:r w:rsidR="00096865" w:rsidRPr="0036641C">
        <w:rPr>
          <w:rFonts w:ascii="GHEA Grapalat" w:hAnsi="GHEA Grapalat" w:cs="Times Armenian"/>
          <w:sz w:val="20"/>
          <w:lang w:val="hy-AM"/>
        </w:rPr>
        <w:tab/>
        <w:t xml:space="preserve"> </w:t>
      </w:r>
    </w:p>
    <w:p w14:paraId="644D0680" w14:textId="2948C9CE" w:rsidR="00096865" w:rsidRPr="0036641C" w:rsidRDefault="00087A30" w:rsidP="00246611">
      <w:pPr>
        <w:ind w:firstLine="1134"/>
        <w:jc w:val="both"/>
        <w:rPr>
          <w:rFonts w:ascii="GHEA Grapalat" w:hAnsi="GHEA Grapalat"/>
          <w:sz w:val="20"/>
          <w:lang w:val="hy-AM"/>
        </w:rPr>
      </w:pPr>
      <w:r w:rsidRPr="0036641C">
        <w:rPr>
          <w:rFonts w:ascii="GHEA Grapalat" w:hAnsi="GHEA Grapalat"/>
          <w:sz w:val="20"/>
          <w:lang w:val="hy-AM"/>
        </w:rPr>
        <w:t>6</w:t>
      </w:r>
      <w:r w:rsidR="00096865" w:rsidRPr="0036641C">
        <w:rPr>
          <w:rFonts w:ascii="GHEA Grapalat" w:hAnsi="GHEA Grapalat"/>
          <w:sz w:val="20"/>
          <w:lang w:val="hy-AM"/>
        </w:rPr>
        <w:t xml:space="preserve">. </w:t>
      </w:r>
      <w:r w:rsidR="00096865" w:rsidRPr="0036641C">
        <w:rPr>
          <w:rFonts w:ascii="GHEA Grapalat" w:hAnsi="GHEA Grapalat" w:cs="Sylfaen"/>
          <w:sz w:val="20"/>
          <w:lang w:val="hy-AM"/>
        </w:rPr>
        <w:t>Հայտի</w:t>
      </w:r>
      <w:r w:rsidR="00096865" w:rsidRPr="0036641C">
        <w:rPr>
          <w:rFonts w:ascii="GHEA Grapalat" w:hAnsi="GHEA Grapalat" w:cs="Times Armenian"/>
          <w:sz w:val="20"/>
          <w:lang w:val="hy-AM"/>
        </w:rPr>
        <w:t xml:space="preserve"> գ</w:t>
      </w:r>
      <w:r w:rsidR="00096865" w:rsidRPr="0036641C">
        <w:rPr>
          <w:rFonts w:ascii="GHEA Grapalat" w:hAnsi="GHEA Grapalat" w:cs="Sylfaen"/>
          <w:sz w:val="20"/>
          <w:lang w:val="hy-AM"/>
        </w:rPr>
        <w:t>ործողության</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ժամկետը</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հայտերում</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փոփոխություն</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կատարելու</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և</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դրանք</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հետ</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վերցնելու</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կար</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ը</w:t>
      </w:r>
      <w:r w:rsidR="00096865" w:rsidRPr="0036641C">
        <w:rPr>
          <w:rFonts w:ascii="GHEA Grapalat" w:hAnsi="GHEA Grapalat" w:cs="Times Armenian"/>
          <w:sz w:val="20"/>
          <w:lang w:val="hy-AM"/>
        </w:rPr>
        <w:tab/>
        <w:t xml:space="preserve"> </w:t>
      </w:r>
    </w:p>
    <w:p w14:paraId="79FF513C" w14:textId="77777777" w:rsidR="00096865" w:rsidRPr="0036641C" w:rsidRDefault="00087A30" w:rsidP="00EF3662">
      <w:pPr>
        <w:ind w:firstLine="1134"/>
        <w:jc w:val="both"/>
        <w:rPr>
          <w:rFonts w:ascii="GHEA Grapalat" w:hAnsi="GHEA Grapalat" w:cs="Sylfaen"/>
          <w:sz w:val="20"/>
          <w:lang w:val="hy-AM"/>
        </w:rPr>
      </w:pPr>
      <w:r w:rsidRPr="0036641C">
        <w:rPr>
          <w:rFonts w:ascii="GHEA Grapalat" w:hAnsi="GHEA Grapalat"/>
          <w:sz w:val="20"/>
          <w:lang w:val="hy-AM"/>
        </w:rPr>
        <w:t>8</w:t>
      </w:r>
      <w:r w:rsidR="00096865" w:rsidRPr="0036641C">
        <w:rPr>
          <w:rFonts w:ascii="GHEA Grapalat" w:hAnsi="GHEA Grapalat"/>
          <w:sz w:val="20"/>
          <w:lang w:val="hy-AM"/>
        </w:rPr>
        <w:t xml:space="preserve">. </w:t>
      </w:r>
      <w:r w:rsidR="00AF7BE8" w:rsidRPr="0036641C">
        <w:rPr>
          <w:rFonts w:ascii="GHEA Grapalat" w:hAnsi="GHEA Grapalat"/>
          <w:sz w:val="20"/>
          <w:lang w:val="hy-AM"/>
        </w:rPr>
        <w:t>Հ</w:t>
      </w:r>
      <w:r w:rsidR="00AF7BE8" w:rsidRPr="0036641C">
        <w:rPr>
          <w:rFonts w:ascii="GHEA Grapalat" w:hAnsi="GHEA Grapalat" w:cs="Sylfaen"/>
          <w:sz w:val="20"/>
          <w:lang w:val="hy-AM"/>
        </w:rPr>
        <w:t>այտերի բացումը, գնահատումը  և արդյունքների ամփոփումը</w:t>
      </w:r>
      <w:r w:rsidR="00096865" w:rsidRPr="0036641C">
        <w:rPr>
          <w:rFonts w:ascii="GHEA Grapalat" w:hAnsi="GHEA Grapalat" w:cs="Sylfaen"/>
          <w:sz w:val="20"/>
          <w:lang w:val="hy-AM"/>
        </w:rPr>
        <w:tab/>
      </w:r>
    </w:p>
    <w:p w14:paraId="52DC6AD9"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9</w:t>
      </w:r>
      <w:r w:rsidR="00096865" w:rsidRPr="0036641C">
        <w:rPr>
          <w:rFonts w:ascii="GHEA Grapalat" w:hAnsi="GHEA Grapalat"/>
          <w:sz w:val="20"/>
          <w:lang w:val="hy-AM"/>
        </w:rPr>
        <w:t xml:space="preserve">. </w:t>
      </w:r>
      <w:r w:rsidR="00096865" w:rsidRPr="0036641C">
        <w:rPr>
          <w:rFonts w:ascii="GHEA Grapalat" w:hAnsi="GHEA Grapalat" w:cs="Sylfaen"/>
          <w:sz w:val="20"/>
          <w:lang w:val="hy-AM"/>
        </w:rPr>
        <w:t>Պայմանա</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րի</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կնքումը</w:t>
      </w:r>
      <w:r w:rsidR="00096865" w:rsidRPr="0036641C">
        <w:rPr>
          <w:rFonts w:ascii="GHEA Grapalat" w:hAnsi="GHEA Grapalat" w:cs="Times Armenian"/>
          <w:sz w:val="20"/>
          <w:lang w:val="hy-AM"/>
        </w:rPr>
        <w:tab/>
      </w:r>
    </w:p>
    <w:p w14:paraId="6CFBF101"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10</w:t>
      </w:r>
      <w:r w:rsidR="00096865" w:rsidRPr="0036641C">
        <w:rPr>
          <w:rFonts w:ascii="GHEA Grapalat" w:hAnsi="GHEA Grapalat"/>
          <w:sz w:val="20"/>
          <w:lang w:val="hy-AM"/>
        </w:rPr>
        <w:t xml:space="preserve">. </w:t>
      </w:r>
      <w:r w:rsidR="000206DA" w:rsidRPr="0036641C">
        <w:rPr>
          <w:rFonts w:ascii="GHEA Grapalat" w:hAnsi="GHEA Grapalat"/>
          <w:sz w:val="20"/>
          <w:lang w:val="hy-AM"/>
        </w:rPr>
        <w:t xml:space="preserve">Որակավորման և </w:t>
      </w:r>
      <w:r w:rsidR="000206DA" w:rsidRPr="0036641C">
        <w:rPr>
          <w:rFonts w:ascii="GHEA Grapalat" w:hAnsi="GHEA Grapalat" w:cs="Sylfaen"/>
          <w:sz w:val="20"/>
          <w:lang w:val="hy-AM"/>
        </w:rPr>
        <w:t>պ</w:t>
      </w:r>
      <w:r w:rsidR="00096865" w:rsidRPr="0036641C">
        <w:rPr>
          <w:rFonts w:ascii="GHEA Grapalat" w:hAnsi="GHEA Grapalat" w:cs="Sylfaen"/>
          <w:sz w:val="20"/>
          <w:lang w:val="hy-AM"/>
        </w:rPr>
        <w:t>այմանա</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րի</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ապահովում</w:t>
      </w:r>
      <w:r w:rsidR="000206DA" w:rsidRPr="0036641C">
        <w:rPr>
          <w:rFonts w:ascii="GHEA Grapalat" w:hAnsi="GHEA Grapalat" w:cs="Sylfaen"/>
          <w:sz w:val="20"/>
          <w:lang w:val="hy-AM"/>
        </w:rPr>
        <w:t>ներ</w:t>
      </w:r>
      <w:r w:rsidR="00096865" w:rsidRPr="0036641C">
        <w:rPr>
          <w:rFonts w:ascii="GHEA Grapalat" w:hAnsi="GHEA Grapalat" w:cs="Sylfaen"/>
          <w:sz w:val="20"/>
          <w:lang w:val="hy-AM"/>
        </w:rPr>
        <w:t>ը</w:t>
      </w:r>
      <w:r w:rsidR="00096865" w:rsidRPr="0036641C">
        <w:rPr>
          <w:rFonts w:ascii="GHEA Grapalat" w:hAnsi="GHEA Grapalat" w:cs="Times Armenian"/>
          <w:sz w:val="20"/>
          <w:lang w:val="hy-AM"/>
        </w:rPr>
        <w:tab/>
        <w:t xml:space="preserve"> </w:t>
      </w:r>
    </w:p>
    <w:p w14:paraId="18599BF7"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00087A30" w:rsidRPr="0036641C">
        <w:rPr>
          <w:rFonts w:ascii="GHEA Grapalat" w:hAnsi="GHEA Grapalat"/>
          <w:sz w:val="20"/>
          <w:lang w:val="hy-AM"/>
        </w:rPr>
        <w:t>1</w:t>
      </w:r>
      <w:r w:rsidRPr="0036641C">
        <w:rPr>
          <w:rFonts w:ascii="GHEA Grapalat" w:hAnsi="GHEA Grapalat"/>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 xml:space="preserve"> </w:t>
      </w:r>
      <w:r w:rsidRPr="0036641C">
        <w:rPr>
          <w:rFonts w:ascii="GHEA Grapalat" w:hAnsi="GHEA Grapalat" w:cs="Sylfaen"/>
          <w:sz w:val="20"/>
          <w:lang w:val="hy-AM"/>
        </w:rPr>
        <w:t>չկայացած</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հայտարարելը</w:t>
      </w:r>
      <w:r w:rsidRPr="0036641C">
        <w:rPr>
          <w:rFonts w:ascii="GHEA Grapalat" w:hAnsi="GHEA Grapalat" w:cs="Times Armenian"/>
          <w:sz w:val="20"/>
          <w:lang w:val="hy-AM"/>
        </w:rPr>
        <w:tab/>
        <w:t xml:space="preserve"> </w:t>
      </w:r>
    </w:p>
    <w:p w14:paraId="40C11C16"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00087A30" w:rsidRPr="0036641C">
        <w:rPr>
          <w:rFonts w:ascii="GHEA Grapalat" w:hAnsi="GHEA Grapalat"/>
          <w:sz w:val="20"/>
          <w:lang w:val="hy-AM"/>
        </w:rPr>
        <w:t>2</w:t>
      </w:r>
      <w:r w:rsidRPr="0036641C">
        <w:rPr>
          <w:rFonts w:ascii="GHEA Grapalat" w:hAnsi="GHEA Grapalat"/>
          <w:sz w:val="20"/>
          <w:lang w:val="hy-AM"/>
        </w:rPr>
        <w:t xml:space="preserve">. </w:t>
      </w:r>
      <w:r w:rsidRPr="0036641C">
        <w:rPr>
          <w:rFonts w:ascii="GHEA Grapalat" w:hAnsi="GHEA Grapalat" w:cs="Sylfaen"/>
          <w:sz w:val="20"/>
          <w:lang w:val="hy-AM"/>
        </w:rPr>
        <w:t>Գնման</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ործընթացի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ործողությունները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կամ</w:t>
      </w:r>
      <w:r w:rsidRPr="0036641C">
        <w:rPr>
          <w:rFonts w:ascii="GHEA Grapalat" w:hAnsi="GHEA Grapalat" w:cs="Times Armenian"/>
          <w:sz w:val="20"/>
          <w:lang w:val="hy-AM"/>
        </w:rPr>
        <w:t xml:space="preserve">) </w:t>
      </w:r>
      <w:r w:rsidRPr="0036641C">
        <w:rPr>
          <w:rFonts w:ascii="GHEA Grapalat" w:hAnsi="GHEA Grapalat" w:cs="Sylfaen"/>
          <w:sz w:val="20"/>
          <w:lang w:val="hy-AM"/>
        </w:rPr>
        <w:t>ընդունված</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որոշումները</w:t>
      </w:r>
      <w:r w:rsidRPr="0036641C">
        <w:rPr>
          <w:rFonts w:ascii="GHEA Grapalat" w:hAnsi="GHEA Grapalat" w:cs="Times Armenian"/>
          <w:sz w:val="20"/>
          <w:lang w:val="hy-AM"/>
        </w:rPr>
        <w:t xml:space="preserve"> </w:t>
      </w:r>
      <w:r w:rsidRPr="0036641C">
        <w:rPr>
          <w:rFonts w:ascii="GHEA Grapalat" w:hAnsi="GHEA Grapalat" w:cs="Sylfaen"/>
          <w:sz w:val="20"/>
          <w:lang w:val="hy-AM"/>
        </w:rPr>
        <w:t>բողոքարկելու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մասնակցի</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ab/>
      </w:r>
    </w:p>
    <w:p w14:paraId="4B5F4B2A" w14:textId="77777777" w:rsidR="00096865" w:rsidRPr="0036641C" w:rsidRDefault="00096865" w:rsidP="00EF3662">
      <w:pPr>
        <w:ind w:firstLine="567"/>
        <w:jc w:val="both"/>
        <w:rPr>
          <w:rFonts w:ascii="GHEA Grapalat" w:hAnsi="GHEA Grapalat"/>
          <w:sz w:val="20"/>
          <w:lang w:val="hy-AM"/>
        </w:rPr>
      </w:pPr>
    </w:p>
    <w:p w14:paraId="21D35590" w14:textId="77777777" w:rsidR="00096865" w:rsidRPr="0036641C" w:rsidRDefault="00096865" w:rsidP="00EF3662">
      <w:pPr>
        <w:ind w:firstLine="567"/>
        <w:jc w:val="both"/>
        <w:rPr>
          <w:rFonts w:ascii="GHEA Grapalat" w:hAnsi="GHEA Grapalat"/>
          <w:sz w:val="20"/>
          <w:lang w:val="hy-AM"/>
        </w:rPr>
      </w:pPr>
    </w:p>
    <w:p w14:paraId="43863DD8" w14:textId="6794DBF5" w:rsidR="00096865" w:rsidRPr="0036641C" w:rsidRDefault="00096865" w:rsidP="00EF3662">
      <w:pPr>
        <w:ind w:firstLine="567"/>
        <w:jc w:val="center"/>
        <w:rPr>
          <w:rFonts w:ascii="GHEA Grapalat" w:hAnsi="GHEA Grapalat"/>
          <w:b/>
          <w:sz w:val="20"/>
          <w:lang w:val="hy-AM"/>
        </w:rPr>
      </w:pPr>
      <w:r w:rsidRPr="0036641C">
        <w:rPr>
          <w:rFonts w:ascii="GHEA Grapalat" w:hAnsi="GHEA Grapalat" w:cs="Sylfaen"/>
          <w:b/>
          <w:sz w:val="20"/>
          <w:lang w:val="hy-AM"/>
        </w:rPr>
        <w:t>ՄԱՍ</w:t>
      </w:r>
      <w:r w:rsidRPr="0036641C">
        <w:rPr>
          <w:rFonts w:ascii="GHEA Grapalat" w:hAnsi="GHEA Grapalat" w:cs="Times Armenian"/>
          <w:b/>
          <w:sz w:val="20"/>
          <w:lang w:val="hy-AM"/>
        </w:rPr>
        <w:t xml:space="preserve">  II.  </w:t>
      </w:r>
      <w:r w:rsidR="005019FD" w:rsidRPr="0036641C">
        <w:rPr>
          <w:rFonts w:ascii="GHEA Grapalat" w:hAnsi="GHEA Grapalat" w:cs="Sylfaen"/>
          <w:b/>
          <w:sz w:val="20"/>
          <w:lang w:val="hy-AM"/>
        </w:rPr>
        <w:t>ԳՆԱՆՇՄԱՆ ՀԱՐՑՄԱՆ</w:t>
      </w:r>
      <w:r w:rsidRPr="0036641C">
        <w:rPr>
          <w:rFonts w:ascii="GHEA Grapalat" w:hAnsi="GHEA Grapalat" w:cs="Times Armenian"/>
          <w:b/>
          <w:sz w:val="20"/>
          <w:lang w:val="hy-AM"/>
        </w:rPr>
        <w:t xml:space="preserve">  </w:t>
      </w:r>
      <w:r w:rsidRPr="0036641C">
        <w:rPr>
          <w:rFonts w:ascii="GHEA Grapalat" w:hAnsi="GHEA Grapalat" w:cs="Sylfaen"/>
          <w:b/>
          <w:sz w:val="20"/>
          <w:lang w:val="hy-AM"/>
        </w:rPr>
        <w:t>ՀԱՅՏԸ</w:t>
      </w:r>
      <w:r w:rsidRPr="0036641C">
        <w:rPr>
          <w:rFonts w:ascii="GHEA Grapalat" w:hAnsi="GHEA Grapalat" w:cs="Times Armenian"/>
          <w:b/>
          <w:sz w:val="20"/>
          <w:lang w:val="hy-AM"/>
        </w:rPr>
        <w:t xml:space="preserve">  </w:t>
      </w:r>
      <w:r w:rsidRPr="0036641C">
        <w:rPr>
          <w:rFonts w:ascii="GHEA Grapalat" w:hAnsi="GHEA Grapalat" w:cs="Sylfaen"/>
          <w:b/>
          <w:sz w:val="20"/>
          <w:lang w:val="hy-AM"/>
        </w:rPr>
        <w:t>ՊԱՏՐԱՍՏԵԼՈՒ</w:t>
      </w:r>
      <w:r w:rsidRPr="0036641C">
        <w:rPr>
          <w:rFonts w:ascii="GHEA Grapalat" w:hAnsi="GHEA Grapalat" w:cs="Times Armenian"/>
          <w:b/>
          <w:sz w:val="20"/>
          <w:lang w:val="hy-AM"/>
        </w:rPr>
        <w:t xml:space="preserve">  </w:t>
      </w:r>
      <w:r w:rsidRPr="0036641C">
        <w:rPr>
          <w:rFonts w:ascii="GHEA Grapalat" w:hAnsi="GHEA Grapalat" w:cs="Sylfaen"/>
          <w:b/>
          <w:sz w:val="20"/>
          <w:lang w:val="hy-AM"/>
        </w:rPr>
        <w:t>ՀՐԱՀԱՆԳ</w:t>
      </w:r>
    </w:p>
    <w:p w14:paraId="0FFF5AB8" w14:textId="77777777" w:rsidR="00096865" w:rsidRPr="0036641C" w:rsidRDefault="00096865" w:rsidP="00EF3662">
      <w:pPr>
        <w:ind w:firstLine="567"/>
        <w:jc w:val="both"/>
        <w:rPr>
          <w:rFonts w:ascii="GHEA Grapalat" w:hAnsi="GHEA Grapalat"/>
          <w:sz w:val="20"/>
          <w:lang w:val="hy-AM"/>
        </w:rPr>
      </w:pPr>
    </w:p>
    <w:p w14:paraId="5247F0C0"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Pr="0036641C">
        <w:rPr>
          <w:rFonts w:ascii="GHEA Grapalat" w:hAnsi="GHEA Grapalat"/>
          <w:sz w:val="20"/>
          <w:lang w:val="hy-AM"/>
        </w:rPr>
        <w:tab/>
      </w:r>
      <w:r w:rsidRPr="0036641C">
        <w:rPr>
          <w:rFonts w:ascii="GHEA Grapalat" w:hAnsi="GHEA Grapalat" w:cs="Sylfaen"/>
          <w:sz w:val="20"/>
          <w:lang w:val="hy-AM"/>
        </w:rPr>
        <w:t>Ընդհանուր</w:t>
      </w:r>
      <w:r w:rsidRPr="0036641C">
        <w:rPr>
          <w:rFonts w:ascii="GHEA Grapalat" w:hAnsi="GHEA Grapalat" w:cs="Times Armenian"/>
          <w:sz w:val="20"/>
          <w:lang w:val="hy-AM"/>
        </w:rPr>
        <w:t xml:space="preserve">  </w:t>
      </w:r>
      <w:r w:rsidRPr="0036641C">
        <w:rPr>
          <w:rFonts w:ascii="GHEA Grapalat" w:hAnsi="GHEA Grapalat" w:cs="Sylfaen"/>
          <w:sz w:val="20"/>
          <w:lang w:val="hy-AM"/>
        </w:rPr>
        <w:t>դրույթներ</w:t>
      </w:r>
      <w:r w:rsidRPr="0036641C">
        <w:rPr>
          <w:rFonts w:ascii="GHEA Grapalat" w:hAnsi="GHEA Grapalat" w:cs="Times Armenian"/>
          <w:sz w:val="20"/>
          <w:lang w:val="hy-AM"/>
        </w:rPr>
        <w:tab/>
      </w:r>
    </w:p>
    <w:p w14:paraId="2CEBE086"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2.</w:t>
      </w:r>
      <w:r w:rsidRPr="0036641C">
        <w:rPr>
          <w:rFonts w:ascii="GHEA Grapalat" w:hAnsi="GHEA Grapalat"/>
          <w:sz w:val="20"/>
          <w:lang w:val="hy-AM"/>
        </w:rPr>
        <w:tab/>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հայտը</w:t>
      </w:r>
      <w:r w:rsidRPr="0036641C">
        <w:rPr>
          <w:rFonts w:ascii="GHEA Grapalat" w:hAnsi="GHEA Grapalat" w:cs="Times Armenian"/>
          <w:sz w:val="20"/>
          <w:lang w:val="hy-AM"/>
        </w:rPr>
        <w:tab/>
      </w:r>
    </w:p>
    <w:p w14:paraId="7011484C" w14:textId="77777777" w:rsidR="00037DDE" w:rsidRPr="0036641C" w:rsidRDefault="006F0D3F" w:rsidP="00EF3662">
      <w:pPr>
        <w:ind w:firstLine="1134"/>
        <w:jc w:val="both"/>
        <w:rPr>
          <w:rFonts w:ascii="GHEA Grapalat" w:hAnsi="GHEA Grapalat" w:cs="Times Armenian"/>
          <w:sz w:val="20"/>
          <w:lang w:val="hy-AM"/>
        </w:rPr>
      </w:pPr>
      <w:r w:rsidRPr="0036641C">
        <w:rPr>
          <w:rFonts w:ascii="GHEA Grapalat" w:hAnsi="GHEA Grapalat"/>
          <w:sz w:val="20"/>
          <w:lang w:val="hy-AM"/>
        </w:rPr>
        <w:t>3</w:t>
      </w:r>
      <w:r w:rsidR="00096865" w:rsidRPr="0036641C">
        <w:rPr>
          <w:rFonts w:ascii="GHEA Grapalat" w:hAnsi="GHEA Grapalat"/>
          <w:sz w:val="20"/>
          <w:lang w:val="hy-AM"/>
        </w:rPr>
        <w:t>.</w:t>
      </w:r>
      <w:r w:rsidR="00096865" w:rsidRPr="0036641C">
        <w:rPr>
          <w:rFonts w:ascii="GHEA Grapalat" w:hAnsi="GHEA Grapalat"/>
          <w:sz w:val="20"/>
          <w:lang w:val="hy-AM"/>
        </w:rPr>
        <w:tab/>
      </w:r>
      <w:r w:rsidR="00096865" w:rsidRPr="0036641C">
        <w:rPr>
          <w:rFonts w:ascii="GHEA Grapalat" w:hAnsi="GHEA Grapalat" w:cs="Sylfaen"/>
          <w:sz w:val="20"/>
          <w:lang w:val="hy-AM"/>
        </w:rPr>
        <w:t>Հավելվածներ</w:t>
      </w:r>
      <w:r w:rsidR="00BE01AE" w:rsidRPr="0036641C">
        <w:rPr>
          <w:rFonts w:ascii="GHEA Grapalat" w:hAnsi="GHEA Grapalat" w:cs="Times Armenian"/>
          <w:sz w:val="20"/>
          <w:lang w:val="hy-AM"/>
        </w:rPr>
        <w:t xml:space="preserve"> 1-</w:t>
      </w:r>
      <w:r w:rsidR="004D557A" w:rsidRPr="0036641C">
        <w:rPr>
          <w:rFonts w:ascii="GHEA Grapalat" w:hAnsi="GHEA Grapalat" w:cs="Times Armenian"/>
          <w:sz w:val="20"/>
          <w:lang w:val="hy-AM"/>
        </w:rPr>
        <w:t>7</w:t>
      </w:r>
      <w:r w:rsidR="00096865" w:rsidRPr="0036641C">
        <w:rPr>
          <w:rFonts w:ascii="GHEA Grapalat" w:hAnsi="GHEA Grapalat" w:cs="Times Armenian"/>
          <w:sz w:val="20"/>
          <w:lang w:val="hy-AM"/>
        </w:rPr>
        <w:tab/>
      </w:r>
    </w:p>
    <w:p w14:paraId="620F80B8" w14:textId="77777777" w:rsidR="00037DDE" w:rsidRPr="0036641C" w:rsidRDefault="00037DDE" w:rsidP="00EF3662">
      <w:pPr>
        <w:ind w:firstLine="1134"/>
        <w:jc w:val="both"/>
        <w:rPr>
          <w:rFonts w:ascii="GHEA Grapalat" w:hAnsi="GHEA Grapalat" w:cs="Times Armenian"/>
          <w:sz w:val="20"/>
          <w:lang w:val="hy-AM"/>
        </w:rPr>
      </w:pPr>
    </w:p>
    <w:p w14:paraId="07CA0F74" w14:textId="77777777" w:rsidR="00037DDE" w:rsidRPr="0036641C" w:rsidRDefault="00037DDE" w:rsidP="00EF3662">
      <w:pPr>
        <w:ind w:firstLine="1134"/>
        <w:jc w:val="both"/>
        <w:rPr>
          <w:rFonts w:ascii="GHEA Grapalat" w:hAnsi="GHEA Grapalat" w:cs="Times Armenian"/>
          <w:sz w:val="20"/>
          <w:lang w:val="hy-AM"/>
        </w:rPr>
      </w:pPr>
    </w:p>
    <w:p w14:paraId="6DBF8B3D" w14:textId="77777777" w:rsidR="00037DDE" w:rsidRPr="0036641C" w:rsidRDefault="00037DDE" w:rsidP="00EF3662">
      <w:pPr>
        <w:ind w:firstLine="1134"/>
        <w:jc w:val="both"/>
        <w:rPr>
          <w:rFonts w:ascii="GHEA Grapalat" w:hAnsi="GHEA Grapalat" w:cs="Times Armenian"/>
          <w:sz w:val="20"/>
          <w:lang w:val="hy-AM"/>
        </w:rPr>
      </w:pPr>
    </w:p>
    <w:p w14:paraId="684D828B" w14:textId="77777777" w:rsidR="00037DDE" w:rsidRPr="0036641C" w:rsidRDefault="00037DDE" w:rsidP="00EF3662">
      <w:pPr>
        <w:ind w:firstLine="1134"/>
        <w:jc w:val="both"/>
        <w:rPr>
          <w:rFonts w:ascii="GHEA Grapalat" w:hAnsi="GHEA Grapalat" w:cs="Times Armenian"/>
          <w:sz w:val="20"/>
          <w:lang w:val="hy-AM"/>
        </w:rPr>
      </w:pPr>
    </w:p>
    <w:p w14:paraId="0095F12E" w14:textId="77777777" w:rsidR="00A55E59" w:rsidRPr="0036641C" w:rsidRDefault="00A55E59" w:rsidP="00EF3662">
      <w:pPr>
        <w:ind w:firstLine="1134"/>
        <w:jc w:val="both"/>
        <w:rPr>
          <w:rFonts w:ascii="GHEA Grapalat" w:hAnsi="GHEA Grapalat" w:cs="Times Armenian"/>
          <w:sz w:val="20"/>
          <w:lang w:val="hy-AM"/>
        </w:rPr>
      </w:pPr>
    </w:p>
    <w:p w14:paraId="13522DA8" w14:textId="77777777" w:rsidR="00096865" w:rsidRPr="0036641C" w:rsidRDefault="007F3495" w:rsidP="00EF3662">
      <w:pPr>
        <w:ind w:firstLine="1134"/>
        <w:jc w:val="both"/>
        <w:rPr>
          <w:rFonts w:ascii="GHEA Grapalat" w:hAnsi="GHEA Grapalat" w:cs="Times Armenian"/>
          <w:sz w:val="20"/>
          <w:lang w:val="hy-AM"/>
        </w:rPr>
      </w:pPr>
      <w:r w:rsidRPr="0036641C">
        <w:rPr>
          <w:rFonts w:ascii="GHEA Grapalat" w:hAnsi="GHEA Grapalat" w:cs="Times Armenian"/>
          <w:sz w:val="20"/>
          <w:lang w:val="hy-AM"/>
        </w:rPr>
        <w:t xml:space="preserve"> </w:t>
      </w:r>
      <w:r w:rsidR="00994A77" w:rsidRPr="0036641C">
        <w:rPr>
          <w:rFonts w:ascii="GHEA Grapalat" w:hAnsi="GHEA Grapalat" w:cs="Times Armenian"/>
          <w:sz w:val="20"/>
          <w:lang w:val="hy-AM"/>
        </w:rPr>
        <w:br w:type="page"/>
      </w:r>
      <w:r w:rsidR="00096865" w:rsidRPr="0036641C">
        <w:rPr>
          <w:rFonts w:ascii="GHEA Grapalat" w:hAnsi="GHEA Grapalat" w:cs="Times Armenian"/>
          <w:sz w:val="20"/>
          <w:lang w:val="hy-AM"/>
        </w:rPr>
        <w:lastRenderedPageBreak/>
        <w:tab/>
      </w:r>
    </w:p>
    <w:p w14:paraId="52AE457F" w14:textId="6BEB88AD" w:rsidR="00096865" w:rsidRPr="0036641C" w:rsidRDefault="00096865" w:rsidP="00EF3662">
      <w:pPr>
        <w:jc w:val="both"/>
        <w:rPr>
          <w:rFonts w:ascii="GHEA Grapalat" w:hAnsi="GHEA Grapalat"/>
          <w:sz w:val="20"/>
          <w:lang w:val="hy-AM"/>
        </w:rPr>
      </w:pPr>
      <w:r w:rsidRPr="0036641C">
        <w:rPr>
          <w:rFonts w:ascii="GHEA Grapalat" w:hAnsi="GHEA Grapalat"/>
          <w:sz w:val="20"/>
          <w:lang w:val="hy-AM"/>
        </w:rPr>
        <w:t xml:space="preserve">          </w:t>
      </w: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հրավերը</w:t>
      </w:r>
      <w:r w:rsidRPr="0036641C">
        <w:rPr>
          <w:rFonts w:ascii="GHEA Grapalat" w:hAnsi="GHEA Grapalat" w:cs="Times Armenian"/>
          <w:sz w:val="20"/>
          <w:lang w:val="hy-AM"/>
        </w:rPr>
        <w:t xml:space="preserve"> </w:t>
      </w:r>
      <w:r w:rsidRPr="0036641C">
        <w:rPr>
          <w:rFonts w:ascii="GHEA Grapalat" w:hAnsi="GHEA Grapalat" w:cs="Sylfaen"/>
          <w:sz w:val="20"/>
          <w:lang w:val="hy-AM"/>
        </w:rPr>
        <w:t>տրամադրվում</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լրումն</w:t>
      </w:r>
      <w:r w:rsidRPr="0036641C">
        <w:rPr>
          <w:rFonts w:ascii="GHEA Grapalat" w:hAnsi="GHEA Grapalat"/>
          <w:sz w:val="20"/>
          <w:lang w:val="hy-AM"/>
        </w:rPr>
        <w:t xml:space="preserve"> </w:t>
      </w:r>
      <w:r w:rsidR="00960589">
        <w:rPr>
          <w:rFonts w:ascii="GHEA Grapalat" w:hAnsi="GHEA Grapalat" w:cs="Times Armenian"/>
          <w:b/>
          <w:bCs/>
          <w:sz w:val="20"/>
          <w:lang w:val="hy-AM"/>
        </w:rPr>
        <w:t>ԵՔ-ԳՀԱՇՁԲ-25/178</w:t>
      </w:r>
      <w:r w:rsidR="003D7502" w:rsidRPr="0036641C">
        <w:rPr>
          <w:rFonts w:ascii="GHEA Grapalat" w:hAnsi="GHEA Grapalat" w:cs="Times Armenian"/>
          <w:sz w:val="20"/>
          <w:lang w:val="hy-AM"/>
        </w:rPr>
        <w:t xml:space="preserve"> </w:t>
      </w:r>
      <w:r w:rsidRPr="0036641C">
        <w:rPr>
          <w:rFonts w:ascii="GHEA Grapalat" w:hAnsi="GHEA Grapalat" w:cs="Sylfaen"/>
          <w:sz w:val="20"/>
          <w:lang w:val="hy-AM"/>
        </w:rPr>
        <w:t>ծածկա</w:t>
      </w:r>
      <w:r w:rsidRPr="0036641C">
        <w:rPr>
          <w:rFonts w:ascii="GHEA Grapalat" w:hAnsi="GHEA Grapalat" w:cs="Times Armenian"/>
          <w:sz w:val="20"/>
          <w:lang w:val="hy-AM"/>
        </w:rPr>
        <w:t>գ</w:t>
      </w:r>
      <w:r w:rsidRPr="0036641C">
        <w:rPr>
          <w:rFonts w:ascii="GHEA Grapalat" w:hAnsi="GHEA Grapalat" w:cs="Sylfaen"/>
          <w:sz w:val="20"/>
          <w:lang w:val="hy-AM"/>
        </w:rPr>
        <w:t>րով</w:t>
      </w:r>
      <w:r w:rsidRPr="0036641C">
        <w:rPr>
          <w:rFonts w:ascii="GHEA Grapalat" w:hAnsi="GHEA Grapalat"/>
          <w:sz w:val="20"/>
          <w:lang w:val="hy-AM"/>
        </w:rPr>
        <w:t xml:space="preserve"> </w:t>
      </w:r>
      <w:r w:rsidRPr="0036641C">
        <w:rPr>
          <w:rFonts w:ascii="GHEA Grapalat" w:hAnsi="GHEA Grapalat" w:cs="Sylfaen"/>
          <w:sz w:val="20"/>
          <w:lang w:val="hy-AM"/>
        </w:rPr>
        <w:t>անցկացվող</w:t>
      </w:r>
      <w:r w:rsidRPr="0036641C">
        <w:rPr>
          <w:rFonts w:ascii="GHEA Grapalat" w:hAnsi="GHEA Grapalat" w:cs="Times Armenian"/>
          <w:sz w:val="20"/>
          <w:lang w:val="hy-AM"/>
        </w:rPr>
        <w:t xml:space="preserve"> </w:t>
      </w:r>
      <w:r w:rsidR="005019FD" w:rsidRPr="0036641C">
        <w:rPr>
          <w:rFonts w:ascii="GHEA Grapalat" w:hAnsi="GHEA Grapalat" w:cs="Sylfaen"/>
          <w:sz w:val="20"/>
          <w:lang w:val="hy-AM"/>
        </w:rPr>
        <w:t>գնանշման հարցման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այսուհետև</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 xml:space="preserve">գ) </w:t>
      </w:r>
      <w:r w:rsidRPr="0036641C">
        <w:rPr>
          <w:rFonts w:ascii="GHEA Grapalat" w:hAnsi="GHEA Grapalat" w:cs="Sylfaen"/>
          <w:sz w:val="20"/>
          <w:lang w:val="hy-AM"/>
        </w:rPr>
        <w:t>հայտարարության</w:t>
      </w:r>
      <w:r w:rsidR="004D5671" w:rsidRPr="0036641C">
        <w:rPr>
          <w:rFonts w:ascii="GHEA Grapalat" w:hAnsi="GHEA Grapalat" w:cs="Times Armenian"/>
          <w:sz w:val="20"/>
          <w:lang w:val="hy-AM"/>
        </w:rPr>
        <w:t>։</w:t>
      </w:r>
    </w:p>
    <w:p w14:paraId="02ACF8B6" w14:textId="41C72C41" w:rsidR="00096865" w:rsidRPr="0036641C" w:rsidRDefault="00096865" w:rsidP="00EF3662">
      <w:pPr>
        <w:ind w:firstLine="567"/>
        <w:jc w:val="both"/>
        <w:rPr>
          <w:rFonts w:ascii="GHEA Grapalat" w:hAnsi="GHEA Grapalat"/>
          <w:sz w:val="20"/>
          <w:lang w:val="hy-AM"/>
        </w:rPr>
      </w:pP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հրավերը</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կազմվել</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գ</w:t>
      </w:r>
      <w:r w:rsidRPr="0036641C">
        <w:rPr>
          <w:rFonts w:ascii="GHEA Grapalat" w:hAnsi="GHEA Grapalat" w:cs="Sylfaen"/>
          <w:sz w:val="20"/>
          <w:lang w:val="hy-AM"/>
        </w:rPr>
        <w:t>նումների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 ՀՀ</w:t>
      </w:r>
      <w:r w:rsidRPr="0036641C">
        <w:rPr>
          <w:rFonts w:ascii="GHEA Grapalat" w:hAnsi="GHEA Grapalat" w:cs="Times Armenian"/>
          <w:sz w:val="20"/>
          <w:lang w:val="hy-AM"/>
        </w:rPr>
        <w:t xml:space="preserve"> </w:t>
      </w:r>
      <w:r w:rsidRPr="0036641C">
        <w:rPr>
          <w:rFonts w:ascii="GHEA Grapalat" w:hAnsi="GHEA Grapalat" w:cs="Sylfaen"/>
          <w:sz w:val="20"/>
          <w:lang w:val="hy-AM"/>
        </w:rPr>
        <w:t>օրենսդրության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այդ</w:t>
      </w:r>
      <w:r w:rsidRPr="0036641C">
        <w:rPr>
          <w:rFonts w:ascii="GHEA Grapalat" w:hAnsi="GHEA Grapalat" w:cs="Times Armenian"/>
          <w:sz w:val="20"/>
          <w:lang w:val="hy-AM"/>
        </w:rPr>
        <w:t xml:space="preserve"> </w:t>
      </w:r>
      <w:r w:rsidRPr="0036641C">
        <w:rPr>
          <w:rFonts w:ascii="GHEA Grapalat" w:hAnsi="GHEA Grapalat" w:cs="Sylfaen"/>
          <w:sz w:val="20"/>
          <w:lang w:val="hy-AM"/>
        </w:rPr>
        <w:t>թվում</w:t>
      </w:r>
      <w:r w:rsidRPr="0036641C">
        <w:rPr>
          <w:rFonts w:ascii="GHEA Grapalat" w:hAnsi="GHEA Grapalat" w:cs="Times Armenian"/>
          <w:sz w:val="20"/>
          <w:lang w:val="hy-AM"/>
        </w:rPr>
        <w:t>`</w:t>
      </w:r>
      <w:r w:rsidRPr="0036641C">
        <w:rPr>
          <w:rFonts w:ascii="GHEA Grapalat" w:hAnsi="GHEA Grapalat"/>
          <w:sz w:val="20"/>
          <w:lang w:val="hy-AM"/>
        </w:rPr>
        <w:t xml:space="preserve"> </w:t>
      </w:r>
      <w:r w:rsidR="00A76C15" w:rsidRPr="0036641C">
        <w:rPr>
          <w:rFonts w:ascii="GHEA Grapalat" w:hAnsi="GHEA Grapalat"/>
          <w:sz w:val="20"/>
          <w:lang w:val="hy-AM"/>
        </w:rPr>
        <w:t>«</w:t>
      </w:r>
      <w:r w:rsidRPr="0036641C">
        <w:rPr>
          <w:rFonts w:ascii="GHEA Grapalat" w:hAnsi="GHEA Grapalat" w:cs="Sylfaen"/>
          <w:sz w:val="20"/>
          <w:lang w:val="hy-AM"/>
        </w:rPr>
        <w:t>Գնումների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w:t>
      </w:r>
      <w:r w:rsidR="00A76C15" w:rsidRPr="0036641C">
        <w:rPr>
          <w:rFonts w:ascii="GHEA Grapalat" w:hAnsi="GHEA Grapalat"/>
          <w:sz w:val="20"/>
          <w:lang w:val="hy-AM"/>
        </w:rPr>
        <w:t>»</w:t>
      </w:r>
      <w:r w:rsidRPr="0036641C">
        <w:rPr>
          <w:rFonts w:ascii="GHEA Grapalat" w:hAnsi="GHEA Grapalat"/>
          <w:sz w:val="20"/>
          <w:lang w:val="hy-AM"/>
        </w:rPr>
        <w:t xml:space="preserve"> </w:t>
      </w:r>
      <w:r w:rsidRPr="0036641C">
        <w:rPr>
          <w:rFonts w:ascii="GHEA Grapalat" w:hAnsi="GHEA Grapalat" w:cs="Sylfaen"/>
          <w:sz w:val="20"/>
          <w:lang w:val="hy-AM"/>
        </w:rPr>
        <w:t>ՀՀ</w:t>
      </w:r>
      <w:r w:rsidRPr="0036641C">
        <w:rPr>
          <w:rFonts w:ascii="GHEA Grapalat" w:hAnsi="GHEA Grapalat" w:cs="Times Armenian"/>
          <w:sz w:val="20"/>
          <w:lang w:val="hy-AM"/>
        </w:rPr>
        <w:t xml:space="preserve"> </w:t>
      </w:r>
      <w:r w:rsidRPr="0036641C">
        <w:rPr>
          <w:rFonts w:ascii="GHEA Grapalat" w:hAnsi="GHEA Grapalat" w:cs="Sylfaen"/>
          <w:sz w:val="20"/>
          <w:lang w:val="hy-AM"/>
        </w:rPr>
        <w:t>օրենքի</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Pr="0036641C">
        <w:rPr>
          <w:rFonts w:ascii="GHEA Grapalat" w:hAnsi="GHEA Grapalat" w:cs="Sylfaen"/>
          <w:sz w:val="20"/>
          <w:lang w:val="hy-AM"/>
        </w:rPr>
        <w:t>Օրենք</w:t>
      </w:r>
      <w:r w:rsidRPr="0036641C">
        <w:rPr>
          <w:rFonts w:ascii="GHEA Grapalat" w:hAnsi="GHEA Grapalat" w:cs="Times Armenian"/>
          <w:sz w:val="20"/>
          <w:lang w:val="hy-AM"/>
        </w:rPr>
        <w:t>)</w:t>
      </w:r>
      <w:r w:rsidR="00C43524"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ՀՀ</w:t>
      </w:r>
      <w:r w:rsidRPr="0036641C">
        <w:rPr>
          <w:rFonts w:ascii="GHEA Grapalat" w:hAnsi="GHEA Grapalat" w:cs="Times Armenian"/>
          <w:sz w:val="20"/>
          <w:lang w:val="hy-AM"/>
        </w:rPr>
        <w:t xml:space="preserve"> </w:t>
      </w:r>
      <w:r w:rsidRPr="0036641C">
        <w:rPr>
          <w:rFonts w:ascii="GHEA Grapalat" w:hAnsi="GHEA Grapalat" w:cs="Sylfaen"/>
          <w:sz w:val="20"/>
          <w:lang w:val="hy-AM"/>
        </w:rPr>
        <w:t>կառավարության</w:t>
      </w:r>
      <w:r w:rsidRPr="0036641C">
        <w:rPr>
          <w:rFonts w:ascii="GHEA Grapalat" w:hAnsi="GHEA Grapalat" w:cs="Times Armenian"/>
          <w:sz w:val="20"/>
          <w:lang w:val="hy-AM"/>
        </w:rPr>
        <w:t xml:space="preserve"> 201</w:t>
      </w:r>
      <w:r w:rsidR="00955E87" w:rsidRPr="0036641C">
        <w:rPr>
          <w:rFonts w:ascii="GHEA Grapalat" w:hAnsi="GHEA Grapalat" w:cs="Times Armenian"/>
          <w:sz w:val="20"/>
          <w:lang w:val="hy-AM"/>
        </w:rPr>
        <w:t>7</w:t>
      </w:r>
      <w:r w:rsidRPr="0036641C">
        <w:rPr>
          <w:rFonts w:ascii="GHEA Grapalat" w:hAnsi="GHEA Grapalat" w:cs="Sylfaen"/>
          <w:sz w:val="20"/>
          <w:lang w:val="hy-AM"/>
        </w:rPr>
        <w:t>թ</w:t>
      </w:r>
      <w:r w:rsidRPr="0036641C">
        <w:rPr>
          <w:rFonts w:ascii="GHEA Grapalat" w:hAnsi="GHEA Grapalat" w:cs="Times Armenian"/>
          <w:sz w:val="20"/>
          <w:lang w:val="hy-AM"/>
        </w:rPr>
        <w:t>.</w:t>
      </w:r>
      <w:r w:rsidR="009F18D0" w:rsidRPr="0036641C">
        <w:rPr>
          <w:rFonts w:ascii="GHEA Grapalat" w:hAnsi="GHEA Grapalat" w:cs="Times Armenian"/>
          <w:sz w:val="20"/>
          <w:lang w:val="hy-AM"/>
        </w:rPr>
        <w:t xml:space="preserve"> մայիսի 4-ի </w:t>
      </w:r>
      <w:r w:rsidRPr="0036641C">
        <w:rPr>
          <w:rFonts w:ascii="GHEA Grapalat" w:hAnsi="GHEA Grapalat" w:cs="Times Armenian"/>
          <w:sz w:val="20"/>
          <w:lang w:val="hy-AM"/>
        </w:rPr>
        <w:t xml:space="preserve">N </w:t>
      </w:r>
      <w:r w:rsidR="009F18D0" w:rsidRPr="0036641C">
        <w:rPr>
          <w:rFonts w:ascii="GHEA Grapalat" w:hAnsi="GHEA Grapalat" w:cs="Times Armenian"/>
          <w:sz w:val="20"/>
          <w:lang w:val="hy-AM"/>
        </w:rPr>
        <w:t>526-</w:t>
      </w:r>
      <w:r w:rsidRPr="0036641C">
        <w:rPr>
          <w:rFonts w:ascii="GHEA Grapalat" w:hAnsi="GHEA Grapalat" w:cs="Sylfaen"/>
          <w:sz w:val="20"/>
          <w:lang w:val="hy-AM"/>
        </w:rPr>
        <w:t>Ն</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որոշմամբ</w:t>
      </w:r>
      <w:r w:rsidRPr="0036641C">
        <w:rPr>
          <w:rFonts w:ascii="GHEA Grapalat" w:hAnsi="GHEA Grapalat" w:cs="Times Armenian"/>
          <w:sz w:val="20"/>
          <w:lang w:val="hy-AM"/>
        </w:rPr>
        <w:t xml:space="preserve"> </w:t>
      </w:r>
      <w:r w:rsidRPr="0036641C">
        <w:rPr>
          <w:rFonts w:ascii="GHEA Grapalat" w:hAnsi="GHEA Grapalat" w:cs="Sylfaen"/>
          <w:sz w:val="20"/>
          <w:lang w:val="hy-AM"/>
        </w:rPr>
        <w:t>հաստատված</w:t>
      </w:r>
      <w:r w:rsidRPr="0036641C">
        <w:rPr>
          <w:rFonts w:ascii="GHEA Grapalat" w:hAnsi="GHEA Grapalat" w:cs="Times Armenian"/>
          <w:sz w:val="20"/>
          <w:lang w:val="hy-AM"/>
        </w:rPr>
        <w:t xml:space="preserve"> </w:t>
      </w:r>
      <w:r w:rsidR="00A76C15" w:rsidRPr="0036641C">
        <w:rPr>
          <w:rFonts w:ascii="GHEA Grapalat" w:hAnsi="GHEA Grapalat" w:cs="Times Armenian"/>
          <w:sz w:val="20"/>
          <w:lang w:val="hy-AM"/>
        </w:rPr>
        <w:t>«</w:t>
      </w:r>
      <w:r w:rsidRPr="0036641C">
        <w:rPr>
          <w:rFonts w:ascii="GHEA Grapalat" w:hAnsi="GHEA Grapalat" w:cs="Sylfaen"/>
          <w:sz w:val="20"/>
          <w:lang w:val="hy-AM"/>
        </w:rPr>
        <w:t>Գնումների</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ործընթացի</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կազմակերպման</w:t>
      </w:r>
      <w:r w:rsidR="003C53D4" w:rsidRPr="0036641C">
        <w:rPr>
          <w:rFonts w:ascii="GHEA Grapalat" w:hAnsi="GHEA Grapalat"/>
          <w:sz w:val="20"/>
          <w:lang w:val="hy-AM"/>
        </w:rPr>
        <w:t>»</w:t>
      </w:r>
      <w:r w:rsidRPr="0036641C">
        <w:rPr>
          <w:rFonts w:ascii="GHEA Grapalat" w:hAnsi="GHEA Grapalat"/>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00F40D4D" w:rsidRPr="0036641C">
        <w:rPr>
          <w:rFonts w:ascii="GHEA Grapalat" w:hAnsi="GHEA Grapalat" w:cs="Times Armenian"/>
          <w:sz w:val="20"/>
          <w:lang w:val="hy-AM"/>
        </w:rPr>
        <w:t>, ՀՀ կառավարության 201</w:t>
      </w:r>
      <w:r w:rsidR="00955E87" w:rsidRPr="0036641C">
        <w:rPr>
          <w:rFonts w:ascii="GHEA Grapalat" w:hAnsi="GHEA Grapalat" w:cs="Times Armenian"/>
          <w:sz w:val="20"/>
          <w:lang w:val="hy-AM"/>
        </w:rPr>
        <w:t>7</w:t>
      </w:r>
      <w:r w:rsidR="00F40D4D" w:rsidRPr="0036641C">
        <w:rPr>
          <w:rFonts w:ascii="GHEA Grapalat" w:hAnsi="GHEA Grapalat" w:cs="Times Armenian"/>
          <w:sz w:val="20"/>
          <w:lang w:val="hy-AM"/>
        </w:rPr>
        <w:t xml:space="preserve"> թվականի </w:t>
      </w:r>
      <w:r w:rsidR="00955E87" w:rsidRPr="0036641C">
        <w:rPr>
          <w:rFonts w:ascii="GHEA Grapalat" w:hAnsi="GHEA Grapalat" w:cs="Times Armenian"/>
          <w:sz w:val="20"/>
          <w:lang w:val="hy-AM"/>
        </w:rPr>
        <w:t>ապրիլ</w:t>
      </w:r>
      <w:r w:rsidR="00F40D4D" w:rsidRPr="0036641C">
        <w:rPr>
          <w:rFonts w:ascii="GHEA Grapalat" w:hAnsi="GHEA Grapalat" w:cs="Times Armenian"/>
          <w:sz w:val="20"/>
          <w:lang w:val="hy-AM"/>
        </w:rPr>
        <w:t xml:space="preserve">ի </w:t>
      </w:r>
      <w:r w:rsidR="00955E87" w:rsidRPr="0036641C">
        <w:rPr>
          <w:rFonts w:ascii="GHEA Grapalat" w:hAnsi="GHEA Grapalat" w:cs="Times Armenian"/>
          <w:sz w:val="20"/>
          <w:lang w:val="hy-AM"/>
        </w:rPr>
        <w:t>6</w:t>
      </w:r>
      <w:r w:rsidR="00F40D4D" w:rsidRPr="0036641C">
        <w:rPr>
          <w:rFonts w:ascii="GHEA Grapalat" w:hAnsi="GHEA Grapalat" w:cs="Times Armenian"/>
          <w:sz w:val="20"/>
          <w:lang w:val="hy-AM"/>
        </w:rPr>
        <w:t xml:space="preserve">-ի N </w:t>
      </w:r>
      <w:r w:rsidR="00955E87" w:rsidRPr="0036641C">
        <w:rPr>
          <w:rFonts w:ascii="GHEA Grapalat" w:hAnsi="GHEA Grapalat" w:cs="Times Armenian"/>
          <w:sz w:val="20"/>
          <w:lang w:val="hy-AM"/>
        </w:rPr>
        <w:t>386</w:t>
      </w:r>
      <w:r w:rsidR="00F40D4D" w:rsidRPr="0036641C">
        <w:rPr>
          <w:rFonts w:ascii="GHEA Grapalat" w:hAnsi="GHEA Grapalat" w:cs="Times Armenian"/>
          <w:sz w:val="20"/>
          <w:lang w:val="hy-AM"/>
        </w:rPr>
        <w:t>-Ն որոշմամբ հաստատված «</w:t>
      </w:r>
      <w:r w:rsidR="004E144F" w:rsidRPr="0036641C">
        <w:rPr>
          <w:rFonts w:ascii="GHEA Grapalat" w:hAnsi="GHEA Grapalat" w:cs="Times Armenian"/>
          <w:sz w:val="20"/>
          <w:lang w:val="hy-AM"/>
        </w:rPr>
        <w:t>Է</w:t>
      </w:r>
      <w:r w:rsidR="00F40D4D" w:rsidRPr="0036641C">
        <w:rPr>
          <w:rFonts w:ascii="GHEA Grapalat" w:hAnsi="GHEA Grapalat" w:cs="Times Armenian"/>
          <w:sz w:val="20"/>
          <w:lang w:val="hy-AM"/>
        </w:rPr>
        <w:t>լեկտրոնային  ձևով գնումների կատարման» կարգի</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այլ</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իրավական</w:t>
      </w:r>
      <w:r w:rsidRPr="0036641C">
        <w:rPr>
          <w:rFonts w:ascii="GHEA Grapalat" w:hAnsi="GHEA Grapalat" w:cs="Times Armenian"/>
          <w:sz w:val="20"/>
          <w:lang w:val="hy-AM"/>
        </w:rPr>
        <w:t xml:space="preserve"> </w:t>
      </w:r>
      <w:r w:rsidRPr="0036641C">
        <w:rPr>
          <w:rFonts w:ascii="GHEA Grapalat" w:hAnsi="GHEA Grapalat" w:cs="Sylfaen"/>
          <w:sz w:val="20"/>
          <w:lang w:val="hy-AM"/>
        </w:rPr>
        <w:t>ակտերի</w:t>
      </w:r>
      <w:r w:rsidRPr="0036641C">
        <w:rPr>
          <w:rFonts w:ascii="GHEA Grapalat" w:hAnsi="GHEA Grapalat" w:cs="Times Armenian"/>
          <w:sz w:val="20"/>
          <w:lang w:val="hy-AM"/>
        </w:rPr>
        <w:t xml:space="preserve"> </w:t>
      </w:r>
      <w:r w:rsidRPr="0036641C">
        <w:rPr>
          <w:rFonts w:ascii="GHEA Grapalat" w:hAnsi="GHEA Grapalat" w:cs="Sylfaen"/>
          <w:sz w:val="20"/>
          <w:lang w:val="hy-AM"/>
        </w:rPr>
        <w:t>պահանջներին</w:t>
      </w:r>
      <w:r w:rsidRPr="0036641C">
        <w:rPr>
          <w:rFonts w:ascii="GHEA Grapalat" w:hAnsi="GHEA Grapalat" w:cs="Times Armenian"/>
          <w:sz w:val="20"/>
          <w:lang w:val="hy-AM"/>
        </w:rPr>
        <w:t xml:space="preserve"> </w:t>
      </w:r>
      <w:r w:rsidRPr="0036641C">
        <w:rPr>
          <w:rFonts w:ascii="GHEA Grapalat" w:hAnsi="GHEA Grapalat"/>
          <w:sz w:val="20"/>
          <w:lang w:val="hy-AM"/>
        </w:rPr>
        <w:t>համապատասխան և նպատակ</w:t>
      </w:r>
      <w:r w:rsidRPr="0036641C">
        <w:rPr>
          <w:rFonts w:ascii="GHEA Grapalat" w:hAnsi="GHEA Grapalat" w:cs="Times Armenian"/>
          <w:sz w:val="20"/>
          <w:lang w:val="hy-AM"/>
        </w:rPr>
        <w:t xml:space="preserve"> </w:t>
      </w:r>
      <w:r w:rsidRPr="0036641C">
        <w:rPr>
          <w:rFonts w:ascii="GHEA Grapalat" w:hAnsi="GHEA Grapalat" w:cs="Sylfaen"/>
          <w:sz w:val="20"/>
          <w:lang w:val="hy-AM"/>
        </w:rPr>
        <w:t>ունի</w:t>
      </w:r>
      <w:r w:rsidRPr="0036641C">
        <w:rPr>
          <w:rFonts w:ascii="GHEA Grapalat" w:hAnsi="GHEA Grapalat" w:cs="Times Armenian"/>
          <w:sz w:val="20"/>
          <w:lang w:val="hy-AM"/>
        </w:rPr>
        <w:t xml:space="preserve"> </w:t>
      </w:r>
      <w:r w:rsidR="00A00E74" w:rsidRPr="0036641C">
        <w:rPr>
          <w:rFonts w:ascii="GHEA Grapalat" w:hAnsi="GHEA Grapalat" w:cs="Sylfaen"/>
          <w:sz w:val="20"/>
          <w:lang w:val="hy-AM"/>
        </w:rPr>
        <w:t>«</w:t>
      </w:r>
      <w:r w:rsidR="003D7502" w:rsidRPr="0036641C">
        <w:rPr>
          <w:rFonts w:ascii="GHEA Grapalat" w:hAnsi="GHEA Grapalat" w:cs="Sylfaen"/>
          <w:sz w:val="20"/>
          <w:lang w:val="hy-AM"/>
        </w:rPr>
        <w:t>Երևանի քաղաքապետարան</w:t>
      </w:r>
      <w:r w:rsidR="00A00E74" w:rsidRPr="0036641C">
        <w:rPr>
          <w:rFonts w:ascii="GHEA Grapalat" w:hAnsi="GHEA Grapalat" w:cs="Sylfaen"/>
          <w:sz w:val="20"/>
          <w:lang w:val="hy-AM"/>
        </w:rPr>
        <w:t>»-</w:t>
      </w:r>
      <w:r w:rsidR="00A00E74" w:rsidRPr="0036641C">
        <w:rPr>
          <w:rFonts w:ascii="GHEA Grapalat" w:hAnsi="GHEA Grapalat"/>
          <w:sz w:val="20"/>
          <w:lang w:val="hy-AM"/>
        </w:rPr>
        <w:t xml:space="preserve">ի </w:t>
      </w:r>
      <w:r w:rsidR="00A00E74" w:rsidRPr="0036641C">
        <w:rPr>
          <w:rFonts w:ascii="GHEA Grapalat" w:hAnsi="GHEA Grapalat" w:cs="Times Armenian"/>
          <w:sz w:val="20"/>
          <w:lang w:val="hy-AM"/>
        </w:rPr>
        <w:t>(</w:t>
      </w:r>
      <w:r w:rsidR="00A00E74" w:rsidRPr="0036641C">
        <w:rPr>
          <w:rFonts w:ascii="GHEA Grapalat" w:hAnsi="GHEA Grapalat" w:cs="Sylfaen"/>
          <w:sz w:val="20"/>
          <w:lang w:val="hy-AM"/>
        </w:rPr>
        <w:t>այսուհետ</w:t>
      </w:r>
      <w:r w:rsidR="00A00E74" w:rsidRPr="0036641C">
        <w:rPr>
          <w:rFonts w:ascii="GHEA Grapalat" w:hAnsi="GHEA Grapalat" w:cs="Times Armenian"/>
          <w:sz w:val="20"/>
          <w:lang w:val="hy-AM"/>
        </w:rPr>
        <w:t xml:space="preserve">` </w:t>
      </w:r>
      <w:r w:rsidR="00A00E74" w:rsidRPr="0036641C">
        <w:rPr>
          <w:rFonts w:ascii="GHEA Grapalat" w:hAnsi="GHEA Grapalat" w:cs="Sylfaen"/>
          <w:sz w:val="20"/>
          <w:lang w:val="hy-AM"/>
        </w:rPr>
        <w:t>պատվիրատու</w:t>
      </w:r>
      <w:r w:rsidR="00A00E74"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կողմից</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հայտարարված</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ին</w:t>
      </w:r>
      <w:r w:rsidR="000604CF" w:rsidRPr="0036641C">
        <w:rPr>
          <w:rFonts w:ascii="GHEA Grapalat" w:hAnsi="GHEA Grapalat" w:cs="Sylfaen"/>
          <w:sz w:val="20"/>
          <w:lang w:val="hy-AM"/>
        </w:rPr>
        <w:t xml:space="preserve"> </w:t>
      </w:r>
      <w:r w:rsidRPr="0036641C">
        <w:rPr>
          <w:rFonts w:ascii="GHEA Grapalat" w:hAnsi="GHEA Grapalat" w:cs="Sylfaen"/>
          <w:sz w:val="20"/>
          <w:lang w:val="hy-AM"/>
        </w:rPr>
        <w:t>մասնակցելու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մտադրություն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ունեցող</w:t>
      </w:r>
      <w:r w:rsidRPr="0036641C">
        <w:rPr>
          <w:rFonts w:ascii="GHEA Grapalat" w:hAnsi="GHEA Grapalat" w:cs="Times Armenian"/>
          <w:sz w:val="20"/>
          <w:lang w:val="hy-AM"/>
        </w:rPr>
        <w:t xml:space="preserve"> </w:t>
      </w:r>
      <w:r w:rsidRPr="0036641C">
        <w:rPr>
          <w:rFonts w:ascii="GHEA Grapalat" w:hAnsi="GHEA Grapalat" w:cs="Sylfaen"/>
          <w:sz w:val="20"/>
          <w:lang w:val="hy-AM"/>
        </w:rPr>
        <w:t>անձանց</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003D0075" w:rsidRPr="0036641C">
        <w:rPr>
          <w:rFonts w:ascii="GHEA Grapalat" w:hAnsi="GHEA Grapalat" w:cs="Sylfaen"/>
          <w:sz w:val="20"/>
          <w:lang w:val="hy-AM"/>
        </w:rPr>
        <w:t>մ</w:t>
      </w:r>
      <w:r w:rsidRPr="0036641C">
        <w:rPr>
          <w:rFonts w:ascii="GHEA Grapalat" w:hAnsi="GHEA Grapalat" w:cs="Sylfaen"/>
          <w:sz w:val="20"/>
          <w:lang w:val="hy-AM"/>
        </w:rPr>
        <w:t>ասնակից</w:t>
      </w:r>
      <w:r w:rsidRPr="0036641C">
        <w:rPr>
          <w:rFonts w:ascii="GHEA Grapalat" w:hAnsi="GHEA Grapalat" w:cs="Times Armenian"/>
          <w:sz w:val="20"/>
          <w:lang w:val="hy-AM"/>
        </w:rPr>
        <w:t xml:space="preserve">) </w:t>
      </w:r>
      <w:r w:rsidRPr="0036641C">
        <w:rPr>
          <w:rFonts w:ascii="GHEA Grapalat" w:hAnsi="GHEA Grapalat" w:cs="Sylfaen"/>
          <w:sz w:val="20"/>
          <w:lang w:val="hy-AM"/>
        </w:rPr>
        <w:t>տեղեկացնելու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պայմանների</w:t>
      </w:r>
      <w:r w:rsidRPr="0036641C">
        <w:rPr>
          <w:rFonts w:ascii="GHEA Grapalat" w:hAnsi="GHEA Grapalat" w:cs="Times Armenian"/>
          <w:sz w:val="20"/>
          <w:lang w:val="hy-AM"/>
        </w:rPr>
        <w:t>` գ</w:t>
      </w:r>
      <w:r w:rsidRPr="0036641C">
        <w:rPr>
          <w:rFonts w:ascii="GHEA Grapalat" w:hAnsi="GHEA Grapalat" w:cs="Sylfaen"/>
          <w:sz w:val="20"/>
          <w:lang w:val="hy-AM"/>
        </w:rPr>
        <w:t>նման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առարկայի</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անցկացման</w:t>
      </w:r>
      <w:r w:rsidRPr="0036641C">
        <w:rPr>
          <w:rFonts w:ascii="GHEA Grapalat" w:hAnsi="GHEA Grapalat" w:cs="Times Armenian"/>
          <w:sz w:val="20"/>
          <w:lang w:val="hy-AM"/>
        </w:rPr>
        <w:t xml:space="preserve">, </w:t>
      </w:r>
      <w:r w:rsidR="002E7EE1" w:rsidRPr="0036641C">
        <w:rPr>
          <w:rFonts w:ascii="GHEA Grapalat" w:hAnsi="GHEA Grapalat" w:cs="Sylfaen"/>
          <w:sz w:val="20"/>
          <w:lang w:val="hy-AM"/>
        </w:rPr>
        <w:t>ընտրված մասնակցին</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որոշելու</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նրա</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պայմանա</w:t>
      </w:r>
      <w:r w:rsidRPr="0036641C">
        <w:rPr>
          <w:rFonts w:ascii="GHEA Grapalat" w:hAnsi="GHEA Grapalat" w:cs="Times Armenian"/>
          <w:sz w:val="20"/>
          <w:lang w:val="hy-AM"/>
        </w:rPr>
        <w:t>գ</w:t>
      </w:r>
      <w:r w:rsidRPr="0036641C">
        <w:rPr>
          <w:rFonts w:ascii="GHEA Grapalat" w:hAnsi="GHEA Grapalat" w:cs="Sylfaen"/>
          <w:sz w:val="20"/>
          <w:lang w:val="hy-AM"/>
        </w:rPr>
        <w:t>իր</w:t>
      </w:r>
      <w:r w:rsidRPr="0036641C">
        <w:rPr>
          <w:rFonts w:ascii="GHEA Grapalat" w:hAnsi="GHEA Grapalat" w:cs="Times Armenian"/>
          <w:sz w:val="20"/>
          <w:lang w:val="hy-AM"/>
        </w:rPr>
        <w:t xml:space="preserve"> </w:t>
      </w:r>
      <w:r w:rsidRPr="0036641C">
        <w:rPr>
          <w:rFonts w:ascii="GHEA Grapalat" w:hAnsi="GHEA Grapalat" w:cs="Sylfaen"/>
          <w:sz w:val="20"/>
          <w:lang w:val="hy-AM"/>
        </w:rPr>
        <w:t>կնքելու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w:t>
      </w:r>
      <w:r w:rsidRPr="0036641C">
        <w:rPr>
          <w:rFonts w:ascii="GHEA Grapalat" w:hAnsi="GHEA Grapalat" w:cs="Times Armenian"/>
          <w:sz w:val="20"/>
          <w:lang w:val="hy-AM"/>
        </w:rPr>
        <w:t xml:space="preserve">, </w:t>
      </w:r>
      <w:r w:rsidRPr="0036641C">
        <w:rPr>
          <w:rFonts w:ascii="GHEA Grapalat" w:hAnsi="GHEA Grapalat" w:cs="Sylfaen"/>
          <w:sz w:val="20"/>
          <w:lang w:val="hy-AM"/>
        </w:rPr>
        <w:t>ինչպես</w:t>
      </w:r>
      <w:r w:rsidRPr="0036641C">
        <w:rPr>
          <w:rFonts w:ascii="GHEA Grapalat" w:hAnsi="GHEA Grapalat" w:cs="Times Armenian"/>
          <w:sz w:val="20"/>
          <w:lang w:val="hy-AM"/>
        </w:rPr>
        <w:t xml:space="preserve"> </w:t>
      </w:r>
      <w:r w:rsidRPr="0036641C">
        <w:rPr>
          <w:rFonts w:ascii="GHEA Grapalat" w:hAnsi="GHEA Grapalat" w:cs="Sylfaen"/>
          <w:sz w:val="20"/>
          <w:lang w:val="hy-AM"/>
        </w:rPr>
        <w:t>նաև</w:t>
      </w:r>
      <w:r w:rsidRPr="0036641C">
        <w:rPr>
          <w:rFonts w:ascii="GHEA Grapalat" w:hAnsi="GHEA Grapalat" w:cs="Times Armenian"/>
          <w:sz w:val="20"/>
          <w:lang w:val="hy-AM"/>
        </w:rPr>
        <w:t xml:space="preserve"> </w:t>
      </w:r>
      <w:r w:rsidRPr="0036641C">
        <w:rPr>
          <w:rFonts w:ascii="GHEA Grapalat" w:hAnsi="GHEA Grapalat" w:cs="Sylfaen"/>
          <w:sz w:val="20"/>
          <w:lang w:val="hy-AM"/>
        </w:rPr>
        <w:t>օժանդակելու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հայտը</w:t>
      </w:r>
      <w:r w:rsidRPr="0036641C">
        <w:rPr>
          <w:rFonts w:ascii="GHEA Grapalat" w:hAnsi="GHEA Grapalat" w:cs="Times Armenian"/>
          <w:sz w:val="20"/>
          <w:lang w:val="hy-AM"/>
        </w:rPr>
        <w:t xml:space="preserve"> </w:t>
      </w:r>
      <w:r w:rsidRPr="0036641C">
        <w:rPr>
          <w:rFonts w:ascii="GHEA Grapalat" w:hAnsi="GHEA Grapalat" w:cs="Sylfaen"/>
          <w:sz w:val="20"/>
          <w:lang w:val="hy-AM"/>
        </w:rPr>
        <w:t>պատրաստելիս</w:t>
      </w:r>
      <w:r w:rsidR="004D5671" w:rsidRPr="0036641C">
        <w:rPr>
          <w:rFonts w:ascii="GHEA Grapalat" w:hAnsi="GHEA Grapalat" w:cs="Times Armenian"/>
          <w:sz w:val="20"/>
          <w:lang w:val="hy-AM"/>
        </w:rPr>
        <w:t>։</w:t>
      </w:r>
    </w:p>
    <w:p w14:paraId="40CE1890"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cs="Sylfaen"/>
          <w:sz w:val="20"/>
          <w:lang w:val="hy-AM"/>
        </w:rPr>
        <w:t>Հայտեր</w:t>
      </w:r>
      <w:r w:rsidRPr="0036641C">
        <w:rPr>
          <w:rFonts w:ascii="GHEA Grapalat" w:hAnsi="GHEA Grapalat" w:cs="Times Armenian"/>
          <w:sz w:val="20"/>
          <w:lang w:val="hy-AM"/>
        </w:rPr>
        <w:t xml:space="preserve"> </w:t>
      </w:r>
      <w:r w:rsidRPr="0036641C">
        <w:rPr>
          <w:rFonts w:ascii="GHEA Grapalat" w:hAnsi="GHEA Grapalat" w:cs="Sylfaen"/>
          <w:sz w:val="20"/>
          <w:lang w:val="hy-AM"/>
        </w:rPr>
        <w:t>կարող</w:t>
      </w:r>
      <w:r w:rsidRPr="0036641C">
        <w:rPr>
          <w:rFonts w:ascii="GHEA Grapalat" w:hAnsi="GHEA Grapalat" w:cs="Times Armenian"/>
          <w:sz w:val="20"/>
          <w:lang w:val="hy-AM"/>
        </w:rPr>
        <w:t xml:space="preserve"> </w:t>
      </w:r>
      <w:r w:rsidRPr="0036641C">
        <w:rPr>
          <w:rFonts w:ascii="GHEA Grapalat" w:hAnsi="GHEA Grapalat" w:cs="Sylfaen"/>
          <w:sz w:val="20"/>
          <w:lang w:val="hy-AM"/>
        </w:rPr>
        <w:t>են</w:t>
      </w:r>
      <w:r w:rsidRPr="0036641C">
        <w:rPr>
          <w:rFonts w:ascii="GHEA Grapalat" w:hAnsi="GHEA Grapalat" w:cs="Times Armenian"/>
          <w:sz w:val="20"/>
          <w:lang w:val="hy-AM"/>
        </w:rPr>
        <w:t xml:space="preserve"> </w:t>
      </w:r>
      <w:r w:rsidRPr="0036641C">
        <w:rPr>
          <w:rFonts w:ascii="GHEA Grapalat" w:hAnsi="GHEA Grapalat" w:cs="Sylfaen"/>
          <w:sz w:val="20"/>
          <w:lang w:val="hy-AM"/>
        </w:rPr>
        <w:t>ներկայացնել</w:t>
      </w:r>
      <w:r w:rsidRPr="0036641C">
        <w:rPr>
          <w:rFonts w:ascii="GHEA Grapalat" w:hAnsi="GHEA Grapalat" w:cs="Times Armenian"/>
          <w:sz w:val="20"/>
          <w:lang w:val="hy-AM"/>
        </w:rPr>
        <w:t xml:space="preserve"> </w:t>
      </w:r>
      <w:r w:rsidR="00070DBB" w:rsidRPr="0036641C">
        <w:rPr>
          <w:rFonts w:ascii="GHEA Grapalat" w:hAnsi="GHEA Grapalat" w:cs="Times Armenian"/>
          <w:sz w:val="20"/>
          <w:lang w:val="hy-AM"/>
        </w:rPr>
        <w:t xml:space="preserve">համակարգում </w:t>
      </w:r>
      <w:r w:rsidR="00753E6E" w:rsidRPr="0036641C">
        <w:rPr>
          <w:rFonts w:ascii="GHEA Grapalat" w:hAnsi="GHEA Grapalat" w:cs="Sylfaen"/>
          <w:sz w:val="20"/>
          <w:lang w:val="hy-AM"/>
        </w:rPr>
        <w:t xml:space="preserve">գրանցված </w:t>
      </w:r>
      <w:r w:rsidRPr="0036641C">
        <w:rPr>
          <w:rFonts w:ascii="GHEA Grapalat" w:hAnsi="GHEA Grapalat" w:cs="Sylfaen"/>
          <w:sz w:val="20"/>
          <w:lang w:val="hy-AM"/>
        </w:rPr>
        <w:t>բոլոր</w:t>
      </w:r>
      <w:r w:rsidR="00B2681D" w:rsidRPr="0036641C">
        <w:rPr>
          <w:rFonts w:ascii="GHEA Grapalat" w:hAnsi="GHEA Grapalat" w:cs="Sylfaen"/>
          <w:sz w:val="20"/>
          <w:lang w:val="hy-AM"/>
        </w:rPr>
        <w:t xml:space="preserve"> </w:t>
      </w:r>
      <w:r w:rsidRPr="0036641C">
        <w:rPr>
          <w:rFonts w:ascii="GHEA Grapalat" w:hAnsi="GHEA Grapalat" w:cs="Sylfaen"/>
          <w:sz w:val="20"/>
          <w:lang w:val="hy-AM"/>
        </w:rPr>
        <w:t>անձիք</w:t>
      </w:r>
      <w:r w:rsidRPr="0036641C">
        <w:rPr>
          <w:rFonts w:ascii="GHEA Grapalat" w:hAnsi="GHEA Grapalat" w:cs="Times Armenian"/>
          <w:sz w:val="20"/>
          <w:lang w:val="hy-AM"/>
        </w:rPr>
        <w:t xml:space="preserve">, </w:t>
      </w:r>
      <w:r w:rsidRPr="0036641C">
        <w:rPr>
          <w:rFonts w:ascii="GHEA Grapalat" w:hAnsi="GHEA Grapalat" w:cs="Sylfaen"/>
          <w:sz w:val="20"/>
          <w:lang w:val="hy-AM"/>
        </w:rPr>
        <w:t>անկախ</w:t>
      </w:r>
      <w:r w:rsidRPr="0036641C">
        <w:rPr>
          <w:rFonts w:ascii="GHEA Grapalat" w:hAnsi="GHEA Grapalat" w:cs="Times Armenian"/>
          <w:sz w:val="20"/>
          <w:lang w:val="hy-AM"/>
        </w:rPr>
        <w:t xml:space="preserve"> </w:t>
      </w:r>
      <w:r w:rsidRPr="0036641C">
        <w:rPr>
          <w:rFonts w:ascii="GHEA Grapalat" w:hAnsi="GHEA Grapalat" w:cs="Sylfaen"/>
          <w:sz w:val="20"/>
          <w:lang w:val="hy-AM"/>
        </w:rPr>
        <w:t>նրանց</w:t>
      </w:r>
      <w:r w:rsidRPr="0036641C">
        <w:rPr>
          <w:rFonts w:ascii="GHEA Grapalat" w:hAnsi="GHEA Grapalat" w:cs="Times Armenian"/>
          <w:sz w:val="20"/>
          <w:lang w:val="hy-AM"/>
        </w:rPr>
        <w:t xml:space="preserve">` </w:t>
      </w:r>
      <w:r w:rsidRPr="0036641C">
        <w:rPr>
          <w:rFonts w:ascii="GHEA Grapalat" w:hAnsi="GHEA Grapalat" w:cs="Sylfaen"/>
          <w:sz w:val="20"/>
          <w:lang w:val="hy-AM"/>
        </w:rPr>
        <w:t>օտարերկրյա</w:t>
      </w:r>
      <w:r w:rsidRPr="0036641C">
        <w:rPr>
          <w:rFonts w:ascii="GHEA Grapalat" w:hAnsi="GHEA Grapalat" w:cs="Times Armenian"/>
          <w:sz w:val="20"/>
          <w:lang w:val="hy-AM"/>
        </w:rPr>
        <w:t xml:space="preserve"> </w:t>
      </w:r>
      <w:r w:rsidRPr="0036641C">
        <w:rPr>
          <w:rFonts w:ascii="GHEA Grapalat" w:hAnsi="GHEA Grapalat" w:cs="Sylfaen"/>
          <w:sz w:val="20"/>
          <w:lang w:val="hy-AM"/>
        </w:rPr>
        <w:t>ֆիզիկական</w:t>
      </w:r>
      <w:r w:rsidRPr="0036641C">
        <w:rPr>
          <w:rFonts w:ascii="GHEA Grapalat" w:hAnsi="GHEA Grapalat" w:cs="Times Armenian"/>
          <w:sz w:val="20"/>
          <w:lang w:val="hy-AM"/>
        </w:rPr>
        <w:t xml:space="preserve"> </w:t>
      </w:r>
      <w:r w:rsidRPr="0036641C">
        <w:rPr>
          <w:rFonts w:ascii="GHEA Grapalat" w:hAnsi="GHEA Grapalat" w:cs="Sylfaen"/>
          <w:sz w:val="20"/>
          <w:lang w:val="hy-AM"/>
        </w:rPr>
        <w:t>անձ</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կազմակերպություն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քաղաքացիություն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չունեցող</w:t>
      </w:r>
      <w:r w:rsidRPr="0036641C">
        <w:rPr>
          <w:rFonts w:ascii="GHEA Grapalat" w:hAnsi="GHEA Grapalat" w:cs="Times Armenian"/>
          <w:sz w:val="20"/>
          <w:lang w:val="hy-AM"/>
        </w:rPr>
        <w:t xml:space="preserve"> </w:t>
      </w:r>
      <w:r w:rsidRPr="0036641C">
        <w:rPr>
          <w:rFonts w:ascii="GHEA Grapalat" w:hAnsi="GHEA Grapalat" w:cs="Sylfaen"/>
          <w:sz w:val="20"/>
          <w:lang w:val="hy-AM"/>
        </w:rPr>
        <w:t>անձ</w:t>
      </w:r>
      <w:r w:rsidRPr="0036641C">
        <w:rPr>
          <w:rFonts w:ascii="GHEA Grapalat" w:hAnsi="GHEA Grapalat" w:cs="Times Armenian"/>
          <w:sz w:val="20"/>
          <w:lang w:val="hy-AM"/>
        </w:rPr>
        <w:t xml:space="preserve"> </w:t>
      </w:r>
      <w:r w:rsidRPr="0036641C">
        <w:rPr>
          <w:rFonts w:ascii="GHEA Grapalat" w:hAnsi="GHEA Grapalat" w:cs="Sylfaen"/>
          <w:sz w:val="20"/>
          <w:lang w:val="hy-AM"/>
        </w:rPr>
        <w:t>լինելու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հան</w:t>
      </w:r>
      <w:r w:rsidRPr="0036641C">
        <w:rPr>
          <w:rFonts w:ascii="GHEA Grapalat" w:hAnsi="GHEA Grapalat" w:cs="Times Armenian"/>
          <w:sz w:val="20"/>
          <w:lang w:val="hy-AM"/>
        </w:rPr>
        <w:t>գ</w:t>
      </w:r>
      <w:r w:rsidRPr="0036641C">
        <w:rPr>
          <w:rFonts w:ascii="GHEA Grapalat" w:hAnsi="GHEA Grapalat" w:cs="Sylfaen"/>
          <w:sz w:val="20"/>
          <w:lang w:val="hy-AM"/>
        </w:rPr>
        <w:t>ամանքից</w:t>
      </w:r>
      <w:r w:rsidR="004D5671" w:rsidRPr="0036641C">
        <w:rPr>
          <w:rFonts w:ascii="GHEA Grapalat" w:hAnsi="GHEA Grapalat" w:cs="Times Armenian"/>
          <w:sz w:val="20"/>
          <w:lang w:val="hy-AM"/>
        </w:rPr>
        <w:t>։</w:t>
      </w:r>
    </w:p>
    <w:p w14:paraId="3D9119DE" w14:textId="77777777" w:rsidR="00926875" w:rsidRPr="0036641C" w:rsidRDefault="0092687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36641C">
        <w:rPr>
          <w:rFonts w:ascii="GHEA Grapalat" w:hAnsi="GHEA Grapalat" w:cs="Sylfaen"/>
          <w:szCs w:val="24"/>
          <w:lang w:val="hy-AM"/>
        </w:rPr>
        <w:softHyphen/>
        <w:t>գրե</w:t>
      </w:r>
      <w:r w:rsidRPr="0036641C">
        <w:rPr>
          <w:rFonts w:ascii="GHEA Grapalat" w:hAnsi="GHEA Grapalat" w:cs="Sylfaen"/>
          <w:szCs w:val="24"/>
          <w:lang w:val="hy-AM"/>
        </w:rPr>
        <w:softHyphen/>
        <w:t>լու</w:t>
      </w:r>
      <w:r w:rsidRPr="0036641C">
        <w:rPr>
          <w:rFonts w:ascii="GHEA Grapalat" w:hAnsi="GHEA Grapalat" w:cs="Sylfaen"/>
          <w:szCs w:val="24"/>
          <w:lang w:val="hy-AM"/>
        </w:rPr>
        <w:softHyphen/>
        <w:t xml:space="preserve">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w:t>
      </w:r>
      <w:r w:rsidR="00844434" w:rsidRPr="0036641C">
        <w:rPr>
          <w:rFonts w:ascii="GHEA Grapalat" w:hAnsi="GHEA Grapalat" w:cs="Sylfaen"/>
          <w:szCs w:val="24"/>
          <w:lang w:val="hy-AM"/>
        </w:rPr>
        <w:t>հ</w:t>
      </w:r>
      <w:r w:rsidRPr="0036641C">
        <w:rPr>
          <w:rFonts w:ascii="GHEA Grapalat" w:hAnsi="GHEA Grapalat" w:cs="Sylfaen"/>
          <w:szCs w:val="24"/>
          <w:lang w:val="hy-AM"/>
        </w:rPr>
        <w:t xml:space="preserve">ամակարգում գրանցվելու օրվանից հաշված 30 օրացուցային օրվա ընթացքում վերջինս մուտք չի գործում </w:t>
      </w:r>
      <w:r w:rsidR="00C4795F" w:rsidRPr="0036641C">
        <w:rPr>
          <w:rFonts w:ascii="GHEA Grapalat" w:hAnsi="GHEA Grapalat" w:cs="Sylfaen"/>
          <w:szCs w:val="24"/>
          <w:lang w:val="hy-AM"/>
        </w:rPr>
        <w:t>հ</w:t>
      </w:r>
      <w:r w:rsidRPr="0036641C">
        <w:rPr>
          <w:rFonts w:ascii="GHEA Grapalat" w:hAnsi="GHEA Grapalat" w:cs="Sylfaen"/>
          <w:szCs w:val="24"/>
          <w:lang w:val="hy-AM"/>
        </w:rPr>
        <w:t xml:space="preserve">ամակարգ կամ մուտք է գործում, սակայն </w:t>
      </w:r>
      <w:r w:rsidR="00EF6526" w:rsidRPr="0036641C">
        <w:rPr>
          <w:rFonts w:ascii="GHEA Grapalat" w:hAnsi="GHEA Grapalat" w:cs="Sylfaen"/>
          <w:szCs w:val="24"/>
          <w:lang w:val="hy-AM"/>
        </w:rPr>
        <w:t>հ</w:t>
      </w:r>
      <w:r w:rsidRPr="0036641C">
        <w:rPr>
          <w:rFonts w:ascii="GHEA Grapalat" w:hAnsi="GHEA Grapalat" w:cs="Sylfaen"/>
          <w:szCs w:val="24"/>
          <w:lang w:val="hy-AM"/>
        </w:rPr>
        <w:t>ամակարգ չի մուտքագրում տեղեկատվությունը: Այս պարագայում իրականացվում է գրանցման նոր գործընթաց:</w:t>
      </w:r>
    </w:p>
    <w:p w14:paraId="029A240E" w14:textId="77777777" w:rsidR="00096865" w:rsidRPr="0036641C" w:rsidRDefault="00096865" w:rsidP="00EF3662">
      <w:pPr>
        <w:ind w:firstLine="567"/>
        <w:jc w:val="both"/>
        <w:rPr>
          <w:rFonts w:ascii="GHEA Grapalat" w:hAnsi="GHEA Grapalat" w:cs="Times Armenian"/>
          <w:sz w:val="20"/>
          <w:lang w:val="hy-AM"/>
        </w:rPr>
      </w:pP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w:t>
      </w:r>
      <w:r w:rsidRPr="0036641C">
        <w:rPr>
          <w:rFonts w:ascii="GHEA Grapalat" w:hAnsi="GHEA Grapalat" w:cs="Sylfaen"/>
          <w:sz w:val="20"/>
          <w:lang w:val="hy-AM"/>
        </w:rPr>
        <w:t>հարաբերությունների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նկատմամբ</w:t>
      </w:r>
      <w:r w:rsidRPr="0036641C">
        <w:rPr>
          <w:rFonts w:ascii="GHEA Grapalat" w:hAnsi="GHEA Grapalat" w:cs="Times Armenian"/>
          <w:sz w:val="20"/>
          <w:lang w:val="hy-AM"/>
        </w:rPr>
        <w:t xml:space="preserve"> </w:t>
      </w:r>
      <w:r w:rsidRPr="0036641C">
        <w:rPr>
          <w:rFonts w:ascii="GHEA Grapalat" w:hAnsi="GHEA Grapalat" w:cs="Sylfaen"/>
          <w:sz w:val="20"/>
          <w:lang w:val="hy-AM"/>
        </w:rPr>
        <w:t>կիրառվում</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w:t>
      </w:r>
      <w:r w:rsidRPr="0036641C">
        <w:rPr>
          <w:rFonts w:ascii="GHEA Grapalat" w:hAnsi="GHEA Grapalat" w:cs="Sylfaen"/>
          <w:sz w:val="20"/>
          <w:lang w:val="hy-AM"/>
        </w:rPr>
        <w:t>Հայաստանի</w:t>
      </w:r>
      <w:r w:rsidRPr="0036641C">
        <w:rPr>
          <w:rFonts w:ascii="GHEA Grapalat" w:hAnsi="GHEA Grapalat" w:cs="Times Armenian"/>
          <w:sz w:val="20"/>
          <w:lang w:val="hy-AM"/>
        </w:rPr>
        <w:t xml:space="preserve"> </w:t>
      </w:r>
      <w:r w:rsidRPr="0036641C">
        <w:rPr>
          <w:rFonts w:ascii="GHEA Grapalat" w:hAnsi="GHEA Grapalat" w:cs="Sylfaen"/>
          <w:sz w:val="20"/>
          <w:lang w:val="hy-AM"/>
        </w:rPr>
        <w:t>Հանրապետության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իրավունքը</w:t>
      </w:r>
      <w:r w:rsidR="004D5671"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w:t>
      </w:r>
      <w:r w:rsidRPr="0036641C">
        <w:rPr>
          <w:rFonts w:ascii="GHEA Grapalat" w:hAnsi="GHEA Grapalat" w:cs="Sylfaen"/>
          <w:sz w:val="20"/>
          <w:lang w:val="hy-AM"/>
        </w:rPr>
        <w:t>վեճերը</w:t>
      </w:r>
      <w:r w:rsidRPr="0036641C">
        <w:rPr>
          <w:rFonts w:ascii="GHEA Grapalat" w:hAnsi="GHEA Grapalat" w:cs="Times Armenian"/>
          <w:sz w:val="20"/>
          <w:lang w:val="hy-AM"/>
        </w:rPr>
        <w:t xml:space="preserve"> </w:t>
      </w:r>
      <w:r w:rsidRPr="0036641C">
        <w:rPr>
          <w:rFonts w:ascii="GHEA Grapalat" w:hAnsi="GHEA Grapalat" w:cs="Sylfaen"/>
          <w:sz w:val="20"/>
          <w:lang w:val="hy-AM"/>
        </w:rPr>
        <w:t>ենթակա</w:t>
      </w:r>
      <w:r w:rsidRPr="0036641C">
        <w:rPr>
          <w:rFonts w:ascii="GHEA Grapalat" w:hAnsi="GHEA Grapalat" w:cs="Times Armenian"/>
          <w:sz w:val="20"/>
          <w:lang w:val="hy-AM"/>
        </w:rPr>
        <w:t xml:space="preserve"> </w:t>
      </w:r>
      <w:r w:rsidRPr="0036641C">
        <w:rPr>
          <w:rFonts w:ascii="GHEA Grapalat" w:hAnsi="GHEA Grapalat" w:cs="Sylfaen"/>
          <w:sz w:val="20"/>
          <w:lang w:val="hy-AM"/>
        </w:rPr>
        <w:t>են</w:t>
      </w:r>
      <w:r w:rsidRPr="0036641C">
        <w:rPr>
          <w:rFonts w:ascii="GHEA Grapalat" w:hAnsi="GHEA Grapalat" w:cs="Times Armenian"/>
          <w:sz w:val="20"/>
          <w:lang w:val="hy-AM"/>
        </w:rPr>
        <w:t xml:space="preserve"> </w:t>
      </w:r>
      <w:r w:rsidRPr="0036641C">
        <w:rPr>
          <w:rFonts w:ascii="GHEA Grapalat" w:hAnsi="GHEA Grapalat" w:cs="Sylfaen"/>
          <w:sz w:val="20"/>
          <w:lang w:val="hy-AM"/>
        </w:rPr>
        <w:t>քննության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Հայաստանի</w:t>
      </w:r>
      <w:r w:rsidRPr="0036641C">
        <w:rPr>
          <w:rFonts w:ascii="GHEA Grapalat" w:hAnsi="GHEA Grapalat" w:cs="Times Armenian"/>
          <w:sz w:val="20"/>
          <w:lang w:val="hy-AM"/>
        </w:rPr>
        <w:t xml:space="preserve"> </w:t>
      </w:r>
      <w:r w:rsidRPr="0036641C">
        <w:rPr>
          <w:rFonts w:ascii="GHEA Grapalat" w:hAnsi="GHEA Grapalat" w:cs="Sylfaen"/>
          <w:sz w:val="20"/>
          <w:lang w:val="hy-AM"/>
        </w:rPr>
        <w:t>Հանրապետության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դատարաններում</w:t>
      </w:r>
      <w:r w:rsidR="004D5671" w:rsidRPr="0036641C">
        <w:rPr>
          <w:rFonts w:ascii="GHEA Grapalat" w:hAnsi="GHEA Grapalat" w:cs="Times Armenian"/>
          <w:sz w:val="20"/>
          <w:lang w:val="hy-AM"/>
        </w:rPr>
        <w:t>։</w:t>
      </w:r>
      <w:r w:rsidR="00F5653D" w:rsidRPr="0036641C">
        <w:rPr>
          <w:rFonts w:ascii="GHEA Grapalat" w:hAnsi="GHEA Grapalat" w:cs="Times Armenian"/>
          <w:sz w:val="20"/>
          <w:lang w:val="hy-AM"/>
        </w:rPr>
        <w:t xml:space="preserve"> </w:t>
      </w:r>
    </w:p>
    <w:p w14:paraId="6E65EEB8" w14:textId="580A5A6B" w:rsidR="003E1421" w:rsidRPr="0036641C" w:rsidRDefault="00A81DD5" w:rsidP="00EF3662">
      <w:pPr>
        <w:pStyle w:val="BodyTextIndent2"/>
        <w:spacing w:line="240" w:lineRule="auto"/>
        <w:ind w:firstLine="567"/>
        <w:rPr>
          <w:rFonts w:ascii="GHEA Grapalat" w:hAnsi="GHEA Grapalat"/>
          <w:lang w:val="hy-AM"/>
        </w:rPr>
      </w:pPr>
      <w:r w:rsidRPr="0036641C">
        <w:rPr>
          <w:rFonts w:ascii="GHEA Grapalat" w:hAnsi="GHEA Grapalat"/>
          <w:lang w:val="hy-AM"/>
        </w:rPr>
        <w:t xml:space="preserve">Գնահատող հանձնաժողովի քարտուղարի </w:t>
      </w:r>
      <w:r w:rsidR="003E1421" w:rsidRPr="0036641C">
        <w:rPr>
          <w:rFonts w:ascii="GHEA Grapalat" w:hAnsi="GHEA Grapalat"/>
          <w:lang w:val="hy-AM"/>
        </w:rPr>
        <w:t xml:space="preserve">էլեկտրոնային փոստի հասցեն է` </w:t>
      </w:r>
      <w:r w:rsidR="00B00A8A" w:rsidRPr="00B00A8A">
        <w:rPr>
          <w:rFonts w:ascii="GHEA Grapalat" w:hAnsi="GHEA Grapalat"/>
          <w:b/>
          <w:bCs/>
          <w:sz w:val="22"/>
          <w:szCs w:val="22"/>
          <w:lang w:val="hy-AM"/>
        </w:rPr>
        <w:t>gor.muradyan@yerevan.am</w:t>
      </w:r>
    </w:p>
    <w:p w14:paraId="57840D8B" w14:textId="77777777" w:rsidR="00096865" w:rsidRPr="0036641C" w:rsidRDefault="00F5653D" w:rsidP="00EF3662">
      <w:pPr>
        <w:jc w:val="center"/>
        <w:rPr>
          <w:rFonts w:ascii="GHEA Grapalat" w:hAnsi="GHEA Grapalat"/>
          <w:szCs w:val="22"/>
          <w:lang w:val="hy-AM"/>
        </w:rPr>
      </w:pPr>
      <w:r w:rsidRPr="0036641C">
        <w:rPr>
          <w:rFonts w:ascii="GHEA Grapalat" w:hAnsi="GHEA Grapalat"/>
          <w:sz w:val="16"/>
          <w:szCs w:val="16"/>
          <w:lang w:val="hy-AM"/>
        </w:rPr>
        <w:br w:type="page"/>
      </w:r>
      <w:r w:rsidR="00096865" w:rsidRPr="0036641C">
        <w:rPr>
          <w:rFonts w:ascii="GHEA Grapalat" w:hAnsi="GHEA Grapalat" w:cs="Sylfaen"/>
          <w:szCs w:val="22"/>
          <w:lang w:val="hy-AM"/>
        </w:rPr>
        <w:lastRenderedPageBreak/>
        <w:t>ՄԱՍ</w:t>
      </w:r>
      <w:r w:rsidR="00096865" w:rsidRPr="0036641C">
        <w:rPr>
          <w:rFonts w:ascii="GHEA Grapalat" w:hAnsi="GHEA Grapalat" w:cs="Times Armenian"/>
          <w:szCs w:val="22"/>
          <w:lang w:val="hy-AM"/>
        </w:rPr>
        <w:t xml:space="preserve">  I</w:t>
      </w:r>
    </w:p>
    <w:p w14:paraId="00087247" w14:textId="77777777" w:rsidR="00096865" w:rsidRPr="0036641C" w:rsidRDefault="00096865" w:rsidP="00EF3662">
      <w:pPr>
        <w:pStyle w:val="Heading3"/>
        <w:spacing w:line="240" w:lineRule="auto"/>
        <w:ind w:firstLine="567"/>
        <w:rPr>
          <w:rFonts w:ascii="GHEA Grapalat" w:hAnsi="GHEA Grapalat"/>
          <w:sz w:val="24"/>
          <w:szCs w:val="22"/>
          <w:lang w:val="hy-AM"/>
        </w:rPr>
      </w:pPr>
    </w:p>
    <w:p w14:paraId="5F14CD08" w14:textId="77777777" w:rsidR="00096865" w:rsidRPr="0036641C" w:rsidRDefault="002B32D6" w:rsidP="00EF3662">
      <w:pPr>
        <w:numPr>
          <w:ilvl w:val="0"/>
          <w:numId w:val="3"/>
        </w:numPr>
        <w:jc w:val="center"/>
        <w:rPr>
          <w:rFonts w:ascii="GHEA Grapalat" w:hAnsi="GHEA Grapalat" w:cs="Sylfaen"/>
          <w:b/>
          <w:sz w:val="20"/>
          <w:lang w:val="hy-AM"/>
        </w:rPr>
      </w:pPr>
      <w:r w:rsidRPr="0036641C">
        <w:rPr>
          <w:rFonts w:ascii="GHEA Grapalat" w:hAnsi="GHEA Grapalat" w:cs="Sylfaen"/>
          <w:b/>
          <w:sz w:val="20"/>
          <w:lang w:val="hy-AM"/>
        </w:rPr>
        <w:t>ԳՆՄԱՆ  ԱՌԱՐԿԱՅԻ  ԲՆՈՒԹԱԳԻՐԸ</w:t>
      </w:r>
    </w:p>
    <w:p w14:paraId="3C0A9170" w14:textId="77777777" w:rsidR="002B32D6" w:rsidRPr="0036641C" w:rsidRDefault="002B32D6" w:rsidP="00EF3662">
      <w:pPr>
        <w:ind w:left="360"/>
        <w:jc w:val="center"/>
        <w:rPr>
          <w:rFonts w:ascii="GHEA Grapalat" w:hAnsi="GHEA Grapalat" w:cs="Sylfaen"/>
          <w:b/>
          <w:sz w:val="20"/>
          <w:lang w:val="hy-AM"/>
        </w:rPr>
      </w:pPr>
    </w:p>
    <w:p w14:paraId="7C7A3B84" w14:textId="389C37AA" w:rsidR="00096865" w:rsidRPr="0036641C" w:rsidRDefault="00845AA5" w:rsidP="00EF3662">
      <w:pPr>
        <w:pStyle w:val="Heading3"/>
        <w:spacing w:line="240" w:lineRule="auto"/>
        <w:ind w:firstLine="567"/>
        <w:jc w:val="both"/>
        <w:rPr>
          <w:rFonts w:ascii="GHEA Grapalat" w:hAnsi="GHEA Grapalat"/>
          <w:i w:val="0"/>
          <w:lang w:val="hy-AM"/>
        </w:rPr>
      </w:pPr>
      <w:r w:rsidRPr="0036641C">
        <w:rPr>
          <w:rFonts w:ascii="GHEA Grapalat" w:hAnsi="GHEA Grapalat" w:cs="Sylfaen"/>
          <w:i w:val="0"/>
          <w:lang w:val="hy-AM"/>
        </w:rPr>
        <w:t xml:space="preserve">1.1 </w:t>
      </w:r>
      <w:r w:rsidR="003D7502" w:rsidRPr="0036641C">
        <w:rPr>
          <w:rFonts w:ascii="GHEA Grapalat" w:hAnsi="GHEA Grapalat" w:cs="Sylfaen"/>
          <w:i w:val="0"/>
          <w:lang w:val="hy-AM"/>
        </w:rPr>
        <w:t>Գնման առարկա է Երևանի քաղաքապետարանի կարիքների համար</w:t>
      </w:r>
      <w:r w:rsidR="00A3339B" w:rsidRPr="004E182B">
        <w:rPr>
          <w:rFonts w:ascii="GHEA Grapalat" w:hAnsi="GHEA Grapalat" w:cs="Sylfaen"/>
          <w:i w:val="0"/>
          <w:lang w:val="hy-AM"/>
        </w:rPr>
        <w:t xml:space="preserve"> </w:t>
      </w:r>
      <w:r w:rsidR="004E182B" w:rsidRPr="004E182B">
        <w:rPr>
          <w:rFonts w:ascii="GHEA Grapalat" w:hAnsi="GHEA Grapalat" w:cs="Sylfaen"/>
          <w:i w:val="0"/>
          <w:lang w:val="hy-AM"/>
        </w:rPr>
        <w:t>Երևան քաղաքի Շենգավիթ վարչական շրջանի բազմաբնակարան շենքերի պատշգամբների  վերանորոգման աշխատանքներ</w:t>
      </w:r>
      <w:r w:rsidR="003D7502" w:rsidRPr="004E182B">
        <w:rPr>
          <w:rFonts w:ascii="GHEA Grapalat" w:hAnsi="GHEA Grapalat" w:cs="Sylfaen"/>
          <w:i w:val="0"/>
          <w:lang w:val="hy-AM"/>
        </w:rPr>
        <w:t>ը</w:t>
      </w:r>
      <w:r w:rsidR="003D7502" w:rsidRPr="0036641C">
        <w:rPr>
          <w:rFonts w:ascii="GHEA Grapalat" w:hAnsi="GHEA Grapalat" w:cs="Sylfaen"/>
          <w:i w:val="0"/>
          <w:lang w:val="hy-AM"/>
        </w:rPr>
        <w:t xml:space="preserve"> (այսուհետ` նաև աշխատանք), որը խմբավորված է 1 /մեկ/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36641C" w14:paraId="42627B0B" w14:textId="77777777" w:rsidTr="00640568">
        <w:trPr>
          <w:trHeight w:val="420"/>
        </w:trPr>
        <w:tc>
          <w:tcPr>
            <w:tcW w:w="3402" w:type="dxa"/>
            <w:gridSpan w:val="2"/>
            <w:vAlign w:val="center"/>
          </w:tcPr>
          <w:p w14:paraId="784A423E" w14:textId="70D07F32" w:rsidR="000812F9" w:rsidRPr="0036641C" w:rsidRDefault="000812F9" w:rsidP="00A86963">
            <w:pPr>
              <w:pStyle w:val="BodyTextIndent2"/>
              <w:spacing w:line="240" w:lineRule="auto"/>
              <w:ind w:firstLine="0"/>
              <w:jc w:val="center"/>
              <w:rPr>
                <w:rFonts w:ascii="GHEA Grapalat" w:hAnsi="GHEA Grapalat"/>
                <w:b/>
                <w:bCs/>
                <w:i/>
                <w:iCs/>
                <w:sz w:val="14"/>
                <w:szCs w:val="14"/>
                <w:lang w:val="hy-AM"/>
              </w:rPr>
            </w:pPr>
            <w:r w:rsidRPr="0036641C">
              <w:rPr>
                <w:rFonts w:ascii="GHEA Grapalat" w:hAnsi="GHEA Grapalat"/>
                <w:b/>
                <w:bCs/>
                <w:i/>
                <w:iCs/>
                <w:sz w:val="14"/>
                <w:szCs w:val="14"/>
                <w:lang w:val="hy-AM"/>
              </w:rPr>
              <w:t xml:space="preserve">Չափաբաժնի </w:t>
            </w:r>
          </w:p>
        </w:tc>
        <w:tc>
          <w:tcPr>
            <w:tcW w:w="6948" w:type="dxa"/>
            <w:vMerge w:val="restart"/>
            <w:vAlign w:val="center"/>
          </w:tcPr>
          <w:p w14:paraId="53DC3823" w14:textId="77777777" w:rsidR="000812F9" w:rsidRPr="0036641C" w:rsidRDefault="000812F9" w:rsidP="00EF3662">
            <w:pPr>
              <w:pStyle w:val="BodyTextIndent2"/>
              <w:spacing w:line="240" w:lineRule="auto"/>
              <w:ind w:firstLine="0"/>
              <w:jc w:val="center"/>
              <w:rPr>
                <w:rFonts w:ascii="GHEA Grapalat" w:hAnsi="GHEA Grapalat"/>
                <w:b/>
                <w:bCs/>
                <w:i/>
                <w:iCs/>
                <w:lang w:val="hy-AM"/>
              </w:rPr>
            </w:pPr>
            <w:r w:rsidRPr="0036641C">
              <w:rPr>
                <w:rFonts w:ascii="GHEA Grapalat" w:hAnsi="GHEA Grapalat"/>
                <w:b/>
                <w:bCs/>
                <w:i/>
                <w:iCs/>
                <w:lang w:val="hy-AM"/>
              </w:rPr>
              <w:t>Չափաբաժնի անվանումը</w:t>
            </w:r>
          </w:p>
        </w:tc>
      </w:tr>
      <w:tr w:rsidR="000812F9" w:rsidRPr="0036641C" w14:paraId="41293A86" w14:textId="77777777" w:rsidTr="00640568">
        <w:trPr>
          <w:trHeight w:val="202"/>
        </w:trPr>
        <w:tc>
          <w:tcPr>
            <w:tcW w:w="1701" w:type="dxa"/>
            <w:vAlign w:val="center"/>
          </w:tcPr>
          <w:p w14:paraId="0C764753" w14:textId="09AC9FF3" w:rsidR="000812F9" w:rsidRPr="0036641C" w:rsidRDefault="00273411" w:rsidP="00A86963">
            <w:pPr>
              <w:pStyle w:val="BodyTextIndent2"/>
              <w:spacing w:line="240" w:lineRule="auto"/>
              <w:jc w:val="center"/>
              <w:rPr>
                <w:rFonts w:ascii="GHEA Grapalat" w:hAnsi="GHEA Grapalat"/>
                <w:b/>
                <w:bCs/>
                <w:i/>
                <w:iCs/>
                <w:sz w:val="14"/>
                <w:szCs w:val="14"/>
                <w:lang w:val="hy-AM"/>
              </w:rPr>
            </w:pPr>
            <w:r w:rsidRPr="0036641C">
              <w:rPr>
                <w:rFonts w:ascii="GHEA Grapalat" w:hAnsi="GHEA Grapalat"/>
                <w:b/>
                <w:bCs/>
                <w:i/>
                <w:iCs/>
                <w:sz w:val="14"/>
                <w:szCs w:val="14"/>
                <w:lang w:val="hy-AM"/>
              </w:rPr>
              <w:t>համարը</w:t>
            </w:r>
          </w:p>
        </w:tc>
        <w:tc>
          <w:tcPr>
            <w:tcW w:w="1701" w:type="dxa"/>
            <w:vAlign w:val="center"/>
          </w:tcPr>
          <w:p w14:paraId="2DBBD8EB" w14:textId="069CEF18" w:rsidR="000812F9" w:rsidRPr="0036641C" w:rsidRDefault="00273411" w:rsidP="00EF3662">
            <w:pPr>
              <w:pStyle w:val="BodyTextIndent2"/>
              <w:spacing w:line="240" w:lineRule="auto"/>
              <w:jc w:val="center"/>
              <w:rPr>
                <w:rFonts w:ascii="GHEA Grapalat" w:hAnsi="GHEA Grapalat"/>
                <w:b/>
                <w:bCs/>
                <w:i/>
                <w:iCs/>
                <w:sz w:val="14"/>
                <w:szCs w:val="14"/>
                <w:lang w:val="hy-AM"/>
              </w:rPr>
            </w:pPr>
            <w:r w:rsidRPr="0036641C">
              <w:rPr>
                <w:rFonts w:ascii="GHEA Grapalat" w:hAnsi="GHEA Grapalat"/>
                <w:b/>
                <w:bCs/>
                <w:i/>
                <w:iCs/>
                <w:sz w:val="14"/>
                <w:szCs w:val="14"/>
                <w:lang w:val="hy-AM"/>
              </w:rPr>
              <w:t>գնման  գինը</w:t>
            </w:r>
            <w:r w:rsidR="00A86963" w:rsidRPr="0036641C">
              <w:rPr>
                <w:rFonts w:ascii="GHEA Grapalat" w:hAnsi="GHEA Grapalat"/>
                <w:b/>
                <w:bCs/>
                <w:i/>
                <w:iCs/>
                <w:sz w:val="14"/>
                <w:szCs w:val="14"/>
                <w:lang w:val="hy-AM"/>
              </w:rPr>
              <w:t xml:space="preserve"> </w:t>
            </w:r>
          </w:p>
        </w:tc>
        <w:tc>
          <w:tcPr>
            <w:tcW w:w="6948" w:type="dxa"/>
            <w:vMerge/>
            <w:vAlign w:val="center"/>
          </w:tcPr>
          <w:p w14:paraId="309AE3FD" w14:textId="2907DD27" w:rsidR="000812F9" w:rsidRPr="0036641C" w:rsidRDefault="000812F9" w:rsidP="00EF3662">
            <w:pPr>
              <w:pStyle w:val="BodyTextIndent2"/>
              <w:spacing w:line="240" w:lineRule="auto"/>
              <w:ind w:firstLine="0"/>
              <w:jc w:val="center"/>
              <w:rPr>
                <w:rFonts w:ascii="GHEA Grapalat" w:hAnsi="GHEA Grapalat"/>
                <w:b/>
                <w:bCs/>
                <w:i/>
                <w:iCs/>
                <w:lang w:val="hy-AM"/>
              </w:rPr>
            </w:pPr>
          </w:p>
        </w:tc>
      </w:tr>
      <w:tr w:rsidR="000812F9" w:rsidRPr="00012733" w14:paraId="44CE3AC3" w14:textId="77777777" w:rsidTr="00640568">
        <w:tc>
          <w:tcPr>
            <w:tcW w:w="1701" w:type="dxa"/>
            <w:vAlign w:val="center"/>
          </w:tcPr>
          <w:p w14:paraId="57173727" w14:textId="77777777" w:rsidR="000812F9" w:rsidRPr="0036641C" w:rsidRDefault="000812F9" w:rsidP="00EF3662">
            <w:pPr>
              <w:pStyle w:val="BodyTextIndent2"/>
              <w:spacing w:line="240" w:lineRule="auto"/>
              <w:ind w:firstLine="0"/>
              <w:jc w:val="center"/>
              <w:rPr>
                <w:rFonts w:ascii="GHEA Grapalat" w:hAnsi="GHEA Grapalat"/>
                <w:sz w:val="16"/>
                <w:lang w:val="hy-AM"/>
              </w:rPr>
            </w:pPr>
            <w:r w:rsidRPr="0036641C">
              <w:rPr>
                <w:rFonts w:ascii="GHEA Grapalat" w:hAnsi="GHEA Grapalat"/>
                <w:sz w:val="16"/>
                <w:lang w:val="hy-AM"/>
              </w:rPr>
              <w:t>1</w:t>
            </w:r>
          </w:p>
        </w:tc>
        <w:tc>
          <w:tcPr>
            <w:tcW w:w="1701" w:type="dxa"/>
            <w:vAlign w:val="center"/>
          </w:tcPr>
          <w:p w14:paraId="1D48A52A" w14:textId="013B7893" w:rsidR="00F86202" w:rsidRPr="004E182B" w:rsidRDefault="004E182B" w:rsidP="00F86202">
            <w:pPr>
              <w:pStyle w:val="BodyTextIndent2"/>
              <w:spacing w:line="240" w:lineRule="auto"/>
              <w:ind w:firstLine="0"/>
              <w:jc w:val="center"/>
              <w:rPr>
                <w:rFonts w:ascii="GHEA Grapalat" w:hAnsi="GHEA Grapalat"/>
                <w:szCs w:val="24"/>
                <w:lang w:val="hy-AM"/>
              </w:rPr>
            </w:pPr>
            <w:r w:rsidRPr="004E182B">
              <w:rPr>
                <w:rFonts w:ascii="GHEA Grapalat" w:hAnsi="GHEA Grapalat"/>
                <w:szCs w:val="24"/>
                <w:lang w:val="hy-AM"/>
              </w:rPr>
              <w:t>19 500 715</w:t>
            </w:r>
          </w:p>
        </w:tc>
        <w:tc>
          <w:tcPr>
            <w:tcW w:w="6948" w:type="dxa"/>
            <w:vAlign w:val="center"/>
          </w:tcPr>
          <w:p w14:paraId="30ABAB0F" w14:textId="0F2902FA" w:rsidR="000812F9" w:rsidRPr="004E182B" w:rsidRDefault="004E182B" w:rsidP="00EF3662">
            <w:pPr>
              <w:pStyle w:val="BodyTextIndent2"/>
              <w:spacing w:line="240" w:lineRule="auto"/>
              <w:ind w:firstLine="0"/>
              <w:rPr>
                <w:rFonts w:ascii="GHEA Grapalat" w:hAnsi="GHEA Grapalat"/>
                <w:iCs/>
                <w:vertAlign w:val="subscript"/>
                <w:lang w:val="hy-AM"/>
              </w:rPr>
            </w:pPr>
            <w:r w:rsidRPr="004E182B">
              <w:rPr>
                <w:rFonts w:ascii="GHEA Grapalat" w:hAnsi="GHEA Grapalat"/>
                <w:iCs/>
                <w:lang w:val="hy-AM"/>
              </w:rPr>
              <w:t>Երևան քաղաքի Շենգավիթ վարչական շրջանի բազմաբնակարան շենքերի պատշգամբների  վերանորոգման աշխատանքներ</w:t>
            </w:r>
          </w:p>
        </w:tc>
      </w:tr>
    </w:tbl>
    <w:p w14:paraId="4E3EEBF0" w14:textId="77777777" w:rsidR="00B051BE" w:rsidRPr="0036641C" w:rsidRDefault="00B051BE" w:rsidP="00EF3662">
      <w:pPr>
        <w:pStyle w:val="BodyTextIndent2"/>
        <w:spacing w:line="240" w:lineRule="auto"/>
        <w:ind w:firstLine="567"/>
        <w:rPr>
          <w:rFonts w:ascii="GHEA Grapalat" w:hAnsi="GHEA Grapalat"/>
          <w:lang w:val="hy-AM"/>
        </w:rPr>
      </w:pPr>
    </w:p>
    <w:p w14:paraId="5EEE3A4A" w14:textId="60003808" w:rsidR="00417B96" w:rsidRPr="0036641C" w:rsidRDefault="00816505" w:rsidP="00EF3662">
      <w:pPr>
        <w:pStyle w:val="BodyTextIndent2"/>
        <w:spacing w:line="240" w:lineRule="auto"/>
        <w:ind w:firstLine="567"/>
        <w:rPr>
          <w:rFonts w:ascii="GHEA Grapalat" w:hAnsi="GHEA Grapalat"/>
          <w:lang w:val="hy-AM"/>
        </w:rPr>
      </w:pPr>
      <w:r w:rsidRPr="0036641C">
        <w:rPr>
          <w:rFonts w:ascii="GHEA Grapalat" w:hAnsi="GHEA Grapalat"/>
          <w:lang w:val="hy-AM"/>
        </w:rPr>
        <w:t>Ա</w:t>
      </w:r>
      <w:r w:rsidR="00AA18C8" w:rsidRPr="0036641C">
        <w:rPr>
          <w:rFonts w:ascii="GHEA Grapalat" w:hAnsi="GHEA Grapalat"/>
          <w:lang w:val="hy-AM"/>
        </w:rPr>
        <w:t xml:space="preserve">շխատանքի </w:t>
      </w:r>
      <w:r w:rsidR="00096865" w:rsidRPr="0036641C">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6641C">
        <w:rPr>
          <w:rFonts w:ascii="GHEA Grapalat" w:hAnsi="GHEA Grapalat"/>
          <w:lang w:val="hy-AM"/>
        </w:rPr>
        <w:t xml:space="preserve">կնքվելիք </w:t>
      </w:r>
      <w:r w:rsidR="00096865" w:rsidRPr="0036641C">
        <w:rPr>
          <w:rFonts w:ascii="GHEA Grapalat" w:hAnsi="GHEA Grapalat"/>
          <w:lang w:val="hy-AM"/>
        </w:rPr>
        <w:t xml:space="preserve">պայմանագրի անբաժանելի մասը, որի նախագիծը ներկայացված է սույն հրավերի N </w:t>
      </w:r>
      <w:r w:rsidR="003D7502" w:rsidRPr="0036641C">
        <w:rPr>
          <w:rFonts w:ascii="GHEA Grapalat" w:hAnsi="GHEA Grapalat"/>
          <w:lang w:val="hy-AM"/>
        </w:rPr>
        <w:t>7</w:t>
      </w:r>
      <w:r w:rsidR="00096865" w:rsidRPr="0036641C">
        <w:rPr>
          <w:rFonts w:ascii="GHEA Grapalat" w:hAnsi="GHEA Grapalat"/>
          <w:lang w:val="hy-AM"/>
        </w:rPr>
        <w:t xml:space="preserve"> հավելվածում</w:t>
      </w:r>
      <w:r w:rsidR="004D5671" w:rsidRPr="0036641C">
        <w:rPr>
          <w:rFonts w:ascii="GHEA Grapalat" w:hAnsi="GHEA Grapalat"/>
          <w:lang w:val="hy-AM"/>
        </w:rPr>
        <w:t>։</w:t>
      </w:r>
    </w:p>
    <w:p w14:paraId="76F83AEF" w14:textId="77777777" w:rsidR="00845AA5" w:rsidRPr="0036641C" w:rsidRDefault="00845AA5" w:rsidP="00EF3662">
      <w:pPr>
        <w:ind w:firstLine="567"/>
        <w:rPr>
          <w:rFonts w:ascii="GHEA Grapalat" w:hAnsi="GHEA Grapalat" w:cs="Sylfaen"/>
          <w:i/>
          <w:sz w:val="20"/>
          <w:lang w:val="hy-AM"/>
        </w:rPr>
      </w:pPr>
    </w:p>
    <w:p w14:paraId="78622CFB" w14:textId="503804FA" w:rsidR="00DE52D9" w:rsidRPr="0036641C" w:rsidRDefault="00DE52D9" w:rsidP="00277057">
      <w:pPr>
        <w:pStyle w:val="ListParagraph"/>
        <w:rPr>
          <w:rFonts w:ascii="GHEA Grapalat" w:hAnsi="GHEA Grapalat" w:cs="Sylfaen"/>
          <w:b/>
          <w:sz w:val="20"/>
          <w:lang w:val="hy-AM"/>
        </w:rPr>
      </w:pPr>
    </w:p>
    <w:p w14:paraId="2DFF18D5" w14:textId="77777777" w:rsidR="00DE52D9" w:rsidRPr="0036641C" w:rsidRDefault="00DE52D9" w:rsidP="00DE52D9">
      <w:pPr>
        <w:pStyle w:val="ListParagraph"/>
        <w:numPr>
          <w:ilvl w:val="0"/>
          <w:numId w:val="3"/>
        </w:numPr>
        <w:jc w:val="center"/>
        <w:rPr>
          <w:rFonts w:ascii="GHEA Grapalat" w:hAnsi="GHEA Grapalat"/>
          <w:b/>
          <w:sz w:val="20"/>
          <w:lang w:val="hy-AM"/>
        </w:rPr>
      </w:pPr>
      <w:r w:rsidRPr="0036641C">
        <w:rPr>
          <w:rFonts w:ascii="GHEA Grapalat" w:hAnsi="GHEA Grapalat" w:cs="Sylfaen"/>
          <w:b/>
          <w:sz w:val="20"/>
          <w:lang w:val="hy-AM"/>
        </w:rPr>
        <w:t>ՄԱՍՆԱԿՑԻ</w:t>
      </w:r>
      <w:r w:rsidRPr="0036641C">
        <w:rPr>
          <w:rFonts w:ascii="GHEA Grapalat" w:hAnsi="GHEA Grapalat"/>
          <w:b/>
          <w:sz w:val="20"/>
          <w:lang w:val="hy-AM"/>
        </w:rPr>
        <w:t xml:space="preserve"> </w:t>
      </w:r>
      <w:r w:rsidRPr="0036641C">
        <w:rPr>
          <w:rFonts w:ascii="GHEA Grapalat" w:hAnsi="GHEA Grapalat" w:cs="Sylfaen"/>
          <w:b/>
          <w:sz w:val="20"/>
          <w:lang w:val="hy-AM"/>
        </w:rPr>
        <w:t>ՄԱՍՆԱԿՑՈՒԹՅԱՆ</w:t>
      </w:r>
      <w:r w:rsidRPr="0036641C">
        <w:rPr>
          <w:rFonts w:ascii="GHEA Grapalat" w:hAnsi="GHEA Grapalat"/>
          <w:b/>
          <w:sz w:val="20"/>
          <w:lang w:val="hy-AM"/>
        </w:rPr>
        <w:t xml:space="preserve"> </w:t>
      </w:r>
      <w:r w:rsidRPr="0036641C">
        <w:rPr>
          <w:rFonts w:ascii="GHEA Grapalat" w:hAnsi="GHEA Grapalat" w:cs="Sylfaen"/>
          <w:b/>
          <w:sz w:val="20"/>
          <w:lang w:val="hy-AM"/>
        </w:rPr>
        <w:t>ԻՐԱՎՈՒՆՔԻ</w:t>
      </w:r>
      <w:r w:rsidRPr="0036641C">
        <w:rPr>
          <w:rFonts w:ascii="GHEA Grapalat" w:hAnsi="GHEA Grapalat"/>
          <w:b/>
          <w:sz w:val="20"/>
          <w:lang w:val="hy-AM"/>
        </w:rPr>
        <w:t xml:space="preserve"> </w:t>
      </w:r>
      <w:r w:rsidRPr="0036641C">
        <w:rPr>
          <w:rFonts w:ascii="GHEA Grapalat" w:hAnsi="GHEA Grapalat" w:cs="Sylfaen"/>
          <w:b/>
          <w:sz w:val="20"/>
          <w:lang w:val="hy-AM"/>
        </w:rPr>
        <w:t>ՊԱՀԱՆՋՆԵՐԸ</w:t>
      </w:r>
      <w:r w:rsidRPr="0036641C">
        <w:rPr>
          <w:rFonts w:ascii="GHEA Grapalat" w:hAnsi="GHEA Grapalat"/>
          <w:b/>
          <w:sz w:val="20"/>
          <w:lang w:val="hy-AM"/>
        </w:rPr>
        <w:t xml:space="preserve">, </w:t>
      </w:r>
      <w:r w:rsidRPr="0036641C">
        <w:rPr>
          <w:rFonts w:ascii="GHEA Grapalat" w:hAnsi="GHEA Grapalat" w:cs="Sylfaen"/>
          <w:b/>
          <w:sz w:val="20"/>
          <w:lang w:val="hy-AM"/>
        </w:rPr>
        <w:t>ԴՐԱՆՑ ԳՆԱՀԱՏՄԱՆ ԿԱՐԳԸ, ԸՆՏՐՎԱԾ ՄԱՍՆԱԿԻՑ ՃԱՆԱՉՎԵԼՈՒ ԴԵՊՔՈՒՄ ՈՐԱԿԱՎՈՐՄԱՆ ԱՊԱՀՈՎՈՒՄ ՆԵՐԿԱՅԱՑՆԵԼՈՒ ՊԱՅՄԱՆՆԵՐԸ</w:t>
      </w:r>
    </w:p>
    <w:p w14:paraId="2D33CD88" w14:textId="77777777" w:rsidR="00096865" w:rsidRPr="0036641C" w:rsidRDefault="00096865" w:rsidP="00DE52D9">
      <w:pPr>
        <w:jc w:val="center"/>
        <w:rPr>
          <w:rFonts w:ascii="GHEA Grapalat" w:hAnsi="GHEA Grapalat"/>
          <w:szCs w:val="22"/>
          <w:lang w:val="hy-AM"/>
        </w:rPr>
      </w:pPr>
    </w:p>
    <w:p w14:paraId="3760A9AE" w14:textId="77777777" w:rsidR="00753E6E" w:rsidRPr="0036641C" w:rsidRDefault="00096865" w:rsidP="00EF3662">
      <w:pPr>
        <w:ind w:firstLine="567"/>
        <w:jc w:val="both"/>
        <w:rPr>
          <w:rFonts w:ascii="GHEA Grapalat" w:hAnsi="GHEA Grapalat" w:cs="Arial Armenian"/>
          <w:sz w:val="20"/>
          <w:lang w:val="hy-AM"/>
        </w:rPr>
      </w:pPr>
      <w:r w:rsidRPr="0036641C">
        <w:rPr>
          <w:rFonts w:ascii="GHEA Grapalat" w:hAnsi="GHEA Grapalat" w:cs="Arial Armenian"/>
          <w:sz w:val="20"/>
          <w:lang w:val="hy-AM"/>
        </w:rPr>
        <w:t xml:space="preserve">2.1 </w:t>
      </w:r>
      <w:r w:rsidR="00753E6E" w:rsidRPr="0036641C">
        <w:rPr>
          <w:rFonts w:ascii="GHEA Grapalat" w:hAnsi="GHEA Grapalat" w:cs="Sylfaen"/>
          <w:sz w:val="20"/>
          <w:lang w:val="hy-AM"/>
        </w:rPr>
        <w:t>Սույն</w:t>
      </w:r>
      <w:r w:rsidR="00753E6E" w:rsidRPr="0036641C">
        <w:rPr>
          <w:rFonts w:ascii="GHEA Grapalat" w:hAnsi="GHEA Grapalat" w:cs="Arial Armenian"/>
          <w:sz w:val="20"/>
          <w:lang w:val="hy-AM"/>
        </w:rPr>
        <w:t xml:space="preserve"> </w:t>
      </w:r>
      <w:r w:rsidR="00EB487B" w:rsidRPr="0036641C">
        <w:rPr>
          <w:rFonts w:ascii="GHEA Grapalat" w:hAnsi="GHEA Grapalat" w:cs="Arial Armenian"/>
          <w:sz w:val="20"/>
          <w:lang w:val="hy-AM"/>
        </w:rPr>
        <w:t xml:space="preserve"> </w:t>
      </w:r>
      <w:r w:rsidR="006F49AA" w:rsidRPr="0036641C">
        <w:rPr>
          <w:rFonts w:ascii="GHEA Grapalat" w:hAnsi="GHEA Grapalat" w:cs="Arial Armenian"/>
          <w:sz w:val="20"/>
          <w:lang w:val="hy-AM"/>
        </w:rPr>
        <w:t xml:space="preserve">ընթացակարգին </w:t>
      </w:r>
      <w:r w:rsidR="00753E6E" w:rsidRPr="0036641C">
        <w:rPr>
          <w:rFonts w:ascii="GHEA Grapalat" w:hAnsi="GHEA Grapalat" w:cs="Sylfaen"/>
          <w:sz w:val="20"/>
          <w:lang w:val="hy-AM"/>
        </w:rPr>
        <w:t>մասնակցելու</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իրավունք</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չունեն</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անձինք.</w:t>
      </w:r>
    </w:p>
    <w:p w14:paraId="125A58CC" w14:textId="77777777" w:rsidR="00753E6E" w:rsidRPr="0036641C" w:rsidRDefault="00753E6E" w:rsidP="00417B96">
      <w:pPr>
        <w:ind w:firstLine="567"/>
        <w:jc w:val="both"/>
        <w:rPr>
          <w:rFonts w:ascii="GHEA Grapalat" w:hAnsi="GHEA Grapalat"/>
          <w:sz w:val="20"/>
          <w:szCs w:val="20"/>
          <w:lang w:val="hy-AM"/>
        </w:rPr>
      </w:pPr>
      <w:r w:rsidRPr="0036641C">
        <w:rPr>
          <w:rFonts w:ascii="GHEA Grapalat" w:hAnsi="GHEA Grapalat"/>
          <w:sz w:val="20"/>
          <w:szCs w:val="20"/>
          <w:lang w:val="hy-AM"/>
        </w:rPr>
        <w:t xml:space="preserve">1) </w:t>
      </w:r>
      <w:r w:rsidRPr="0036641C">
        <w:rPr>
          <w:rFonts w:ascii="GHEA Grapalat" w:hAnsi="GHEA Grapalat" w:cs="Sylfaen"/>
          <w:sz w:val="20"/>
          <w:szCs w:val="20"/>
          <w:lang w:val="hy-AM"/>
        </w:rPr>
        <w:t>որոնք հայտը ներկայացնելու օրվա դրությամբ դատական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ճանաչվել</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սնանկ</w:t>
      </w:r>
      <w:r w:rsidRPr="0036641C">
        <w:rPr>
          <w:rFonts w:ascii="GHEA Grapalat" w:hAnsi="GHEA Grapalat"/>
          <w:sz w:val="20"/>
          <w:szCs w:val="20"/>
          <w:lang w:val="hy-AM"/>
        </w:rPr>
        <w:t xml:space="preserve">. </w:t>
      </w:r>
    </w:p>
    <w:p w14:paraId="2AC6CC3E" w14:textId="409056F4" w:rsidR="00753E6E" w:rsidRPr="0036641C" w:rsidRDefault="00753E6E" w:rsidP="00417B96">
      <w:pPr>
        <w:ind w:firstLine="630"/>
        <w:jc w:val="both"/>
        <w:rPr>
          <w:rFonts w:ascii="GHEA Grapalat" w:hAnsi="GHEA Grapalat"/>
          <w:sz w:val="20"/>
          <w:szCs w:val="20"/>
          <w:lang w:val="hy-AM"/>
        </w:rPr>
      </w:pPr>
      <w:r w:rsidRPr="0036641C">
        <w:rPr>
          <w:rFonts w:ascii="GHEA Grapalat" w:hAnsi="GHEA Grapalat"/>
          <w:sz w:val="20"/>
          <w:szCs w:val="20"/>
          <w:lang w:val="hy-AM"/>
        </w:rPr>
        <w:t xml:space="preserve">3) որոնք կամ որոնց </w:t>
      </w:r>
      <w:r w:rsidRPr="0036641C">
        <w:rPr>
          <w:rFonts w:ascii="GHEA Grapalat" w:hAnsi="GHEA Grapalat" w:cs="Sylfaen"/>
          <w:sz w:val="20"/>
          <w:szCs w:val="20"/>
          <w:lang w:val="hy-AM"/>
        </w:rPr>
        <w:t>գործադիր</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մարմնի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ներկայացուցիչը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հայտը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ներկայացնելու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օրվան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նախորդող</w:t>
      </w:r>
      <w:r w:rsidRPr="0036641C">
        <w:rPr>
          <w:rFonts w:ascii="GHEA Grapalat" w:hAnsi="GHEA Grapalat"/>
          <w:sz w:val="20"/>
          <w:szCs w:val="20"/>
          <w:lang w:val="hy-AM"/>
        </w:rPr>
        <w:t xml:space="preserve"> </w:t>
      </w:r>
      <w:r w:rsidR="00BE4C88" w:rsidRPr="0036641C">
        <w:rPr>
          <w:rFonts w:ascii="GHEA Grapalat" w:hAnsi="GHEA Grapalat" w:cs="Sylfaen"/>
          <w:sz w:val="20"/>
          <w:szCs w:val="20"/>
          <w:lang w:val="hy-AM"/>
        </w:rPr>
        <w:t xml:space="preserve">հինգ </w:t>
      </w:r>
      <w:r w:rsidRPr="0036641C">
        <w:rPr>
          <w:rFonts w:ascii="GHEA Grapalat" w:hAnsi="GHEA Grapalat" w:cs="Sylfaen"/>
          <w:sz w:val="20"/>
          <w:szCs w:val="20"/>
          <w:lang w:val="hy-AM"/>
        </w:rPr>
        <w:t>տարիների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դատապարտված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եղել</w:t>
      </w:r>
      <w:r w:rsidRPr="0036641C">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36641C">
        <w:rPr>
          <w:rFonts w:ascii="GHEA Grapalat" w:hAnsi="GHEA Grapalat" w:cs="Sylfaen"/>
          <w:sz w:val="20"/>
          <w:szCs w:val="20"/>
          <w:lang w:val="hy-AM"/>
        </w:rPr>
        <w:t>հանցավոր համագործակցություն ստեղծելու կամ դրան մասնակցելու, կաշառք ստանալու</w:t>
      </w:r>
      <w:r w:rsidRPr="0036641C">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36641C">
        <w:rPr>
          <w:rFonts w:ascii="GHEA Grapalat" w:hAnsi="GHEA Grapalat" w:cs="Sylfaen"/>
          <w:sz w:val="20"/>
          <w:szCs w:val="20"/>
          <w:lang w:val="hy-AM"/>
        </w:rPr>
        <w:t xml:space="preserve"> բացառությամբ</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այն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դեպքերի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երբ</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դատվածությունը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օրենքով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մարված</w:t>
      </w:r>
      <w:r w:rsidRPr="0036641C">
        <w:rPr>
          <w:rFonts w:ascii="GHEA Grapalat" w:hAnsi="GHEA Grapalat"/>
          <w:sz w:val="20"/>
          <w:szCs w:val="20"/>
          <w:lang w:val="hy-AM"/>
        </w:rPr>
        <w:t xml:space="preserve"> </w:t>
      </w:r>
      <w:r w:rsidR="00E93C59" w:rsidRPr="0036641C">
        <w:rPr>
          <w:rFonts w:ascii="GHEA Grapalat" w:hAnsi="GHEA Grapalat"/>
          <w:sz w:val="20"/>
          <w:szCs w:val="20"/>
          <w:lang w:val="hy-AM"/>
        </w:rPr>
        <w:t xml:space="preserve">կամ վերացված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p>
    <w:p w14:paraId="2796301B" w14:textId="57AC96D0" w:rsidR="00753E6E" w:rsidRPr="0036641C" w:rsidRDefault="00753E6E" w:rsidP="00EF3662">
      <w:pPr>
        <w:ind w:firstLine="720"/>
        <w:jc w:val="both"/>
        <w:rPr>
          <w:rFonts w:ascii="GHEA Grapalat" w:hAnsi="GHEA Grapalat"/>
          <w:sz w:val="20"/>
          <w:szCs w:val="20"/>
          <w:lang w:val="hy-AM"/>
        </w:rPr>
      </w:pPr>
      <w:r w:rsidRPr="0036641C">
        <w:rPr>
          <w:rFonts w:ascii="GHEA Grapalat" w:hAnsi="GHEA Grapalat" w:cs="Sylfaen"/>
          <w:sz w:val="20"/>
          <w:szCs w:val="20"/>
          <w:lang w:val="hy-AM"/>
        </w:rPr>
        <w:t>4)</w:t>
      </w:r>
      <w:r w:rsidRPr="0036641C">
        <w:rPr>
          <w:rFonts w:ascii="GHEA Grapalat" w:hAnsi="GHEA Grapalat"/>
          <w:sz w:val="20"/>
          <w:szCs w:val="20"/>
          <w:lang w:val="hy-AM"/>
        </w:rPr>
        <w:t xml:space="preserve"> </w:t>
      </w:r>
      <w:r w:rsidR="00273411" w:rsidRPr="0036641C">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273411" w:rsidRPr="0036641C">
        <w:rPr>
          <w:rFonts w:ascii="Cambria Math" w:hAnsi="Cambria Math" w:cs="Cambria Math"/>
          <w:sz w:val="20"/>
          <w:szCs w:val="20"/>
          <w:lang w:val="hy-AM"/>
        </w:rPr>
        <w:t>․</w:t>
      </w:r>
      <w:r w:rsidR="00273411" w:rsidRPr="0036641C">
        <w:rPr>
          <w:rFonts w:ascii="GHEA Grapalat" w:hAnsi="GHEA Grapalat"/>
          <w:sz w:val="20"/>
          <w:szCs w:val="20"/>
          <w:lang w:val="hy-AM"/>
        </w:rPr>
        <w:t xml:space="preserve"> </w:t>
      </w:r>
    </w:p>
    <w:p w14:paraId="47C03D85" w14:textId="77777777" w:rsidR="00753E6E" w:rsidRPr="0036641C" w:rsidRDefault="00753E6E" w:rsidP="00EF3662">
      <w:pPr>
        <w:ind w:firstLine="720"/>
        <w:jc w:val="both"/>
        <w:rPr>
          <w:rFonts w:ascii="GHEA Grapalat" w:hAnsi="GHEA Grapalat"/>
          <w:sz w:val="20"/>
          <w:szCs w:val="20"/>
          <w:lang w:val="hy-AM"/>
        </w:rPr>
      </w:pPr>
      <w:r w:rsidRPr="0036641C">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մասնակցելու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չունեցող</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մասնակիցների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 xml:space="preserve">ցուցակում. </w:t>
      </w:r>
    </w:p>
    <w:p w14:paraId="3504FC9F" w14:textId="77777777" w:rsidR="00753E6E" w:rsidRPr="0036641C" w:rsidRDefault="00753E6E" w:rsidP="00EF3662">
      <w:pPr>
        <w:ind w:firstLine="567"/>
        <w:jc w:val="both"/>
        <w:rPr>
          <w:rFonts w:ascii="GHEA Grapalat" w:hAnsi="GHEA Grapalat"/>
          <w:sz w:val="20"/>
          <w:szCs w:val="20"/>
          <w:lang w:val="hy-AM"/>
        </w:rPr>
      </w:pPr>
      <w:r w:rsidRPr="0036641C">
        <w:rPr>
          <w:rFonts w:ascii="GHEA Grapalat" w:hAnsi="GHEA Grapalat"/>
          <w:sz w:val="20"/>
          <w:szCs w:val="20"/>
          <w:lang w:val="hy-AM"/>
        </w:rPr>
        <w:t xml:space="preserve">   6) որոնք հայտը ներկայացնելու օրվա դրությամբ </w:t>
      </w:r>
      <w:r w:rsidRPr="0036641C">
        <w:rPr>
          <w:rFonts w:ascii="GHEA Grapalat" w:hAnsi="GHEA Grapalat" w:cs="Sylfaen"/>
          <w:sz w:val="20"/>
          <w:szCs w:val="20"/>
          <w:lang w:val="hy-AM"/>
        </w:rPr>
        <w:t>ներառված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գնումների գործընթացին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մասնակցելու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չունեցող</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մասնակիցների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ցուցակում</w:t>
      </w:r>
      <w:r w:rsidRPr="0036641C">
        <w:rPr>
          <w:rFonts w:ascii="GHEA Grapalat" w:hAnsi="GHEA Grapalat"/>
          <w:sz w:val="20"/>
          <w:szCs w:val="20"/>
          <w:lang w:val="hy-AM"/>
        </w:rPr>
        <w:t>:</w:t>
      </w:r>
    </w:p>
    <w:p w14:paraId="1B5C296B" w14:textId="77777777" w:rsidR="00990561" w:rsidRPr="0036641C" w:rsidRDefault="00990561" w:rsidP="00EF3662">
      <w:pPr>
        <w:ind w:firstLine="567"/>
        <w:jc w:val="both"/>
        <w:rPr>
          <w:rFonts w:ascii="GHEA Grapalat" w:hAnsi="GHEA Grapalat" w:cs="Sylfaen"/>
          <w:sz w:val="20"/>
          <w:lang w:val="hy-AM"/>
        </w:rPr>
      </w:pPr>
      <w:r w:rsidRPr="0036641C">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36641C" w:rsidRDefault="002A0AD3" w:rsidP="002A0AD3">
      <w:pPr>
        <w:shd w:val="clear" w:color="auto" w:fill="FFFFFF"/>
        <w:ind w:firstLine="375"/>
        <w:jc w:val="both"/>
        <w:rPr>
          <w:rFonts w:ascii="GHEA Grapalat" w:hAnsi="GHEA Grapalat" w:cs="Arial"/>
          <w:sz w:val="20"/>
          <w:lang w:val="hy-AM"/>
        </w:rPr>
      </w:pPr>
      <w:r w:rsidRPr="0036641C">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36641C" w:rsidRDefault="002A0AD3" w:rsidP="002A0AD3">
      <w:pPr>
        <w:pStyle w:val="ListParagraph"/>
        <w:numPr>
          <w:ilvl w:val="0"/>
          <w:numId w:val="31"/>
        </w:numPr>
        <w:shd w:val="clear" w:color="auto" w:fill="FFFFFF"/>
        <w:ind w:left="0" w:firstLine="720"/>
        <w:jc w:val="both"/>
        <w:rPr>
          <w:rFonts w:ascii="GHEA Grapalat" w:hAnsi="GHEA Grapalat" w:cs="Arial"/>
          <w:sz w:val="20"/>
          <w:lang w:val="hy-AM" w:eastAsia="en-US"/>
        </w:rPr>
      </w:pPr>
      <w:r w:rsidRPr="0036641C">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36641C" w:rsidRDefault="002A0AD3" w:rsidP="002A0AD3">
      <w:pPr>
        <w:pStyle w:val="ListParagraph"/>
        <w:numPr>
          <w:ilvl w:val="0"/>
          <w:numId w:val="31"/>
        </w:numPr>
        <w:shd w:val="clear" w:color="auto" w:fill="FFFFFF"/>
        <w:ind w:left="0" w:firstLine="720"/>
        <w:jc w:val="both"/>
        <w:rPr>
          <w:rFonts w:ascii="GHEA Grapalat" w:hAnsi="GHEA Grapalat" w:cs="Arial"/>
          <w:sz w:val="20"/>
          <w:lang w:val="hy-AM"/>
        </w:rPr>
      </w:pPr>
      <w:r w:rsidRPr="0036641C">
        <w:rPr>
          <w:rFonts w:ascii="GHEA Grapalat" w:hAnsi="GHEA Grapalat" w:cs="Arial"/>
          <w:sz w:val="20"/>
          <w:lang w:val="hy-AM" w:eastAsia="en-US"/>
        </w:rPr>
        <w:t>որպես ընտրված մասնակից հրաժարվել կամ զրկվել է պայմանագիր կնքելու իրավունքից:</w:t>
      </w:r>
    </w:p>
    <w:p w14:paraId="23ECD806" w14:textId="71B1C41D" w:rsidR="002A0AD3" w:rsidRPr="0036641C" w:rsidRDefault="00991048" w:rsidP="00991048">
      <w:pPr>
        <w:shd w:val="clear" w:color="auto" w:fill="FFFFFF"/>
        <w:ind w:firstLine="567"/>
        <w:jc w:val="both"/>
        <w:rPr>
          <w:rFonts w:ascii="GHEA Grapalat" w:hAnsi="GHEA Grapalat" w:cs="Arial"/>
          <w:sz w:val="20"/>
          <w:lang w:val="hy-AM"/>
        </w:rPr>
      </w:pPr>
      <w:r w:rsidRPr="0036641C">
        <w:rPr>
          <w:rFonts w:ascii="GHEA Grapalat" w:hAnsi="GHEA Grapalat" w:cs="Arial"/>
          <w:sz w:val="20"/>
          <w:lang w:val="hy-AM"/>
        </w:rPr>
        <w:t xml:space="preserve">  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39ADB68D" w14:textId="77777777" w:rsidR="00753E6E" w:rsidRPr="0036641C" w:rsidRDefault="00753E6E" w:rsidP="00EF3662">
      <w:pPr>
        <w:ind w:firstLine="567"/>
        <w:jc w:val="both"/>
        <w:rPr>
          <w:rFonts w:ascii="GHEA Grapalat" w:hAnsi="GHEA Grapalat" w:cs="Sylfaen"/>
          <w:sz w:val="20"/>
          <w:lang w:val="hy-AM"/>
        </w:rPr>
      </w:pPr>
      <w:r w:rsidRPr="0036641C">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2-րդ </w:t>
      </w:r>
      <w:r w:rsidRPr="0036641C">
        <w:rPr>
          <w:rFonts w:ascii="GHEA Grapalat" w:hAnsi="GHEA Grapalat" w:cs="Sylfaen"/>
          <w:sz w:val="20"/>
          <w:lang w:val="hy-AM"/>
        </w:rPr>
        <w:t>մասի</w:t>
      </w:r>
      <w:r w:rsidRPr="0036641C">
        <w:rPr>
          <w:rFonts w:ascii="GHEA Grapalat" w:hAnsi="GHEA Grapalat" w:cs="Arial"/>
          <w:sz w:val="20"/>
          <w:lang w:val="hy-AM"/>
        </w:rPr>
        <w:t xml:space="preserve"> 2.</w:t>
      </w:r>
      <w:r w:rsidR="00E90F91" w:rsidRPr="0036641C">
        <w:rPr>
          <w:rFonts w:ascii="GHEA Grapalat" w:hAnsi="GHEA Grapalat" w:cs="Arial"/>
          <w:sz w:val="20"/>
          <w:lang w:val="hy-AM"/>
        </w:rPr>
        <w:t>1</w:t>
      </w:r>
      <w:r w:rsidRPr="0036641C">
        <w:rPr>
          <w:rFonts w:ascii="GHEA Grapalat" w:hAnsi="GHEA Grapalat" w:cs="Arial"/>
          <w:sz w:val="20"/>
          <w:lang w:val="hy-AM"/>
        </w:rPr>
        <w:t xml:space="preserve"> </w:t>
      </w:r>
      <w:r w:rsidRPr="0036641C">
        <w:rPr>
          <w:rFonts w:ascii="GHEA Grapalat" w:hAnsi="GHEA Grapalat" w:cs="Sylfaen"/>
          <w:sz w:val="20"/>
          <w:lang w:val="hy-AM"/>
        </w:rPr>
        <w:t>կետով</w:t>
      </w:r>
      <w:r w:rsidRPr="0036641C">
        <w:rPr>
          <w:rFonts w:ascii="GHEA Grapalat" w:hAnsi="GHEA Grapalat" w:cs="Arial"/>
          <w:sz w:val="20"/>
          <w:lang w:val="hy-AM"/>
        </w:rPr>
        <w:t xml:space="preserve"> </w:t>
      </w:r>
      <w:r w:rsidRPr="0036641C">
        <w:rPr>
          <w:rFonts w:ascii="GHEA Grapalat" w:hAnsi="GHEA Grapalat" w:cs="Sylfaen"/>
          <w:sz w:val="20"/>
          <w:lang w:val="hy-AM"/>
        </w:rPr>
        <w:t>նախատեսված</w:t>
      </w:r>
      <w:r w:rsidRPr="0036641C">
        <w:rPr>
          <w:rFonts w:ascii="GHEA Grapalat" w:hAnsi="GHEA Grapalat" w:cs="Arial"/>
          <w:sz w:val="20"/>
          <w:lang w:val="hy-AM"/>
        </w:rPr>
        <w:t xml:space="preserve"> </w:t>
      </w:r>
      <w:r w:rsidRPr="0036641C">
        <w:rPr>
          <w:rFonts w:ascii="GHEA Grapalat" w:hAnsi="GHEA Grapalat" w:cs="Sylfaen"/>
          <w:sz w:val="20"/>
          <w:lang w:val="hy-AM"/>
        </w:rPr>
        <w:t>գրավոր</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հայտարարություն</w:t>
      </w:r>
      <w:r w:rsidR="00EB487B" w:rsidRPr="0036641C">
        <w:rPr>
          <w:rFonts w:ascii="GHEA Grapalat" w:hAnsi="GHEA Grapalat" w:cs="Sylfaen"/>
          <w:sz w:val="20"/>
          <w:lang w:val="hy-AM"/>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36641C">
        <w:rPr>
          <w:rFonts w:ascii="GHEA Grapalat" w:hAnsi="GHEA Grapalat" w:cs="Tahoma"/>
          <w:sz w:val="20"/>
          <w:lang w:val="hy-AM"/>
        </w:rPr>
        <w:t xml:space="preserve"> </w:t>
      </w:r>
      <w:r w:rsidR="007A4BB9" w:rsidRPr="0036641C">
        <w:rPr>
          <w:rFonts w:ascii="GHEA Grapalat" w:hAnsi="GHEA Grapalat" w:cs="Tahoma"/>
          <w:sz w:val="20"/>
          <w:lang w:val="hy-AM"/>
        </w:rPr>
        <w:t xml:space="preserve">Մասնակցի </w:t>
      </w:r>
      <w:r w:rsidR="007A4BB9" w:rsidRPr="0036641C">
        <w:rPr>
          <w:rFonts w:ascii="GHEA Grapalat" w:hAnsi="GHEA Grapalat" w:cs="Tahoma"/>
          <w:sz w:val="20"/>
          <w:lang w:val="hy-AM"/>
        </w:rPr>
        <w:lastRenderedPageBreak/>
        <w:t>հայտարարության իսկությունը գնահատող հանձնաժողովը (այսուհետ` հանձնաժողով) գնահատում է սույն հրավերով սահմանված պայմաններով:</w:t>
      </w:r>
    </w:p>
    <w:p w14:paraId="3E03F237" w14:textId="3A301F28" w:rsidR="00E93C59" w:rsidRPr="0036641C" w:rsidRDefault="00BA3554" w:rsidP="00EF3662">
      <w:pPr>
        <w:ind w:firstLine="720"/>
        <w:jc w:val="both"/>
        <w:rPr>
          <w:rFonts w:ascii="GHEA Grapalat" w:hAnsi="GHEA Grapalat"/>
          <w:lang w:val="hy-AM"/>
        </w:rPr>
      </w:pPr>
      <w:r w:rsidRPr="0036641C">
        <w:rPr>
          <w:rFonts w:ascii="GHEA Grapalat" w:hAnsi="GHEA Grapalat" w:cs="Tahoma"/>
          <w:sz w:val="20"/>
          <w:szCs w:val="20"/>
          <w:lang w:val="hy-AM"/>
        </w:rPr>
        <w:t>2.</w:t>
      </w:r>
      <w:r w:rsidR="007968A3" w:rsidRPr="0036641C">
        <w:rPr>
          <w:rFonts w:ascii="GHEA Grapalat" w:hAnsi="GHEA Grapalat" w:cs="Tahoma"/>
          <w:sz w:val="20"/>
          <w:szCs w:val="20"/>
          <w:lang w:val="hy-AM"/>
        </w:rPr>
        <w:t>3</w:t>
      </w:r>
      <w:r w:rsidR="00991048" w:rsidRPr="0036641C">
        <w:rPr>
          <w:rFonts w:ascii="GHEA Grapalat" w:hAnsi="GHEA Grapalat" w:cs="Tahoma"/>
          <w:sz w:val="20"/>
          <w:szCs w:val="20"/>
          <w:lang w:val="hy-AM"/>
        </w:rPr>
        <w:t xml:space="preserve"> </w:t>
      </w:r>
      <w:r w:rsidR="00991048" w:rsidRPr="0036641C">
        <w:rPr>
          <w:rFonts w:ascii="GHEA Grapalat" w:hAnsi="GHEA Grapalat" w:cs="Sylfaen"/>
          <w:sz w:val="20"/>
          <w:szCs w:val="20"/>
          <w:lang w:val="hy-AM"/>
        </w:rPr>
        <w:t>Մասնակիցի՝ Օրենքի 6-րդ հոդվածի 1-ին մասի 6-րդ կետով ինչպես նաև ՀՀ կառավարության 20.06.2025թ. N 817-Ա որոշման 2-րդ կետի 2-րդ ենթակետով նախատեսված ցուցակներում 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58412067" w14:textId="02E59EA6" w:rsidR="00BA3554" w:rsidRPr="0036641C" w:rsidRDefault="00EB487B" w:rsidP="00EF3662">
      <w:pPr>
        <w:ind w:firstLine="720"/>
        <w:jc w:val="both"/>
        <w:rPr>
          <w:rFonts w:ascii="GHEA Grapalat" w:hAnsi="GHEA Grapalat"/>
          <w:sz w:val="20"/>
          <w:szCs w:val="20"/>
          <w:lang w:val="hy-AM"/>
        </w:rPr>
      </w:pPr>
      <w:r w:rsidRPr="0036641C">
        <w:rPr>
          <w:rFonts w:ascii="GHEA Grapalat" w:hAnsi="GHEA Grapalat" w:cs="Tahoma"/>
          <w:sz w:val="20"/>
          <w:szCs w:val="20"/>
          <w:lang w:val="hy-AM"/>
        </w:rPr>
        <w:t xml:space="preserve"> </w:t>
      </w:r>
      <w:r w:rsidR="00BA3554" w:rsidRPr="0036641C">
        <w:rPr>
          <w:rFonts w:ascii="GHEA Grapalat" w:hAnsi="GHEA Grapalat" w:cs="Sylfaen"/>
          <w:sz w:val="20"/>
          <w:szCs w:val="20"/>
          <w:lang w:val="hy-AM"/>
        </w:rPr>
        <w:t>Արգելվում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է</w:t>
      </w:r>
      <w:r w:rsidR="00BA3554" w:rsidRPr="0036641C">
        <w:rPr>
          <w:rFonts w:ascii="GHEA Grapalat" w:hAnsi="GHEA Grapalat"/>
          <w:sz w:val="20"/>
          <w:szCs w:val="20"/>
          <w:lang w:val="hy-AM"/>
        </w:rPr>
        <w:t xml:space="preserve"> սույն կետով սահմանված փոխկապակցված անձանց և (կամ) </w:t>
      </w:r>
      <w:r w:rsidR="00BA3554" w:rsidRPr="0036641C">
        <w:rPr>
          <w:rFonts w:ascii="GHEA Grapalat" w:hAnsi="GHEA Grapalat" w:cs="Sylfaen"/>
          <w:sz w:val="20"/>
          <w:szCs w:val="20"/>
          <w:lang w:val="hy-AM"/>
        </w:rPr>
        <w:t>միևնույն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անձանց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կողմից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հիմնադրված</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ավելի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քան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հիսուն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տոկոս</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միևնույն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անձանց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պատկանող</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բաժնեմաս</w:t>
      </w:r>
      <w:r w:rsidR="00BA3554" w:rsidRPr="0036641C">
        <w:rPr>
          <w:rFonts w:ascii="GHEA Grapalat" w:hAnsi="GHEA Grapalat"/>
          <w:sz w:val="20"/>
          <w:szCs w:val="20"/>
          <w:lang w:val="hy-AM"/>
        </w:rPr>
        <w:t xml:space="preserve"> </w:t>
      </w:r>
      <w:r w:rsidR="001B0D9A" w:rsidRPr="0036641C">
        <w:rPr>
          <w:rFonts w:ascii="GHEA Grapalat" w:hAnsi="GHEA Grapalat"/>
          <w:sz w:val="20"/>
          <w:szCs w:val="20"/>
          <w:lang w:val="hy-AM"/>
        </w:rPr>
        <w:t xml:space="preserve">(փայաբաժին) </w:t>
      </w:r>
      <w:r w:rsidR="00BA3554" w:rsidRPr="0036641C">
        <w:rPr>
          <w:rFonts w:ascii="GHEA Grapalat" w:hAnsi="GHEA Grapalat" w:cs="Sylfaen"/>
          <w:sz w:val="20"/>
          <w:szCs w:val="20"/>
          <w:lang w:val="hy-AM"/>
        </w:rPr>
        <w:t>ունեցող</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կազմակերպությունների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միաժամանակյա</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մասնակցությունը</w:t>
      </w:r>
      <w:r w:rsidR="00BA3554" w:rsidRPr="0036641C">
        <w:rPr>
          <w:rFonts w:ascii="GHEA Grapalat" w:hAnsi="GHEA Grapalat"/>
          <w:sz w:val="20"/>
          <w:szCs w:val="20"/>
          <w:lang w:val="hy-AM"/>
        </w:rPr>
        <w:t xml:space="preserve"> </w:t>
      </w:r>
      <w:r w:rsidRPr="0036641C">
        <w:rPr>
          <w:rFonts w:ascii="GHEA Grapalat" w:hAnsi="GHEA Grapalat"/>
          <w:sz w:val="20"/>
          <w:szCs w:val="20"/>
          <w:lang w:val="hy-AM"/>
        </w:rPr>
        <w:t xml:space="preserve">սույն </w:t>
      </w:r>
      <w:r w:rsidR="0028726A" w:rsidRPr="0036641C">
        <w:rPr>
          <w:rFonts w:ascii="GHEA Grapalat" w:hAnsi="GHEA Grapalat"/>
          <w:sz w:val="20"/>
          <w:szCs w:val="20"/>
          <w:lang w:val="hy-AM"/>
        </w:rPr>
        <w:t>ընթացակարգին</w:t>
      </w:r>
      <w:r w:rsidR="008628EC" w:rsidRPr="0036641C">
        <w:rPr>
          <w:rFonts w:ascii="GHEA Grapalat" w:hAnsi="GHEA Grapalat"/>
          <w:sz w:val="20"/>
          <w:szCs w:val="20"/>
          <w:lang w:val="hy-AM"/>
        </w:rPr>
        <w:t xml:space="preserve"> </w:t>
      </w:r>
      <w:r w:rsidR="008628EC" w:rsidRPr="0036641C">
        <w:rPr>
          <w:rFonts w:ascii="GHEA Grapalat" w:hAnsi="GHEA Grapalat" w:cs="Sylfaen"/>
          <w:sz w:val="20"/>
          <w:szCs w:val="20"/>
          <w:lang w:val="hy-AM"/>
        </w:rPr>
        <w:t>(միևնույն չափաբաժնին)</w:t>
      </w:r>
      <w:r w:rsidR="00BA3554" w:rsidRPr="0036641C">
        <w:rPr>
          <w:rFonts w:ascii="GHEA Grapalat" w:hAnsi="GHEA Grapalat" w:cs="Sylfaen"/>
          <w:sz w:val="20"/>
          <w:szCs w:val="20"/>
          <w:lang w:val="hy-AM"/>
        </w:rPr>
        <w:t>, բացառությամբ</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պետության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համայնքների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կողմից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հիմնադրված</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 xml:space="preserve">կազմակերպությունների և (կամ) </w:t>
      </w:r>
      <w:r w:rsidR="00BA3554" w:rsidRPr="0036641C">
        <w:rPr>
          <w:rFonts w:ascii="GHEA Grapalat" w:hAnsi="GHEA Grapalat" w:cs="Sylfaen"/>
          <w:sz w:val="20"/>
          <w:lang w:val="hy-AM"/>
        </w:rPr>
        <w:t>համատեղ</w:t>
      </w:r>
      <w:r w:rsidR="00BA3554" w:rsidRPr="0036641C">
        <w:rPr>
          <w:rFonts w:ascii="GHEA Grapalat" w:hAnsi="GHEA Grapalat" w:cs="Times Armenian"/>
          <w:sz w:val="20"/>
          <w:lang w:val="hy-AM"/>
        </w:rPr>
        <w:t xml:space="preserve"> գ</w:t>
      </w:r>
      <w:r w:rsidR="00BA3554" w:rsidRPr="0036641C">
        <w:rPr>
          <w:rFonts w:ascii="GHEA Grapalat" w:hAnsi="GHEA Grapalat" w:cs="Sylfaen"/>
          <w:sz w:val="20"/>
          <w:lang w:val="hy-AM"/>
        </w:rPr>
        <w:t>ործունեության</w:t>
      </w:r>
      <w:r w:rsidR="00BA3554" w:rsidRPr="0036641C">
        <w:rPr>
          <w:rFonts w:ascii="GHEA Grapalat" w:hAnsi="GHEA Grapalat" w:cs="Times Armenian"/>
          <w:sz w:val="20"/>
          <w:lang w:val="hy-AM"/>
        </w:rPr>
        <w:t xml:space="preserve"> </w:t>
      </w:r>
      <w:r w:rsidR="00BA3554" w:rsidRPr="0036641C">
        <w:rPr>
          <w:rFonts w:ascii="GHEA Grapalat" w:hAnsi="GHEA Grapalat" w:cs="Sylfaen"/>
          <w:sz w:val="20"/>
          <w:lang w:val="hy-AM"/>
        </w:rPr>
        <w:t>կար</w:t>
      </w:r>
      <w:r w:rsidR="00BA3554" w:rsidRPr="0036641C">
        <w:rPr>
          <w:rFonts w:ascii="GHEA Grapalat" w:hAnsi="GHEA Grapalat" w:cs="Times Armenian"/>
          <w:sz w:val="20"/>
          <w:lang w:val="hy-AM"/>
        </w:rPr>
        <w:t>գ</w:t>
      </w:r>
      <w:r w:rsidR="00BA3554" w:rsidRPr="0036641C">
        <w:rPr>
          <w:rFonts w:ascii="GHEA Grapalat" w:hAnsi="GHEA Grapalat" w:cs="Sylfaen"/>
          <w:sz w:val="20"/>
          <w:lang w:val="hy-AM"/>
        </w:rPr>
        <w:t xml:space="preserve">ով </w:t>
      </w:r>
      <w:r w:rsidR="00BA3554" w:rsidRPr="0036641C">
        <w:rPr>
          <w:rFonts w:ascii="GHEA Grapalat" w:hAnsi="GHEA Grapalat" w:cs="Times Armenian"/>
          <w:sz w:val="20"/>
          <w:lang w:val="hy-AM"/>
        </w:rPr>
        <w:t>(</w:t>
      </w:r>
      <w:r w:rsidR="00BA3554" w:rsidRPr="0036641C">
        <w:rPr>
          <w:rFonts w:ascii="GHEA Grapalat" w:hAnsi="GHEA Grapalat" w:cs="Sylfaen"/>
          <w:sz w:val="20"/>
          <w:lang w:val="hy-AM"/>
        </w:rPr>
        <w:t>կոնսորցիումով</w:t>
      </w:r>
      <w:r w:rsidR="00BA3554" w:rsidRPr="0036641C">
        <w:rPr>
          <w:rFonts w:ascii="GHEA Grapalat" w:hAnsi="GHEA Grapalat" w:cs="Times Armenian"/>
          <w:sz w:val="20"/>
          <w:lang w:val="hy-AM"/>
        </w:rPr>
        <w:t>) գ</w:t>
      </w:r>
      <w:r w:rsidR="00BA3554" w:rsidRPr="0036641C">
        <w:rPr>
          <w:rFonts w:ascii="GHEA Grapalat" w:hAnsi="GHEA Grapalat" w:cs="Sylfaen"/>
          <w:sz w:val="20"/>
          <w:lang w:val="hy-AM"/>
        </w:rPr>
        <w:t>նումների</w:t>
      </w:r>
      <w:r w:rsidR="00BA3554" w:rsidRPr="0036641C">
        <w:rPr>
          <w:rFonts w:ascii="GHEA Grapalat" w:hAnsi="GHEA Grapalat" w:cs="Times Armenian"/>
          <w:sz w:val="20"/>
          <w:lang w:val="hy-AM"/>
        </w:rPr>
        <w:t xml:space="preserve"> գ</w:t>
      </w:r>
      <w:r w:rsidR="00BA3554" w:rsidRPr="0036641C">
        <w:rPr>
          <w:rFonts w:ascii="GHEA Grapalat" w:hAnsi="GHEA Grapalat" w:cs="Sylfaen"/>
          <w:sz w:val="20"/>
          <w:lang w:val="hy-AM"/>
        </w:rPr>
        <w:t xml:space="preserve">ործընթացին </w:t>
      </w:r>
      <w:r w:rsidR="00BA3554" w:rsidRPr="0036641C">
        <w:rPr>
          <w:rFonts w:ascii="GHEA Grapalat" w:hAnsi="GHEA Grapalat" w:cs="Sylfaen"/>
          <w:sz w:val="20"/>
          <w:szCs w:val="20"/>
          <w:lang w:val="hy-AM"/>
        </w:rPr>
        <w:t>մասնակցության դեպքերի:</w:t>
      </w:r>
    </w:p>
    <w:p w14:paraId="5584FFCF" w14:textId="77777777" w:rsidR="00D5674E" w:rsidRPr="0036641C" w:rsidRDefault="009F18D0"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Կարգի 119-րդ </w:t>
      </w:r>
      <w:r w:rsidR="00EB487B" w:rsidRPr="0036641C">
        <w:rPr>
          <w:rFonts w:ascii="GHEA Grapalat" w:hAnsi="GHEA Grapalat"/>
          <w:sz w:val="20"/>
          <w:szCs w:val="20"/>
          <w:lang w:val="hy-AM"/>
        </w:rPr>
        <w:t xml:space="preserve">կետի </w:t>
      </w:r>
      <w:r w:rsidR="00D5674E" w:rsidRPr="0036641C">
        <w:rPr>
          <w:rFonts w:ascii="GHEA Grapalat" w:hAnsi="GHEA Grapalat"/>
          <w:sz w:val="20"/>
          <w:szCs w:val="20"/>
          <w:lang w:val="hy-AM"/>
        </w:rPr>
        <w:t>իմաստով`</w:t>
      </w:r>
    </w:p>
    <w:p w14:paraId="6A5693B8"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1) ֆիզիկական </w:t>
      </w:r>
      <w:r w:rsidRPr="0036641C">
        <w:rPr>
          <w:rFonts w:ascii="GHEA Grapalat" w:hAnsi="GHEA Grapalat" w:cs="GHEA Grapalat"/>
          <w:sz w:val="20"/>
          <w:szCs w:val="20"/>
          <w:lang w:val="hy-AM"/>
        </w:rPr>
        <w:t xml:space="preserve">անձինք համարվում են փոխկապակցված, </w:t>
      </w:r>
      <w:r w:rsidRPr="0036641C">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36641C" w:rsidRDefault="00D5674E" w:rsidP="00EF3662">
      <w:pPr>
        <w:pStyle w:val="NormalWeb"/>
        <w:spacing w:before="0" w:beforeAutospacing="0" w:after="0" w:afterAutospacing="0"/>
        <w:ind w:firstLine="269"/>
        <w:jc w:val="both"/>
        <w:rPr>
          <w:rFonts w:ascii="GHEA Grapalat" w:hAnsi="GHEA Grapalat"/>
          <w:sz w:val="20"/>
          <w:szCs w:val="20"/>
          <w:lang w:val="hy-AM"/>
        </w:rPr>
      </w:pPr>
      <w:r w:rsidRPr="0036641C">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36641C" w:rsidRDefault="00D5674E" w:rsidP="00EF3662">
      <w:pPr>
        <w:pStyle w:val="NormalWeb"/>
        <w:spacing w:before="0" w:beforeAutospacing="0" w:after="0" w:afterAutospacing="0"/>
        <w:ind w:firstLine="269"/>
        <w:jc w:val="both"/>
        <w:rPr>
          <w:rFonts w:ascii="GHEA Grapalat" w:hAnsi="GHEA Grapalat"/>
          <w:sz w:val="20"/>
          <w:szCs w:val="20"/>
          <w:lang w:val="hy-AM"/>
        </w:rPr>
      </w:pPr>
      <w:r w:rsidRPr="0036641C">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36641C" w:rsidRDefault="00D5674E" w:rsidP="00EF3662">
      <w:pPr>
        <w:pStyle w:val="NormalWeb"/>
        <w:spacing w:before="0" w:beforeAutospacing="0" w:after="0" w:afterAutospacing="0"/>
        <w:ind w:firstLine="708"/>
        <w:jc w:val="both"/>
        <w:rPr>
          <w:rFonts w:ascii="Sylfaen" w:hAnsi="Sylfaen"/>
          <w:sz w:val="20"/>
          <w:szCs w:val="20"/>
          <w:lang w:val="hy-AM"/>
        </w:rPr>
      </w:pPr>
      <w:r w:rsidRPr="0036641C">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36641C" w:rsidRDefault="00D5674E" w:rsidP="00EF3662">
      <w:pPr>
        <w:ind w:firstLine="284"/>
        <w:jc w:val="both"/>
        <w:rPr>
          <w:rFonts w:ascii="GHEA Grapalat" w:hAnsi="GHEA Grapalat"/>
          <w:sz w:val="20"/>
          <w:szCs w:val="20"/>
          <w:lang w:val="hy-AM"/>
        </w:rPr>
      </w:pPr>
      <w:r w:rsidRPr="0036641C">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36641C">
        <w:rPr>
          <w:rFonts w:ascii="GHEA Grapalat" w:hAnsi="GHEA Grapalat"/>
          <w:sz w:val="20"/>
          <w:szCs w:val="20"/>
          <w:lang w:val="hy-AM"/>
        </w:rPr>
        <w:t xml:space="preserve">թոռները, </w:t>
      </w:r>
      <w:r w:rsidRPr="0036641C">
        <w:rPr>
          <w:rFonts w:ascii="GHEA Grapalat" w:hAnsi="GHEA Grapalat"/>
          <w:sz w:val="20"/>
          <w:szCs w:val="20"/>
          <w:lang w:val="hy-AM"/>
        </w:rPr>
        <w:t>քրոջ կամ եղբոր ամուսինն ու երեխաները:</w:t>
      </w:r>
    </w:p>
    <w:p w14:paraId="6956E835" w14:textId="4619810B" w:rsidR="00E90F91" w:rsidRPr="0036641C" w:rsidRDefault="00096865" w:rsidP="00F5285F">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cs="Arial Armenian"/>
          <w:sz w:val="20"/>
          <w:lang w:val="hy-AM"/>
        </w:rPr>
        <w:t>2.</w:t>
      </w:r>
      <w:r w:rsidR="007968A3" w:rsidRPr="0036641C">
        <w:rPr>
          <w:rFonts w:ascii="GHEA Grapalat" w:hAnsi="GHEA Grapalat" w:cs="Arial Armenian"/>
          <w:sz w:val="20"/>
          <w:lang w:val="hy-AM"/>
        </w:rPr>
        <w:t>4</w:t>
      </w:r>
      <w:r w:rsidR="00773485" w:rsidRPr="0036641C">
        <w:rPr>
          <w:rFonts w:ascii="GHEA Grapalat" w:hAnsi="GHEA Grapalat" w:cs="Arial Armenian"/>
          <w:sz w:val="20"/>
          <w:lang w:val="hy-AM"/>
        </w:rPr>
        <w:t xml:space="preserve"> </w:t>
      </w:r>
      <w:r w:rsidRPr="0036641C">
        <w:rPr>
          <w:rFonts w:ascii="GHEA Grapalat" w:hAnsi="GHEA Grapalat" w:cs="Sylfaen"/>
          <w:sz w:val="20"/>
          <w:lang w:val="hy-AM"/>
        </w:rPr>
        <w:t>Մասնակիցը</w:t>
      </w:r>
      <w:r w:rsidRPr="0036641C">
        <w:rPr>
          <w:rFonts w:ascii="GHEA Grapalat" w:hAnsi="GHEA Grapalat" w:cs="Arial"/>
          <w:sz w:val="20"/>
          <w:lang w:val="hy-AM"/>
        </w:rPr>
        <w:t xml:space="preserve"> </w:t>
      </w:r>
      <w:r w:rsidR="003A7A32" w:rsidRPr="0036641C">
        <w:rPr>
          <w:rFonts w:ascii="GHEA Grapalat" w:hAnsi="GHEA Grapalat" w:cs="Arial"/>
          <w:sz w:val="20"/>
          <w:lang w:val="hy-AM"/>
        </w:rPr>
        <w:t>ընտրված մասնակից ճանաչվելու դեպքում</w:t>
      </w:r>
      <w:r w:rsidR="00951393" w:rsidRPr="0036641C">
        <w:rPr>
          <w:rFonts w:ascii="GHEA Grapalat" w:hAnsi="GHEA Grapalat" w:cs="Arial"/>
          <w:sz w:val="20"/>
          <w:lang w:val="hy-AM"/>
        </w:rPr>
        <w:t xml:space="preserve"> </w:t>
      </w:r>
      <w:r w:rsidR="00951393" w:rsidRPr="0036641C">
        <w:rPr>
          <w:rFonts w:ascii="GHEA Grapalat" w:hAnsi="GHEA Grapalat"/>
          <w:sz w:val="20"/>
          <w:szCs w:val="20"/>
          <w:lang w:val="hy-AM"/>
        </w:rPr>
        <w:t>ներկայացնում է որակավորման ապահովում՝ սույն հրավերով սահմանված կարգով և չափով:</w:t>
      </w:r>
      <w:r w:rsidR="00E90F91" w:rsidRPr="0036641C">
        <w:rPr>
          <w:rFonts w:ascii="GHEA Grapalat" w:hAnsi="GHEA Grapalat"/>
          <w:sz w:val="20"/>
          <w:szCs w:val="20"/>
          <w:lang w:val="hy-AM"/>
        </w:rPr>
        <w:t xml:space="preserve"> </w:t>
      </w:r>
    </w:p>
    <w:p w14:paraId="4617326A" w14:textId="77777777" w:rsidR="000A6B75" w:rsidRPr="0036641C" w:rsidRDefault="003A7A32" w:rsidP="00F5285F">
      <w:pPr>
        <w:ind w:firstLine="567"/>
        <w:jc w:val="both"/>
        <w:rPr>
          <w:rFonts w:ascii="GHEA Grapalat" w:hAnsi="GHEA Grapalat" w:cs="Arial"/>
          <w:sz w:val="20"/>
          <w:lang w:val="hy-AM"/>
        </w:rPr>
      </w:pPr>
      <w:r w:rsidRPr="0036641C">
        <w:rPr>
          <w:rFonts w:ascii="GHEA Grapalat" w:hAnsi="GHEA Grapalat" w:cs="Arial"/>
          <w:sz w:val="20"/>
          <w:lang w:val="hy-AM"/>
        </w:rPr>
        <w:t xml:space="preserve"> </w:t>
      </w:r>
      <w:r w:rsidR="000A6B75" w:rsidRPr="0036641C">
        <w:rPr>
          <w:rFonts w:ascii="GHEA Grapalat" w:hAnsi="GHEA Grapalat" w:cs="Sylfaen"/>
          <w:sz w:val="20"/>
          <w:lang w:val="hy-AM"/>
        </w:rPr>
        <w:t>2.</w:t>
      </w:r>
      <w:r w:rsidR="00AE5E4B" w:rsidRPr="0036641C">
        <w:rPr>
          <w:rFonts w:ascii="GHEA Grapalat" w:hAnsi="GHEA Grapalat" w:cs="Sylfaen"/>
          <w:sz w:val="20"/>
          <w:lang w:val="hy-AM"/>
        </w:rPr>
        <w:t xml:space="preserve">5 </w:t>
      </w:r>
      <w:r w:rsidR="000A6B75" w:rsidRPr="0036641C">
        <w:rPr>
          <w:rFonts w:ascii="GHEA Grapalat" w:hAnsi="GHEA Grapalat" w:cs="Sylfaen"/>
          <w:sz w:val="20"/>
          <w:lang w:val="hy-AM"/>
        </w:rPr>
        <w:t xml:space="preserve">Սույն ընթացակարգի շրջանակում կնքվելիք պայմանագիրը կարող է իրականացվել </w:t>
      </w:r>
      <w:r w:rsidR="00C96127" w:rsidRPr="0036641C">
        <w:rPr>
          <w:rFonts w:ascii="GHEA Grapalat" w:hAnsi="GHEA Grapalat" w:cs="Sylfaen"/>
          <w:sz w:val="20"/>
          <w:lang w:val="hy-AM"/>
        </w:rPr>
        <w:t xml:space="preserve">ենթակապալի </w:t>
      </w:r>
      <w:r w:rsidR="000A6B75" w:rsidRPr="0036641C">
        <w:rPr>
          <w:rFonts w:ascii="GHEA Grapalat" w:hAnsi="GHEA Grapalat" w:cs="Sylfaen"/>
          <w:sz w:val="20"/>
          <w:lang w:val="hy-AM"/>
        </w:rPr>
        <w:t xml:space="preserve">պայմանագիր կնքելու միջոցով։ </w:t>
      </w:r>
      <w:r w:rsidR="00C96127" w:rsidRPr="0036641C">
        <w:rPr>
          <w:rFonts w:ascii="GHEA Grapalat" w:hAnsi="GHEA Grapalat" w:cs="Sylfaen"/>
          <w:sz w:val="20"/>
          <w:lang w:val="hy-AM"/>
        </w:rPr>
        <w:t xml:space="preserve">Ենթակապալի </w:t>
      </w:r>
      <w:r w:rsidR="000A6B75" w:rsidRPr="0036641C">
        <w:rPr>
          <w:rFonts w:ascii="GHEA Grapalat" w:hAnsi="GHEA Grapalat" w:cs="Sylfaen"/>
          <w:sz w:val="20"/>
          <w:lang w:val="hy-AM"/>
        </w:rPr>
        <w:t xml:space="preserve">պայմանագրի կողմ չի կարող հանդիսանալ սույն ընթացակարգին </w:t>
      </w:r>
      <w:r w:rsidRPr="0036641C">
        <w:rPr>
          <w:rFonts w:ascii="GHEA Grapalat" w:hAnsi="GHEA Grapalat" w:cs="Sylfaen"/>
          <w:sz w:val="20"/>
          <w:lang w:val="hy-AM"/>
        </w:rPr>
        <w:t xml:space="preserve">(միևնույն չափաբաժնին) </w:t>
      </w:r>
      <w:r w:rsidR="000A6B75" w:rsidRPr="0036641C">
        <w:rPr>
          <w:rFonts w:ascii="GHEA Grapalat" w:hAnsi="GHEA Grapalat" w:cs="Sylfaen"/>
          <w:sz w:val="20"/>
          <w:lang w:val="hy-AM"/>
        </w:rPr>
        <w:t xml:space="preserve">մասնակցելու նպատակով հայտ ներկայացրած մասնակիցը: </w:t>
      </w:r>
    </w:p>
    <w:p w14:paraId="02F5DB56" w14:textId="77777777" w:rsidR="000A6B75" w:rsidRPr="0036641C" w:rsidRDefault="000A6B75" w:rsidP="00EF3662">
      <w:pPr>
        <w:pStyle w:val="BodyTextIndent2"/>
        <w:spacing w:line="240" w:lineRule="auto"/>
        <w:rPr>
          <w:rFonts w:ascii="GHEA Grapalat" w:hAnsi="GHEA Grapalat" w:cs="Sylfaen"/>
          <w:szCs w:val="24"/>
          <w:lang w:val="hy-AM"/>
        </w:rPr>
      </w:pPr>
      <w:r w:rsidRPr="0036641C">
        <w:rPr>
          <w:rFonts w:ascii="GHEA Grapalat" w:hAnsi="GHEA Grapalat" w:cs="Sylfaen"/>
          <w:szCs w:val="24"/>
          <w:lang w:val="hy-AM"/>
        </w:rPr>
        <w:t xml:space="preserve"> 2.</w:t>
      </w:r>
      <w:r w:rsidR="00AE5E4B" w:rsidRPr="0036641C">
        <w:rPr>
          <w:rFonts w:ascii="GHEA Grapalat" w:hAnsi="GHEA Grapalat" w:cs="Sylfaen"/>
          <w:szCs w:val="24"/>
          <w:lang w:val="hy-AM"/>
        </w:rPr>
        <w:t>6</w:t>
      </w:r>
      <w:r w:rsidR="00417B96" w:rsidRPr="0036641C">
        <w:rPr>
          <w:rFonts w:ascii="GHEA Grapalat" w:hAnsi="GHEA Grapalat" w:cs="Sylfaen"/>
          <w:szCs w:val="24"/>
          <w:lang w:val="hy-AM"/>
        </w:rPr>
        <w:t xml:space="preserve"> </w:t>
      </w:r>
      <w:r w:rsidRPr="0036641C">
        <w:rPr>
          <w:rFonts w:ascii="GHEA Grapalat" w:hAnsi="GHEA Grapalat" w:cs="Sylfaen"/>
          <w:szCs w:val="24"/>
          <w:lang w:val="hy-AM"/>
        </w:rPr>
        <w:t>Մասնակիցները կարող են սույն ընթացակարգին մասնակցել համատեղ գործունեության կարգով (կոնսորցիումով)։ Նման դեպքում`</w:t>
      </w:r>
    </w:p>
    <w:p w14:paraId="2CEC2904" w14:textId="77777777" w:rsidR="000A6B75" w:rsidRPr="0036641C" w:rsidRDefault="003862E0" w:rsidP="00EF3662">
      <w:pPr>
        <w:pStyle w:val="BodyTextIndent2"/>
        <w:spacing w:line="240" w:lineRule="auto"/>
        <w:rPr>
          <w:rFonts w:ascii="GHEA Grapalat" w:hAnsi="GHEA Grapalat" w:cs="Sylfaen"/>
          <w:szCs w:val="24"/>
          <w:lang w:val="hy-AM"/>
        </w:rPr>
      </w:pPr>
      <w:r w:rsidRPr="0036641C">
        <w:rPr>
          <w:rFonts w:ascii="GHEA Grapalat" w:hAnsi="GHEA Grapalat" w:cs="Sylfaen"/>
          <w:szCs w:val="24"/>
          <w:lang w:val="hy-AM"/>
        </w:rPr>
        <w:t>1</w:t>
      </w:r>
      <w:r w:rsidR="000A6B75" w:rsidRPr="0036641C">
        <w:rPr>
          <w:rFonts w:ascii="GHEA Grapalat" w:hAnsi="GHEA Grapalat" w:cs="Sylfaen"/>
          <w:szCs w:val="24"/>
          <w:lang w:val="hy-AM"/>
        </w:rPr>
        <w:t xml:space="preserve">) համատեղ գործունեության պայմանագրի կողմերից որևէ մեկը չի կարող նույն ընթացակարգին </w:t>
      </w:r>
      <w:r w:rsidR="003A7A32" w:rsidRPr="0036641C">
        <w:rPr>
          <w:rFonts w:ascii="GHEA Grapalat" w:hAnsi="GHEA Grapalat" w:cs="Sylfaen"/>
          <w:lang w:val="hy-AM"/>
        </w:rPr>
        <w:t xml:space="preserve">(միևնույն չափաբաժնին) </w:t>
      </w:r>
      <w:r w:rsidR="000A6B75" w:rsidRPr="0036641C">
        <w:rPr>
          <w:rFonts w:ascii="GHEA Grapalat" w:hAnsi="GHEA Grapalat" w:cs="Sylfaen"/>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AEE4FD3" w14:textId="77777777" w:rsidR="000A6B75" w:rsidRPr="0036641C" w:rsidRDefault="008225FF"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2</w:t>
      </w:r>
      <w:r w:rsidR="000A6B75" w:rsidRPr="0036641C">
        <w:rPr>
          <w:rFonts w:ascii="GHEA Grapalat" w:hAnsi="GHEA Grapalat" w:cs="Sylfaen"/>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36641C">
        <w:rPr>
          <w:rFonts w:ascii="GHEA Grapalat" w:hAnsi="GHEA Grapalat" w:cs="Sylfaen"/>
          <w:szCs w:val="24"/>
          <w:lang w:val="hy-AM"/>
        </w:rPr>
        <w:t>պ</w:t>
      </w:r>
      <w:r w:rsidR="000A6B75" w:rsidRPr="0036641C">
        <w:rPr>
          <w:rFonts w:ascii="GHEA Grapalat" w:hAnsi="GHEA Grapalat" w:cs="Sylfaen"/>
          <w:szCs w:val="24"/>
          <w:lang w:val="hy-AM"/>
        </w:rPr>
        <w:t xml:space="preserve">ատվիրատուի կնքած պայմանագիրը </w:t>
      </w:r>
      <w:r w:rsidR="000A6B75" w:rsidRPr="0036641C">
        <w:rPr>
          <w:rFonts w:ascii="GHEA Grapalat" w:hAnsi="GHEA Grapalat" w:cs="Sylfaen"/>
          <w:szCs w:val="24"/>
          <w:lang w:val="hy-AM"/>
        </w:rPr>
        <w:lastRenderedPageBreak/>
        <w:t>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36641C" w:rsidRDefault="00096865" w:rsidP="00EF3662">
      <w:pPr>
        <w:ind w:firstLine="567"/>
        <w:jc w:val="both"/>
        <w:rPr>
          <w:rFonts w:ascii="GHEA Grapalat" w:hAnsi="GHEA Grapalat"/>
          <w:b/>
          <w:sz w:val="20"/>
          <w:lang w:val="hy-AM"/>
        </w:rPr>
      </w:pPr>
    </w:p>
    <w:p w14:paraId="52D3D62D" w14:textId="5D94074E" w:rsidR="00096865" w:rsidRPr="0036641C" w:rsidRDefault="002B32D6" w:rsidP="008D3511">
      <w:pPr>
        <w:jc w:val="center"/>
        <w:rPr>
          <w:rFonts w:ascii="GHEA Grapalat" w:hAnsi="GHEA Grapalat" w:cs="Arial"/>
          <w:b/>
          <w:sz w:val="20"/>
          <w:lang w:val="hy-AM"/>
        </w:rPr>
      </w:pPr>
      <w:r w:rsidRPr="0036641C">
        <w:rPr>
          <w:rFonts w:ascii="GHEA Grapalat" w:hAnsi="GHEA Grapalat"/>
          <w:b/>
          <w:sz w:val="20"/>
          <w:lang w:val="hy-AM"/>
        </w:rPr>
        <w:t xml:space="preserve">3.  </w:t>
      </w:r>
      <w:r w:rsidRPr="0036641C">
        <w:rPr>
          <w:rFonts w:ascii="GHEA Grapalat" w:hAnsi="GHEA Grapalat" w:cs="Sylfaen"/>
          <w:b/>
          <w:sz w:val="20"/>
          <w:lang w:val="hy-AM"/>
        </w:rPr>
        <w:t>ՀՐԱՎԵՐԻ</w:t>
      </w:r>
      <w:r w:rsidRPr="0036641C">
        <w:rPr>
          <w:rFonts w:ascii="GHEA Grapalat" w:hAnsi="GHEA Grapalat" w:cs="Arial"/>
          <w:b/>
          <w:sz w:val="20"/>
          <w:lang w:val="hy-AM"/>
        </w:rPr>
        <w:t xml:space="preserve">  </w:t>
      </w:r>
      <w:r w:rsidRPr="0036641C">
        <w:rPr>
          <w:rFonts w:ascii="GHEA Grapalat" w:hAnsi="GHEA Grapalat" w:cs="Sylfaen"/>
          <w:b/>
          <w:sz w:val="20"/>
          <w:lang w:val="hy-AM"/>
        </w:rPr>
        <w:t>ՊԱՐԶԱԲԱՆՈՒՄԸ</w:t>
      </w:r>
      <w:r w:rsidRPr="0036641C">
        <w:rPr>
          <w:rFonts w:ascii="GHEA Grapalat" w:hAnsi="GHEA Grapalat" w:cs="Arial"/>
          <w:b/>
          <w:sz w:val="20"/>
          <w:lang w:val="hy-AM"/>
        </w:rPr>
        <w:t xml:space="preserve">  ԵՎ </w:t>
      </w:r>
      <w:r w:rsidRPr="0036641C">
        <w:rPr>
          <w:rFonts w:ascii="GHEA Grapalat" w:hAnsi="GHEA Grapalat" w:cs="Sylfaen"/>
          <w:b/>
          <w:sz w:val="20"/>
          <w:lang w:val="hy-AM"/>
        </w:rPr>
        <w:t>ՀՐԱՎԵՐՈՒՄ</w:t>
      </w:r>
      <w:r w:rsidRPr="0036641C">
        <w:rPr>
          <w:rFonts w:ascii="GHEA Grapalat" w:hAnsi="GHEA Grapalat" w:cs="Arial"/>
          <w:b/>
          <w:sz w:val="20"/>
          <w:lang w:val="hy-AM"/>
        </w:rPr>
        <w:t xml:space="preserve"> </w:t>
      </w:r>
      <w:r w:rsidRPr="0036641C">
        <w:rPr>
          <w:rFonts w:ascii="GHEA Grapalat" w:hAnsi="GHEA Grapalat" w:cs="Sylfaen"/>
          <w:b/>
          <w:sz w:val="20"/>
          <w:lang w:val="hy-AM"/>
        </w:rPr>
        <w:t>ՓՈՓՈԽՈՒԹՅՈՒՆ</w:t>
      </w:r>
      <w:r w:rsidRPr="0036641C">
        <w:rPr>
          <w:rFonts w:ascii="GHEA Grapalat" w:hAnsi="GHEA Grapalat" w:cs="Arial"/>
          <w:b/>
          <w:sz w:val="20"/>
          <w:lang w:val="hy-AM"/>
        </w:rPr>
        <w:t xml:space="preserve"> </w:t>
      </w:r>
      <w:r w:rsidRPr="0036641C">
        <w:rPr>
          <w:rFonts w:ascii="GHEA Grapalat" w:hAnsi="GHEA Grapalat" w:cs="Sylfaen"/>
          <w:b/>
          <w:sz w:val="20"/>
          <w:lang w:val="hy-AM"/>
        </w:rPr>
        <w:t>ԿԱՏԱՐԵԼՈՒ</w:t>
      </w:r>
      <w:r w:rsidRPr="0036641C">
        <w:rPr>
          <w:rFonts w:ascii="GHEA Grapalat" w:hAnsi="GHEA Grapalat" w:cs="Arial"/>
          <w:b/>
          <w:sz w:val="20"/>
          <w:lang w:val="hy-AM"/>
        </w:rPr>
        <w:t xml:space="preserve"> </w:t>
      </w:r>
      <w:r w:rsidRPr="0036641C">
        <w:rPr>
          <w:rFonts w:ascii="GHEA Grapalat" w:hAnsi="GHEA Grapalat" w:cs="Sylfaen"/>
          <w:b/>
          <w:sz w:val="20"/>
          <w:lang w:val="hy-AM"/>
        </w:rPr>
        <w:t>ԿԱՐԳԸ</w:t>
      </w:r>
      <w:r w:rsidR="004A3E84" w:rsidRPr="0036641C">
        <w:rPr>
          <w:rStyle w:val="FootnoteReference"/>
          <w:rFonts w:ascii="GHEA Grapalat" w:hAnsi="GHEA Grapalat" w:cs="Sylfaen"/>
          <w:b/>
          <w:sz w:val="20"/>
          <w:lang w:val="hy-AM"/>
        </w:rPr>
        <w:footnoteReference w:id="2"/>
      </w:r>
    </w:p>
    <w:p w14:paraId="23CC4C13" w14:textId="77777777" w:rsidR="00096865" w:rsidRPr="0036641C" w:rsidRDefault="00096865" w:rsidP="00EF3662">
      <w:pPr>
        <w:jc w:val="center"/>
        <w:rPr>
          <w:rFonts w:ascii="GHEA Grapalat" w:hAnsi="GHEA Grapalat"/>
          <w:b/>
          <w:sz w:val="20"/>
          <w:lang w:val="hy-AM"/>
        </w:rPr>
      </w:pPr>
    </w:p>
    <w:p w14:paraId="6F8F3291"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sz w:val="20"/>
          <w:lang w:val="hy-AM"/>
        </w:rPr>
        <w:t xml:space="preserve">3.1 </w:t>
      </w:r>
      <w:r w:rsidRPr="0036641C">
        <w:rPr>
          <w:rFonts w:ascii="GHEA Grapalat" w:hAnsi="GHEA Grapalat" w:cs="Sylfaen"/>
          <w:sz w:val="20"/>
          <w:lang w:val="hy-AM"/>
        </w:rPr>
        <w:t>Օրենքի</w:t>
      </w:r>
      <w:r w:rsidRPr="0036641C">
        <w:rPr>
          <w:rFonts w:ascii="GHEA Grapalat" w:hAnsi="GHEA Grapalat" w:cs="Arial"/>
          <w:sz w:val="20"/>
          <w:lang w:val="hy-AM"/>
        </w:rPr>
        <w:t xml:space="preserve"> 2</w:t>
      </w:r>
      <w:r w:rsidR="00525BD2" w:rsidRPr="0036641C">
        <w:rPr>
          <w:rFonts w:ascii="GHEA Grapalat" w:hAnsi="GHEA Grapalat" w:cs="Arial"/>
          <w:sz w:val="20"/>
          <w:lang w:val="hy-AM"/>
        </w:rPr>
        <w:t>9</w:t>
      </w:r>
      <w:r w:rsidRPr="0036641C">
        <w:rPr>
          <w:rFonts w:ascii="GHEA Grapalat" w:hAnsi="GHEA Grapalat" w:cs="Arial"/>
          <w:sz w:val="20"/>
          <w:lang w:val="hy-AM"/>
        </w:rPr>
        <w:t>-</w:t>
      </w:r>
      <w:r w:rsidRPr="0036641C">
        <w:rPr>
          <w:rFonts w:ascii="GHEA Grapalat" w:hAnsi="GHEA Grapalat" w:cs="Sylfaen"/>
          <w:sz w:val="20"/>
          <w:lang w:val="hy-AM"/>
        </w:rPr>
        <w:t>րդ</w:t>
      </w:r>
      <w:r w:rsidRPr="0036641C">
        <w:rPr>
          <w:rFonts w:ascii="GHEA Grapalat" w:hAnsi="GHEA Grapalat" w:cs="Arial"/>
          <w:sz w:val="20"/>
          <w:lang w:val="hy-AM"/>
        </w:rPr>
        <w:t xml:space="preserve"> </w:t>
      </w:r>
      <w:r w:rsidRPr="0036641C">
        <w:rPr>
          <w:rFonts w:ascii="GHEA Grapalat" w:hAnsi="GHEA Grapalat" w:cs="Sylfaen"/>
          <w:sz w:val="20"/>
          <w:lang w:val="hy-AM"/>
        </w:rPr>
        <w:t>հոդվածի</w:t>
      </w:r>
      <w:r w:rsidRPr="0036641C">
        <w:rPr>
          <w:rFonts w:ascii="GHEA Grapalat" w:hAnsi="GHEA Grapalat" w:cs="Arial"/>
          <w:sz w:val="20"/>
          <w:lang w:val="hy-AM"/>
        </w:rPr>
        <w:t xml:space="preserve"> </w:t>
      </w:r>
      <w:r w:rsidRPr="0036641C">
        <w:rPr>
          <w:rFonts w:ascii="GHEA Grapalat" w:hAnsi="GHEA Grapalat" w:cs="Sylfaen"/>
          <w:sz w:val="20"/>
          <w:lang w:val="hy-AM"/>
        </w:rPr>
        <w:t>համաձայն</w:t>
      </w:r>
      <w:r w:rsidRPr="0036641C">
        <w:rPr>
          <w:rFonts w:ascii="GHEA Grapalat" w:hAnsi="GHEA Grapalat" w:cs="Arial"/>
          <w:sz w:val="20"/>
          <w:lang w:val="hy-AM"/>
        </w:rPr>
        <w:t xml:space="preserve">` </w:t>
      </w:r>
      <w:r w:rsidR="00051B7F" w:rsidRPr="0036641C">
        <w:rPr>
          <w:rFonts w:ascii="GHEA Grapalat" w:hAnsi="GHEA Grapalat" w:cs="Arial"/>
          <w:sz w:val="20"/>
          <w:lang w:val="hy-AM"/>
        </w:rPr>
        <w:t>մ</w:t>
      </w:r>
      <w:r w:rsidRPr="0036641C">
        <w:rPr>
          <w:rFonts w:ascii="GHEA Grapalat" w:hAnsi="GHEA Grapalat" w:cs="Sylfaen"/>
          <w:sz w:val="20"/>
          <w:lang w:val="hy-AM"/>
        </w:rPr>
        <w:t>ասնակիցն</w:t>
      </w:r>
      <w:r w:rsidRPr="0036641C">
        <w:rPr>
          <w:rFonts w:ascii="GHEA Grapalat" w:hAnsi="GHEA Grapalat" w:cs="Arial"/>
          <w:sz w:val="20"/>
          <w:lang w:val="hy-AM"/>
        </w:rPr>
        <w:t xml:space="preserve"> </w:t>
      </w:r>
      <w:r w:rsidRPr="0036641C">
        <w:rPr>
          <w:rFonts w:ascii="GHEA Grapalat" w:hAnsi="GHEA Grapalat" w:cs="Sylfaen"/>
          <w:sz w:val="20"/>
          <w:lang w:val="hy-AM"/>
        </w:rPr>
        <w:t>իրավունք</w:t>
      </w:r>
      <w:r w:rsidRPr="0036641C">
        <w:rPr>
          <w:rFonts w:ascii="GHEA Grapalat" w:hAnsi="GHEA Grapalat" w:cs="Arial"/>
          <w:sz w:val="20"/>
          <w:lang w:val="hy-AM"/>
        </w:rPr>
        <w:t xml:space="preserve"> </w:t>
      </w:r>
      <w:r w:rsidRPr="0036641C">
        <w:rPr>
          <w:rFonts w:ascii="GHEA Grapalat" w:hAnsi="GHEA Grapalat" w:cs="Sylfaen"/>
          <w:sz w:val="20"/>
          <w:lang w:val="hy-AM"/>
        </w:rPr>
        <w:t>ունի</w:t>
      </w:r>
      <w:r w:rsidRPr="0036641C">
        <w:rPr>
          <w:rFonts w:ascii="GHEA Grapalat" w:hAnsi="GHEA Grapalat" w:cs="Arial"/>
          <w:sz w:val="20"/>
          <w:lang w:val="hy-AM"/>
        </w:rPr>
        <w:t xml:space="preserve"> </w:t>
      </w:r>
      <w:r w:rsidR="00AE4008" w:rsidRPr="0036641C">
        <w:rPr>
          <w:rFonts w:ascii="GHEA Grapalat" w:hAnsi="GHEA Grapalat" w:cs="Sylfaen"/>
          <w:sz w:val="20"/>
          <w:lang w:val="hy-AM"/>
        </w:rPr>
        <w:t>պ</w:t>
      </w:r>
      <w:r w:rsidRPr="0036641C">
        <w:rPr>
          <w:rFonts w:ascii="GHEA Grapalat" w:hAnsi="GHEA Grapalat" w:cs="Sylfaen"/>
          <w:sz w:val="20"/>
          <w:lang w:val="hy-AM"/>
        </w:rPr>
        <w:t>ատվիրատուից</w:t>
      </w:r>
      <w:r w:rsidRPr="0036641C">
        <w:rPr>
          <w:rFonts w:ascii="GHEA Grapalat" w:hAnsi="GHEA Grapalat" w:cs="Arial"/>
          <w:sz w:val="20"/>
          <w:lang w:val="hy-AM"/>
        </w:rPr>
        <w:t xml:space="preserve"> </w:t>
      </w:r>
      <w:r w:rsidRPr="0036641C">
        <w:rPr>
          <w:rFonts w:ascii="GHEA Grapalat" w:hAnsi="GHEA Grapalat" w:cs="Sylfaen"/>
          <w:sz w:val="20"/>
          <w:lang w:val="hy-AM"/>
        </w:rPr>
        <w:t>պահանջել</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w:t>
      </w:r>
      <w:r w:rsidR="004D5671" w:rsidRPr="0036641C">
        <w:rPr>
          <w:rFonts w:ascii="GHEA Grapalat" w:hAnsi="GHEA Grapalat" w:cs="Tahoma"/>
          <w:sz w:val="20"/>
          <w:lang w:val="hy-AM"/>
        </w:rPr>
        <w:t>։</w:t>
      </w:r>
    </w:p>
    <w:p w14:paraId="6393D152" w14:textId="2464AFAF" w:rsidR="00096865" w:rsidRPr="0036641C" w:rsidRDefault="00096865" w:rsidP="00EF3662">
      <w:pPr>
        <w:autoSpaceDE w:val="0"/>
        <w:autoSpaceDN w:val="0"/>
        <w:adjustRightInd w:val="0"/>
        <w:ind w:firstLine="567"/>
        <w:jc w:val="both"/>
        <w:rPr>
          <w:rFonts w:ascii="GHEA Grapalat" w:hAnsi="GHEA Grapalat"/>
          <w:sz w:val="20"/>
          <w:lang w:val="hy-AM"/>
        </w:rPr>
      </w:pPr>
      <w:r w:rsidRPr="0036641C">
        <w:rPr>
          <w:rFonts w:ascii="GHEA Grapalat" w:hAnsi="GHEA Grapalat" w:cs="Sylfaen"/>
          <w:sz w:val="20"/>
          <w:lang w:val="hy-AM"/>
        </w:rPr>
        <w:t>Մասնակիցն</w:t>
      </w:r>
      <w:r w:rsidRPr="0036641C">
        <w:rPr>
          <w:rFonts w:ascii="GHEA Grapalat" w:hAnsi="GHEA Grapalat" w:cs="Arial"/>
          <w:sz w:val="20"/>
          <w:lang w:val="hy-AM"/>
        </w:rPr>
        <w:t xml:space="preserve"> </w:t>
      </w:r>
      <w:r w:rsidRPr="0036641C">
        <w:rPr>
          <w:rFonts w:ascii="GHEA Grapalat" w:hAnsi="GHEA Grapalat" w:cs="Sylfaen"/>
          <w:sz w:val="20"/>
          <w:lang w:val="hy-AM"/>
        </w:rPr>
        <w:t>իրավունք</w:t>
      </w:r>
      <w:r w:rsidRPr="0036641C">
        <w:rPr>
          <w:rFonts w:ascii="GHEA Grapalat" w:hAnsi="GHEA Grapalat" w:cs="Arial"/>
          <w:sz w:val="20"/>
          <w:lang w:val="hy-AM"/>
        </w:rPr>
        <w:t xml:space="preserve"> </w:t>
      </w:r>
      <w:r w:rsidRPr="0036641C">
        <w:rPr>
          <w:rFonts w:ascii="GHEA Grapalat" w:hAnsi="GHEA Grapalat" w:cs="Sylfaen"/>
          <w:sz w:val="20"/>
          <w:lang w:val="hy-AM"/>
        </w:rPr>
        <w:t>ունի</w:t>
      </w:r>
      <w:r w:rsidRPr="0036641C">
        <w:rPr>
          <w:rFonts w:ascii="GHEA Grapalat" w:hAnsi="GHEA Grapalat" w:cs="Arial"/>
          <w:sz w:val="20"/>
          <w:lang w:val="hy-AM"/>
        </w:rPr>
        <w:t xml:space="preserve"> </w:t>
      </w:r>
      <w:r w:rsidRPr="0036641C">
        <w:rPr>
          <w:rFonts w:ascii="GHEA Grapalat" w:hAnsi="GHEA Grapalat" w:cs="Sylfaen"/>
          <w:sz w:val="20"/>
          <w:lang w:val="hy-AM"/>
        </w:rPr>
        <w:t>հայտերի</w:t>
      </w:r>
      <w:r w:rsidRPr="0036641C">
        <w:rPr>
          <w:rFonts w:ascii="GHEA Grapalat" w:hAnsi="GHEA Grapalat" w:cs="Arial"/>
          <w:sz w:val="20"/>
          <w:lang w:val="hy-AM"/>
        </w:rPr>
        <w:t xml:space="preserve"> </w:t>
      </w:r>
      <w:r w:rsidRPr="0036641C">
        <w:rPr>
          <w:rFonts w:ascii="GHEA Grapalat" w:hAnsi="GHEA Grapalat" w:cs="Sylfaen"/>
          <w:sz w:val="20"/>
          <w:lang w:val="hy-AM"/>
        </w:rPr>
        <w:t>ներկայացման</w:t>
      </w:r>
      <w:r w:rsidRPr="0036641C">
        <w:rPr>
          <w:rFonts w:ascii="GHEA Grapalat" w:hAnsi="GHEA Grapalat" w:cs="Arial"/>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w:sz w:val="20"/>
          <w:lang w:val="hy-AM"/>
        </w:rPr>
        <w:t xml:space="preserve"> </w:t>
      </w:r>
      <w:r w:rsidRPr="0036641C">
        <w:rPr>
          <w:rFonts w:ascii="GHEA Grapalat" w:hAnsi="GHEA Grapalat" w:cs="Sylfaen"/>
          <w:sz w:val="20"/>
          <w:lang w:val="hy-AM"/>
        </w:rPr>
        <w:t>լրանալուց</w:t>
      </w:r>
      <w:r w:rsidRPr="0036641C">
        <w:rPr>
          <w:rFonts w:ascii="GHEA Grapalat" w:hAnsi="GHEA Grapalat" w:cs="Arial"/>
          <w:sz w:val="20"/>
          <w:lang w:val="hy-AM"/>
        </w:rPr>
        <w:t xml:space="preserve"> </w:t>
      </w:r>
      <w:r w:rsidRPr="0036641C">
        <w:rPr>
          <w:rFonts w:ascii="GHEA Grapalat" w:hAnsi="GHEA Grapalat" w:cs="Sylfaen"/>
          <w:sz w:val="20"/>
          <w:lang w:val="hy-AM"/>
        </w:rPr>
        <w:t>առնվազն</w:t>
      </w:r>
      <w:r w:rsidRPr="0036641C">
        <w:rPr>
          <w:rFonts w:ascii="GHEA Grapalat" w:hAnsi="GHEA Grapalat" w:cs="Arial"/>
          <w:sz w:val="20"/>
          <w:lang w:val="hy-AM"/>
        </w:rPr>
        <w:t xml:space="preserve"> </w:t>
      </w:r>
      <w:r w:rsidRPr="0036641C">
        <w:rPr>
          <w:rFonts w:ascii="GHEA Grapalat" w:hAnsi="GHEA Grapalat" w:cs="Sylfaen"/>
          <w:sz w:val="20"/>
          <w:lang w:val="hy-AM"/>
        </w:rPr>
        <w:t>հինգ</w:t>
      </w:r>
      <w:r w:rsidRPr="0036641C">
        <w:rPr>
          <w:rFonts w:ascii="GHEA Grapalat" w:hAnsi="GHEA Grapalat" w:cs="Arial"/>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w:sz w:val="20"/>
          <w:lang w:val="hy-AM"/>
        </w:rPr>
        <w:t xml:space="preserve"> </w:t>
      </w:r>
      <w:r w:rsidRPr="0036641C">
        <w:rPr>
          <w:rFonts w:ascii="GHEA Grapalat" w:hAnsi="GHEA Grapalat" w:cs="Sylfaen"/>
          <w:sz w:val="20"/>
          <w:lang w:val="hy-AM"/>
        </w:rPr>
        <w:t>օր</w:t>
      </w:r>
      <w:r w:rsidR="002B5F87" w:rsidRPr="0036641C">
        <w:rPr>
          <w:rFonts w:ascii="GHEA Grapalat" w:hAnsi="GHEA Grapalat" w:cs="Sylfaen"/>
          <w:sz w:val="20"/>
          <w:lang w:val="hy-AM"/>
        </w:rPr>
        <w:t xml:space="preserve"> </w:t>
      </w:r>
      <w:r w:rsidRPr="0036641C">
        <w:rPr>
          <w:rFonts w:ascii="GHEA Grapalat" w:hAnsi="GHEA Grapalat" w:cs="Sylfaen"/>
          <w:sz w:val="20"/>
          <w:lang w:val="hy-AM"/>
        </w:rPr>
        <w:t>առաջ</w:t>
      </w:r>
      <w:r w:rsidRPr="0036641C">
        <w:rPr>
          <w:rFonts w:ascii="GHEA Grapalat" w:hAnsi="GHEA Grapalat" w:cs="Arial"/>
          <w:sz w:val="20"/>
          <w:lang w:val="hy-AM"/>
        </w:rPr>
        <w:t xml:space="preserve"> </w:t>
      </w:r>
      <w:r w:rsidR="00965B76" w:rsidRPr="0036641C">
        <w:rPr>
          <w:rFonts w:ascii="GHEA Grapalat" w:hAnsi="GHEA Grapalat" w:cs="Arial"/>
          <w:sz w:val="20"/>
          <w:lang w:val="hy-AM"/>
        </w:rPr>
        <w:t xml:space="preserve">համակարգի միջոցով </w:t>
      </w:r>
      <w:r w:rsidR="000946A3" w:rsidRPr="0036641C">
        <w:rPr>
          <w:rFonts w:ascii="GHEA Grapalat" w:hAnsi="GHEA Grapalat" w:cs="Sylfaen"/>
          <w:sz w:val="20"/>
          <w:lang w:val="hy-AM"/>
        </w:rPr>
        <w:t xml:space="preserve">հանձնաժողովից </w:t>
      </w:r>
      <w:r w:rsidRPr="0036641C">
        <w:rPr>
          <w:rFonts w:ascii="GHEA Grapalat" w:hAnsi="GHEA Grapalat" w:cs="Sylfaen"/>
          <w:sz w:val="20"/>
          <w:lang w:val="hy-AM"/>
        </w:rPr>
        <w:t>պահանջելու</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w:t>
      </w:r>
      <w:r w:rsidR="004D5671" w:rsidRPr="0036641C">
        <w:rPr>
          <w:rFonts w:ascii="GHEA Grapalat" w:hAnsi="GHEA Grapalat" w:cs="Tahoma"/>
          <w:sz w:val="20"/>
          <w:lang w:val="hy-AM"/>
        </w:rPr>
        <w:t>։</w:t>
      </w:r>
      <w:r w:rsidRPr="0036641C">
        <w:rPr>
          <w:rFonts w:ascii="GHEA Grapalat" w:hAnsi="GHEA Grapalat"/>
          <w:sz w:val="20"/>
          <w:lang w:val="hy-AM"/>
        </w:rPr>
        <w:t xml:space="preserve"> </w:t>
      </w:r>
      <w:r w:rsidR="000946A3" w:rsidRPr="0036641C">
        <w:rPr>
          <w:rFonts w:ascii="GHEA Grapalat" w:hAnsi="GHEA Grapalat"/>
          <w:sz w:val="20"/>
          <w:lang w:val="hy-AM"/>
        </w:rPr>
        <w:t xml:space="preserve">Հանձնաժողովը </w:t>
      </w:r>
      <w:r w:rsidR="000946A3" w:rsidRPr="0036641C">
        <w:rPr>
          <w:rFonts w:ascii="GHEA Grapalat" w:hAnsi="GHEA Grapalat" w:cs="Sylfaen"/>
          <w:sz w:val="20"/>
          <w:lang w:val="hy-AM"/>
        </w:rPr>
        <w:t>հարցումը</w:t>
      </w:r>
      <w:r w:rsidR="000946A3" w:rsidRPr="0036641C">
        <w:rPr>
          <w:rFonts w:ascii="GHEA Grapalat" w:hAnsi="GHEA Grapalat" w:cs="Arial"/>
          <w:sz w:val="20"/>
          <w:lang w:val="hy-AM"/>
        </w:rPr>
        <w:t xml:space="preserve"> </w:t>
      </w:r>
      <w:r w:rsidRPr="0036641C">
        <w:rPr>
          <w:rFonts w:ascii="GHEA Grapalat" w:hAnsi="GHEA Grapalat" w:cs="Sylfaen"/>
          <w:sz w:val="20"/>
          <w:lang w:val="hy-AM"/>
        </w:rPr>
        <w:t>կատարած</w:t>
      </w:r>
      <w:r w:rsidRPr="0036641C">
        <w:rPr>
          <w:rFonts w:ascii="GHEA Grapalat" w:hAnsi="GHEA Grapalat" w:cs="Arial"/>
          <w:sz w:val="20"/>
          <w:lang w:val="hy-AM"/>
        </w:rPr>
        <w:t xml:space="preserve"> </w:t>
      </w:r>
      <w:r w:rsidR="000946A3" w:rsidRPr="0036641C">
        <w:rPr>
          <w:rFonts w:ascii="GHEA Grapalat" w:hAnsi="GHEA Grapalat" w:cs="Arial"/>
          <w:sz w:val="20"/>
          <w:lang w:val="hy-AM"/>
        </w:rPr>
        <w:t>մ</w:t>
      </w:r>
      <w:r w:rsidR="000946A3" w:rsidRPr="0036641C">
        <w:rPr>
          <w:rFonts w:ascii="GHEA Grapalat" w:hAnsi="GHEA Grapalat" w:cs="Sylfaen"/>
          <w:sz w:val="20"/>
          <w:lang w:val="hy-AM"/>
        </w:rPr>
        <w:t>ասնակցին</w:t>
      </w:r>
      <w:r w:rsidR="000946A3" w:rsidRPr="0036641C">
        <w:rPr>
          <w:rFonts w:ascii="GHEA Grapalat" w:hAnsi="GHEA Grapalat" w:cs="Arial"/>
          <w:sz w:val="20"/>
          <w:lang w:val="hy-AM"/>
        </w:rPr>
        <w:t xml:space="preserve"> </w:t>
      </w:r>
      <w:r w:rsidRPr="0036641C">
        <w:rPr>
          <w:rFonts w:ascii="GHEA Grapalat" w:hAnsi="GHEA Grapalat" w:cs="Sylfaen"/>
          <w:sz w:val="20"/>
          <w:lang w:val="hy-AM"/>
        </w:rPr>
        <w:t>պարզաբանումը</w:t>
      </w:r>
      <w:r w:rsidRPr="0036641C">
        <w:rPr>
          <w:rFonts w:ascii="GHEA Grapalat" w:hAnsi="GHEA Grapalat" w:cs="Arial"/>
          <w:sz w:val="20"/>
          <w:lang w:val="hy-AM"/>
        </w:rPr>
        <w:t xml:space="preserve"> </w:t>
      </w:r>
      <w:r w:rsidRPr="0036641C">
        <w:rPr>
          <w:rFonts w:ascii="GHEA Grapalat" w:hAnsi="GHEA Grapalat" w:cs="Sylfaen"/>
          <w:sz w:val="20"/>
          <w:lang w:val="hy-AM"/>
        </w:rPr>
        <w:t>տրամադրում</w:t>
      </w:r>
      <w:r w:rsidRPr="0036641C">
        <w:rPr>
          <w:rFonts w:ascii="GHEA Grapalat" w:hAnsi="GHEA Grapalat" w:cs="Arial"/>
          <w:sz w:val="20"/>
          <w:lang w:val="hy-AM"/>
        </w:rPr>
        <w:t xml:space="preserve"> </w:t>
      </w:r>
      <w:r w:rsidRPr="0036641C">
        <w:rPr>
          <w:rFonts w:ascii="GHEA Grapalat" w:hAnsi="GHEA Grapalat" w:cs="Sylfaen"/>
          <w:sz w:val="20"/>
          <w:lang w:val="hy-AM"/>
        </w:rPr>
        <w:t>է</w:t>
      </w:r>
      <w:r w:rsidR="00A93710" w:rsidRPr="0036641C">
        <w:rPr>
          <w:rFonts w:ascii="GHEA Grapalat" w:hAnsi="GHEA Grapalat" w:cs="Sylfaen"/>
          <w:sz w:val="20"/>
          <w:lang w:val="hy-AM"/>
        </w:rPr>
        <w:t xml:space="preserve"> </w:t>
      </w:r>
      <w:r w:rsidR="00926875" w:rsidRPr="0036641C">
        <w:rPr>
          <w:rFonts w:ascii="GHEA Grapalat" w:hAnsi="GHEA Grapalat" w:cs="Sylfaen"/>
          <w:sz w:val="20"/>
          <w:lang w:val="hy-AM"/>
        </w:rPr>
        <w:t xml:space="preserve">համակարգի միջոցով` </w:t>
      </w:r>
      <w:r w:rsidRPr="0036641C">
        <w:rPr>
          <w:rFonts w:ascii="GHEA Grapalat" w:hAnsi="GHEA Grapalat" w:cs="Sylfaen"/>
          <w:sz w:val="20"/>
          <w:lang w:val="hy-AM"/>
        </w:rPr>
        <w:t>հարցում</w:t>
      </w:r>
      <w:r w:rsidR="000946A3" w:rsidRPr="0036641C">
        <w:rPr>
          <w:rFonts w:ascii="GHEA Grapalat" w:hAnsi="GHEA Grapalat" w:cs="Sylfaen"/>
          <w:sz w:val="20"/>
          <w:lang w:val="hy-AM"/>
        </w:rPr>
        <w:t>ը</w:t>
      </w:r>
      <w:r w:rsidRPr="0036641C">
        <w:rPr>
          <w:rFonts w:ascii="GHEA Grapalat" w:hAnsi="GHEA Grapalat" w:cs="Arial"/>
          <w:sz w:val="20"/>
          <w:lang w:val="hy-AM"/>
        </w:rPr>
        <w:t xml:space="preserve"> </w:t>
      </w:r>
      <w:r w:rsidRPr="0036641C">
        <w:rPr>
          <w:rFonts w:ascii="GHEA Grapalat" w:hAnsi="GHEA Grapalat" w:cs="Sylfaen"/>
          <w:sz w:val="20"/>
          <w:lang w:val="hy-AM"/>
        </w:rPr>
        <w:t>ստանալու</w:t>
      </w:r>
      <w:r w:rsidRPr="0036641C">
        <w:rPr>
          <w:rFonts w:ascii="GHEA Grapalat" w:hAnsi="GHEA Grapalat" w:cs="Arial"/>
          <w:sz w:val="20"/>
          <w:lang w:val="hy-AM"/>
        </w:rPr>
        <w:t xml:space="preserve"> </w:t>
      </w:r>
      <w:r w:rsidRPr="0036641C">
        <w:rPr>
          <w:rFonts w:ascii="GHEA Grapalat" w:hAnsi="GHEA Grapalat" w:cs="Sylfaen"/>
          <w:sz w:val="20"/>
          <w:lang w:val="hy-AM"/>
        </w:rPr>
        <w:t>օրվան</w:t>
      </w:r>
      <w:r w:rsidRPr="0036641C">
        <w:rPr>
          <w:rFonts w:ascii="GHEA Grapalat" w:hAnsi="GHEA Grapalat" w:cs="Arial"/>
          <w:sz w:val="20"/>
          <w:lang w:val="hy-AM"/>
        </w:rPr>
        <w:t xml:space="preserve"> </w:t>
      </w:r>
      <w:r w:rsidRPr="0036641C">
        <w:rPr>
          <w:rFonts w:ascii="GHEA Grapalat" w:hAnsi="GHEA Grapalat" w:cs="Sylfaen"/>
          <w:sz w:val="20"/>
          <w:lang w:val="hy-AM"/>
        </w:rPr>
        <w:t>հաջորդող</w:t>
      </w:r>
      <w:r w:rsidRPr="0036641C">
        <w:rPr>
          <w:rFonts w:ascii="GHEA Grapalat" w:hAnsi="GHEA Grapalat" w:cs="Arial"/>
          <w:sz w:val="20"/>
          <w:lang w:val="hy-AM"/>
        </w:rPr>
        <w:t xml:space="preserve"> </w:t>
      </w:r>
      <w:r w:rsidRPr="0036641C">
        <w:rPr>
          <w:rFonts w:ascii="GHEA Grapalat" w:hAnsi="GHEA Grapalat" w:cs="Sylfaen"/>
          <w:sz w:val="20"/>
          <w:lang w:val="hy-AM"/>
        </w:rPr>
        <w:t>եր</w:t>
      </w:r>
      <w:r w:rsidR="00A93710" w:rsidRPr="0036641C">
        <w:rPr>
          <w:rFonts w:ascii="GHEA Grapalat" w:hAnsi="GHEA Grapalat" w:cs="Sylfaen"/>
          <w:sz w:val="20"/>
          <w:lang w:val="hy-AM"/>
        </w:rPr>
        <w:t>կու</w:t>
      </w:r>
      <w:r w:rsidRPr="0036641C">
        <w:rPr>
          <w:rFonts w:ascii="GHEA Grapalat" w:hAnsi="GHEA Grapalat" w:cs="Arial"/>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w:sz w:val="20"/>
          <w:lang w:val="hy-AM"/>
        </w:rPr>
        <w:t xml:space="preserve"> </w:t>
      </w:r>
      <w:r w:rsidRPr="0036641C">
        <w:rPr>
          <w:rFonts w:ascii="GHEA Grapalat" w:hAnsi="GHEA Grapalat" w:cs="Sylfaen"/>
          <w:sz w:val="20"/>
          <w:lang w:val="hy-AM"/>
        </w:rPr>
        <w:t>օրվա</w:t>
      </w:r>
      <w:r w:rsidRPr="0036641C">
        <w:rPr>
          <w:rFonts w:ascii="GHEA Grapalat" w:hAnsi="GHEA Grapalat" w:cs="Arial"/>
          <w:sz w:val="20"/>
          <w:lang w:val="hy-AM"/>
        </w:rPr>
        <w:t xml:space="preserve"> </w:t>
      </w:r>
      <w:r w:rsidRPr="0036641C">
        <w:rPr>
          <w:rFonts w:ascii="GHEA Grapalat" w:hAnsi="GHEA Grapalat" w:cs="Sylfaen"/>
          <w:sz w:val="20"/>
          <w:lang w:val="hy-AM"/>
        </w:rPr>
        <w:t>ընթացքում</w:t>
      </w:r>
      <w:r w:rsidR="004D5671" w:rsidRPr="0036641C">
        <w:rPr>
          <w:rFonts w:ascii="GHEA Grapalat" w:hAnsi="GHEA Grapalat" w:cs="Tahoma"/>
          <w:sz w:val="20"/>
          <w:lang w:val="hy-AM"/>
        </w:rPr>
        <w:t>։</w:t>
      </w:r>
      <w:r w:rsidR="00781688" w:rsidRPr="0036641C">
        <w:rPr>
          <w:rFonts w:ascii="GHEA Grapalat" w:hAnsi="GHEA Grapalat" w:cs="Tahoma"/>
          <w:sz w:val="20"/>
          <w:lang w:val="hy-AM"/>
        </w:rPr>
        <w:t xml:space="preserve"> </w:t>
      </w:r>
      <w:r w:rsidRPr="0036641C">
        <w:rPr>
          <w:rFonts w:ascii="GHEA Grapalat" w:hAnsi="GHEA Grapalat"/>
          <w:sz w:val="20"/>
          <w:lang w:val="hy-AM"/>
        </w:rPr>
        <w:t xml:space="preserve"> </w:t>
      </w:r>
    </w:p>
    <w:p w14:paraId="38D21F51" w14:textId="77777777" w:rsidR="00096865" w:rsidRPr="0036641C" w:rsidRDefault="00096865" w:rsidP="00EF3662">
      <w:pPr>
        <w:ind w:firstLine="567"/>
        <w:jc w:val="both"/>
        <w:rPr>
          <w:rFonts w:ascii="GHEA Grapalat" w:hAnsi="GHEA Grapalat"/>
          <w:sz w:val="20"/>
          <w:szCs w:val="20"/>
          <w:lang w:val="hy-AM"/>
        </w:rPr>
      </w:pPr>
      <w:r w:rsidRPr="0036641C">
        <w:rPr>
          <w:rFonts w:ascii="GHEA Grapalat" w:hAnsi="GHEA Grapalat"/>
          <w:sz w:val="20"/>
          <w:lang w:val="hy-AM"/>
        </w:rPr>
        <w:t xml:space="preserve">3.2 </w:t>
      </w:r>
      <w:r w:rsidRPr="0036641C">
        <w:rPr>
          <w:rFonts w:ascii="GHEA Grapalat" w:hAnsi="GHEA Grapalat" w:cs="Sylfaen"/>
          <w:sz w:val="20"/>
          <w:lang w:val="hy-AM"/>
        </w:rPr>
        <w:t>Հարցման</w:t>
      </w:r>
      <w:r w:rsidRPr="0036641C">
        <w:rPr>
          <w:rFonts w:ascii="GHEA Grapalat" w:hAnsi="GHEA Grapalat" w:cs="Arial"/>
          <w:sz w:val="20"/>
          <w:lang w:val="hy-AM"/>
        </w:rPr>
        <w:t xml:space="preserve"> </w:t>
      </w:r>
      <w:r w:rsidRPr="0036641C">
        <w:rPr>
          <w:rFonts w:ascii="GHEA Grapalat" w:hAnsi="GHEA Grapalat" w:cs="Sylfaen"/>
          <w:sz w:val="20"/>
          <w:lang w:val="hy-AM"/>
        </w:rPr>
        <w:t>և</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պարզաբանումների</w:t>
      </w:r>
      <w:r w:rsidRPr="0036641C">
        <w:rPr>
          <w:rFonts w:ascii="GHEA Grapalat" w:hAnsi="GHEA Grapalat" w:cs="Arial"/>
          <w:sz w:val="20"/>
          <w:lang w:val="hy-AM"/>
        </w:rPr>
        <w:t xml:space="preserve"> </w:t>
      </w:r>
      <w:r w:rsidRPr="0036641C">
        <w:rPr>
          <w:rFonts w:ascii="GHEA Grapalat" w:hAnsi="GHEA Grapalat" w:cs="Sylfaen"/>
          <w:sz w:val="20"/>
          <w:lang w:val="hy-AM"/>
        </w:rPr>
        <w:t>բովանդակության</w:t>
      </w:r>
      <w:r w:rsidRPr="0036641C">
        <w:rPr>
          <w:rFonts w:ascii="GHEA Grapalat" w:hAnsi="GHEA Grapalat" w:cs="Arial"/>
          <w:sz w:val="20"/>
          <w:lang w:val="hy-AM"/>
        </w:rPr>
        <w:t xml:space="preserve"> </w:t>
      </w:r>
      <w:r w:rsidRPr="0036641C">
        <w:rPr>
          <w:rFonts w:ascii="GHEA Grapalat" w:hAnsi="GHEA Grapalat" w:cs="Sylfaen"/>
          <w:sz w:val="20"/>
          <w:lang w:val="hy-AM"/>
        </w:rPr>
        <w:t>մասին</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հայտարարությունը</w:t>
      </w:r>
      <w:r w:rsidRPr="0036641C">
        <w:rPr>
          <w:rFonts w:ascii="GHEA Grapalat" w:hAnsi="GHEA Grapalat" w:cs="Arial"/>
          <w:sz w:val="20"/>
          <w:lang w:val="hy-AM"/>
        </w:rPr>
        <w:t xml:space="preserve"> </w:t>
      </w:r>
      <w:r w:rsidR="00781688" w:rsidRPr="0036641C">
        <w:rPr>
          <w:rFonts w:ascii="GHEA Grapalat" w:hAnsi="GHEA Grapalat" w:cs="Arial"/>
          <w:sz w:val="20"/>
          <w:lang w:val="hy-AM"/>
        </w:rPr>
        <w:t xml:space="preserve">պարզաբանումը տրամադրելու օրը </w:t>
      </w:r>
      <w:r w:rsidRPr="0036641C">
        <w:rPr>
          <w:rFonts w:ascii="GHEA Grapalat" w:hAnsi="GHEA Grapalat" w:cs="Sylfaen"/>
          <w:sz w:val="20"/>
          <w:lang w:val="hy-AM"/>
        </w:rPr>
        <w:t>հրապարակվում</w:t>
      </w:r>
      <w:r w:rsidRPr="0036641C">
        <w:rPr>
          <w:rFonts w:ascii="GHEA Grapalat" w:hAnsi="GHEA Grapalat" w:cs="Arial"/>
          <w:sz w:val="20"/>
          <w:lang w:val="hy-AM"/>
        </w:rPr>
        <w:t xml:space="preserve"> </w:t>
      </w:r>
      <w:r w:rsidRPr="0036641C">
        <w:rPr>
          <w:rFonts w:ascii="GHEA Grapalat" w:hAnsi="GHEA Grapalat" w:cs="Sylfaen"/>
          <w:sz w:val="20"/>
          <w:lang w:val="hy-AM"/>
        </w:rPr>
        <w:t>է</w:t>
      </w:r>
      <w:r w:rsidRPr="0036641C">
        <w:rPr>
          <w:rFonts w:ascii="GHEA Grapalat" w:hAnsi="GHEA Grapalat" w:cs="Arial"/>
          <w:sz w:val="20"/>
          <w:lang w:val="hy-AM"/>
        </w:rPr>
        <w:t xml:space="preserve"> </w:t>
      </w:r>
      <w:r w:rsidR="00781688" w:rsidRPr="0036641C">
        <w:rPr>
          <w:rFonts w:ascii="GHEA Grapalat" w:hAnsi="GHEA Grapalat" w:cs="Arial"/>
          <w:sz w:val="20"/>
          <w:lang w:val="hy-AM"/>
        </w:rPr>
        <w:t xml:space="preserve">համակարգում և </w:t>
      </w:r>
      <w:r w:rsidR="00757A3F" w:rsidRPr="0036641C">
        <w:rPr>
          <w:rFonts w:ascii="GHEA Grapalat" w:hAnsi="GHEA Grapalat" w:cs="Sylfaen"/>
          <w:sz w:val="20"/>
          <w:lang w:val="hy-AM"/>
        </w:rPr>
        <w:t>www.procurement.am հասցեով գործող տեղեկագր</w:t>
      </w:r>
      <w:r w:rsidR="009A73D5" w:rsidRPr="0036641C">
        <w:rPr>
          <w:rFonts w:ascii="GHEA Grapalat" w:hAnsi="GHEA Grapalat" w:cs="Sylfaen"/>
          <w:sz w:val="20"/>
          <w:lang w:val="hy-AM"/>
        </w:rPr>
        <w:t xml:space="preserve">ի (այսուհետ` տեղեկագիր) </w:t>
      </w:r>
      <w:r w:rsidR="001C76F7" w:rsidRPr="0036641C">
        <w:rPr>
          <w:rFonts w:ascii="GHEA Grapalat" w:hAnsi="GHEA Grapalat"/>
          <w:lang w:val="hy-AM"/>
        </w:rPr>
        <w:t>«</w:t>
      </w:r>
      <w:r w:rsidR="00051B7F" w:rsidRPr="0036641C">
        <w:rPr>
          <w:rFonts w:ascii="GHEA Grapalat" w:hAnsi="GHEA Grapalat" w:cs="Sylfaen"/>
          <w:sz w:val="20"/>
          <w:lang w:val="hy-AM"/>
        </w:rPr>
        <w:t>Գնումների հայտարարություններ</w:t>
      </w:r>
      <w:r w:rsidR="001C76F7" w:rsidRPr="0036641C">
        <w:rPr>
          <w:rFonts w:ascii="GHEA Grapalat" w:hAnsi="GHEA Grapalat"/>
          <w:lang w:val="hy-AM"/>
        </w:rPr>
        <w:t>»</w:t>
      </w:r>
      <w:r w:rsidR="00051B7F" w:rsidRPr="0036641C">
        <w:rPr>
          <w:rFonts w:ascii="GHEA Grapalat" w:hAnsi="GHEA Grapalat" w:cs="Sylfaen"/>
          <w:sz w:val="20"/>
          <w:lang w:val="hy-AM"/>
        </w:rPr>
        <w:t xml:space="preserve"> բաժնի </w:t>
      </w:r>
      <w:r w:rsidR="001C76F7" w:rsidRPr="0036641C">
        <w:rPr>
          <w:rFonts w:ascii="GHEA Grapalat" w:hAnsi="GHEA Grapalat"/>
          <w:lang w:val="hy-AM"/>
        </w:rPr>
        <w:t>«</w:t>
      </w:r>
      <w:r w:rsidR="00051B7F" w:rsidRPr="0036641C">
        <w:rPr>
          <w:rFonts w:ascii="GHEA Grapalat" w:hAnsi="GHEA Grapalat" w:cs="Sylfaen"/>
          <w:sz w:val="20"/>
          <w:lang w:val="hy-AM"/>
        </w:rPr>
        <w:t>Հրավերների պարզաբանումների վերաբերյալ հայտարարություններ</w:t>
      </w:r>
      <w:r w:rsidR="001C76F7" w:rsidRPr="0036641C">
        <w:rPr>
          <w:rFonts w:ascii="GHEA Grapalat" w:hAnsi="GHEA Grapalat"/>
          <w:lang w:val="hy-AM"/>
        </w:rPr>
        <w:t>»</w:t>
      </w:r>
      <w:r w:rsidR="00051B7F" w:rsidRPr="0036641C">
        <w:rPr>
          <w:rFonts w:ascii="GHEA Grapalat" w:hAnsi="GHEA Grapalat" w:cs="Sylfaen"/>
          <w:sz w:val="20"/>
          <w:lang w:val="hy-AM"/>
        </w:rPr>
        <w:t xml:space="preserve"> ենթաբա</w:t>
      </w:r>
      <w:r w:rsidR="009A73D5" w:rsidRPr="0036641C">
        <w:rPr>
          <w:rFonts w:ascii="GHEA Grapalat" w:hAnsi="GHEA Grapalat" w:cs="Sylfaen"/>
          <w:sz w:val="20"/>
          <w:lang w:val="hy-AM"/>
        </w:rPr>
        <w:t>բաժնում</w:t>
      </w:r>
      <w:r w:rsidR="00781688" w:rsidRPr="0036641C">
        <w:rPr>
          <w:rFonts w:ascii="GHEA Grapalat" w:hAnsi="GHEA Grapalat" w:cs="Sylfaen"/>
          <w:sz w:val="20"/>
          <w:lang w:val="hy-AM"/>
        </w:rPr>
        <w:t>`</w:t>
      </w:r>
      <w:r w:rsidR="009A73D5" w:rsidRPr="0036641C">
        <w:rPr>
          <w:rFonts w:ascii="GHEA Grapalat" w:hAnsi="GHEA Grapalat" w:cs="Sylfaen"/>
          <w:sz w:val="20"/>
          <w:lang w:val="hy-AM"/>
        </w:rPr>
        <w:t xml:space="preserve"> </w:t>
      </w:r>
      <w:r w:rsidRPr="0036641C">
        <w:rPr>
          <w:rFonts w:ascii="GHEA Grapalat" w:hAnsi="GHEA Grapalat" w:cs="Sylfaen"/>
          <w:sz w:val="20"/>
          <w:lang w:val="hy-AM"/>
        </w:rPr>
        <w:t>առանց</w:t>
      </w:r>
      <w:r w:rsidRPr="0036641C">
        <w:rPr>
          <w:rFonts w:ascii="GHEA Grapalat" w:hAnsi="GHEA Grapalat" w:cs="Arial"/>
          <w:sz w:val="20"/>
          <w:lang w:val="hy-AM"/>
        </w:rPr>
        <w:t xml:space="preserve"> </w:t>
      </w:r>
      <w:r w:rsidRPr="0036641C">
        <w:rPr>
          <w:rFonts w:ascii="GHEA Grapalat" w:hAnsi="GHEA Grapalat" w:cs="Sylfaen"/>
          <w:sz w:val="20"/>
          <w:lang w:val="hy-AM"/>
        </w:rPr>
        <w:t>նշելու</w:t>
      </w:r>
      <w:r w:rsidRPr="0036641C">
        <w:rPr>
          <w:rFonts w:ascii="GHEA Grapalat" w:hAnsi="GHEA Grapalat" w:cs="Arial"/>
          <w:sz w:val="20"/>
          <w:lang w:val="hy-AM"/>
        </w:rPr>
        <w:t xml:space="preserve"> </w:t>
      </w:r>
      <w:r w:rsidRPr="0036641C">
        <w:rPr>
          <w:rFonts w:ascii="GHEA Grapalat" w:hAnsi="GHEA Grapalat" w:cs="Sylfaen"/>
          <w:sz w:val="20"/>
          <w:lang w:val="hy-AM"/>
        </w:rPr>
        <w:t>հարցումը</w:t>
      </w:r>
      <w:r w:rsidRPr="0036641C">
        <w:rPr>
          <w:rFonts w:ascii="GHEA Grapalat" w:hAnsi="GHEA Grapalat" w:cs="Arial"/>
          <w:sz w:val="20"/>
          <w:lang w:val="hy-AM"/>
        </w:rPr>
        <w:t xml:space="preserve"> </w:t>
      </w:r>
      <w:r w:rsidRPr="0036641C">
        <w:rPr>
          <w:rFonts w:ascii="GHEA Grapalat" w:hAnsi="GHEA Grapalat" w:cs="Sylfaen"/>
          <w:sz w:val="20"/>
          <w:lang w:val="hy-AM"/>
        </w:rPr>
        <w:t>կատարած</w:t>
      </w:r>
      <w:r w:rsidRPr="0036641C">
        <w:rPr>
          <w:rFonts w:ascii="GHEA Grapalat" w:hAnsi="GHEA Grapalat" w:cs="Arial"/>
          <w:sz w:val="20"/>
          <w:lang w:val="hy-AM"/>
        </w:rPr>
        <w:t xml:space="preserve"> </w:t>
      </w:r>
      <w:r w:rsidR="00051B7F" w:rsidRPr="0036641C">
        <w:rPr>
          <w:rFonts w:ascii="GHEA Grapalat" w:hAnsi="GHEA Grapalat" w:cs="Arial"/>
          <w:sz w:val="20"/>
          <w:lang w:val="hy-AM"/>
        </w:rPr>
        <w:t>մ</w:t>
      </w:r>
      <w:r w:rsidRPr="0036641C">
        <w:rPr>
          <w:rFonts w:ascii="GHEA Grapalat" w:hAnsi="GHEA Grapalat" w:cs="Sylfaen"/>
          <w:sz w:val="20"/>
          <w:lang w:val="hy-AM"/>
        </w:rPr>
        <w:t>ասնակցի</w:t>
      </w:r>
      <w:r w:rsidRPr="0036641C">
        <w:rPr>
          <w:rFonts w:ascii="GHEA Grapalat" w:hAnsi="GHEA Grapalat" w:cs="Arial"/>
          <w:sz w:val="20"/>
          <w:lang w:val="hy-AM"/>
        </w:rPr>
        <w:t xml:space="preserve"> </w:t>
      </w:r>
      <w:r w:rsidRPr="0036641C">
        <w:rPr>
          <w:rFonts w:ascii="GHEA Grapalat" w:hAnsi="GHEA Grapalat" w:cs="Sylfaen"/>
          <w:sz w:val="20"/>
          <w:lang w:val="hy-AM"/>
        </w:rPr>
        <w:t>տվյալները</w:t>
      </w:r>
      <w:r w:rsidR="004D5671" w:rsidRPr="0036641C">
        <w:rPr>
          <w:rFonts w:ascii="GHEA Grapalat" w:hAnsi="GHEA Grapalat" w:cs="Tahoma"/>
          <w:sz w:val="20"/>
          <w:lang w:val="hy-AM"/>
        </w:rPr>
        <w:t>։</w:t>
      </w:r>
      <w:r w:rsidR="00A93710" w:rsidRPr="0036641C">
        <w:rPr>
          <w:rFonts w:ascii="GHEA Grapalat" w:hAnsi="GHEA Grapalat" w:cs="Tahoma"/>
          <w:sz w:val="20"/>
          <w:lang w:val="hy-AM"/>
        </w:rPr>
        <w:t xml:space="preserve"> </w:t>
      </w:r>
    </w:p>
    <w:p w14:paraId="700828CF" w14:textId="77777777"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 xml:space="preserve">3.3 </w:t>
      </w:r>
      <w:r w:rsidRPr="0036641C">
        <w:rPr>
          <w:rFonts w:ascii="GHEA Grapalat" w:hAnsi="GHEA Grapalat" w:cs="Sylfaen"/>
          <w:sz w:val="20"/>
          <w:lang w:val="hy-AM"/>
        </w:rPr>
        <w:t>Պարզաբանում</w:t>
      </w:r>
      <w:r w:rsidRPr="0036641C">
        <w:rPr>
          <w:rFonts w:ascii="GHEA Grapalat" w:hAnsi="GHEA Grapalat" w:cs="Arial Unicode"/>
          <w:sz w:val="20"/>
          <w:lang w:val="hy-AM"/>
        </w:rPr>
        <w:t xml:space="preserve"> </w:t>
      </w:r>
      <w:r w:rsidRPr="0036641C">
        <w:rPr>
          <w:rFonts w:ascii="GHEA Grapalat" w:hAnsi="GHEA Grapalat" w:cs="Sylfaen"/>
          <w:sz w:val="20"/>
          <w:lang w:val="hy-AM"/>
        </w:rPr>
        <w:t>չի</w:t>
      </w:r>
      <w:r w:rsidRPr="0036641C">
        <w:rPr>
          <w:rFonts w:ascii="GHEA Grapalat" w:hAnsi="GHEA Grapalat" w:cs="Arial Unicode"/>
          <w:sz w:val="20"/>
          <w:lang w:val="hy-AM"/>
        </w:rPr>
        <w:t xml:space="preserve"> </w:t>
      </w:r>
      <w:r w:rsidRPr="0036641C">
        <w:rPr>
          <w:rFonts w:ascii="GHEA Grapalat" w:hAnsi="GHEA Grapalat" w:cs="Sylfaen"/>
          <w:sz w:val="20"/>
          <w:lang w:val="hy-AM"/>
        </w:rPr>
        <w:t>տրամադրվում</w:t>
      </w:r>
      <w:r w:rsidRPr="0036641C">
        <w:rPr>
          <w:rFonts w:ascii="GHEA Grapalat" w:hAnsi="GHEA Grapalat" w:cs="Arial Unicode"/>
          <w:sz w:val="20"/>
          <w:lang w:val="hy-AM"/>
        </w:rPr>
        <w:t xml:space="preserve">, </w:t>
      </w:r>
      <w:r w:rsidRPr="0036641C">
        <w:rPr>
          <w:rFonts w:ascii="GHEA Grapalat" w:hAnsi="GHEA Grapalat" w:cs="Sylfaen"/>
          <w:sz w:val="20"/>
          <w:lang w:val="hy-AM"/>
        </w:rPr>
        <w:t>եթե</w:t>
      </w:r>
      <w:r w:rsidRPr="0036641C">
        <w:rPr>
          <w:rFonts w:ascii="GHEA Grapalat" w:hAnsi="GHEA Grapalat" w:cs="Arial Unicode"/>
          <w:sz w:val="20"/>
          <w:lang w:val="hy-AM"/>
        </w:rPr>
        <w:t xml:space="preserve"> </w:t>
      </w:r>
      <w:r w:rsidRPr="0036641C">
        <w:rPr>
          <w:rFonts w:ascii="GHEA Grapalat" w:hAnsi="GHEA Grapalat" w:cs="Sylfaen"/>
          <w:sz w:val="20"/>
          <w:lang w:val="hy-AM"/>
        </w:rPr>
        <w:t>հարցումը</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սույն</w:t>
      </w:r>
      <w:r w:rsidRPr="0036641C">
        <w:rPr>
          <w:rFonts w:ascii="GHEA Grapalat" w:hAnsi="GHEA Grapalat" w:cs="Arial Unicode"/>
          <w:sz w:val="20"/>
          <w:lang w:val="hy-AM"/>
        </w:rPr>
        <w:t xml:space="preserve"> </w:t>
      </w:r>
      <w:r w:rsidRPr="0036641C">
        <w:rPr>
          <w:rFonts w:ascii="GHEA Grapalat" w:hAnsi="GHEA Grapalat" w:cs="Sylfaen"/>
          <w:sz w:val="20"/>
          <w:lang w:val="hy-AM"/>
        </w:rPr>
        <w:t>բաժնով</w:t>
      </w:r>
      <w:r w:rsidRPr="0036641C">
        <w:rPr>
          <w:rFonts w:ascii="GHEA Grapalat" w:hAnsi="GHEA Grapalat" w:cs="Arial Unicode"/>
          <w:sz w:val="20"/>
          <w:lang w:val="hy-AM"/>
        </w:rPr>
        <w:t xml:space="preserve"> </w:t>
      </w:r>
      <w:r w:rsidRPr="0036641C">
        <w:rPr>
          <w:rFonts w:ascii="GHEA Grapalat" w:hAnsi="GHEA Grapalat" w:cs="Sylfaen"/>
          <w:sz w:val="20"/>
          <w:lang w:val="hy-AM"/>
        </w:rPr>
        <w:t>սահմանված</w:t>
      </w:r>
      <w:r w:rsidRPr="0036641C">
        <w:rPr>
          <w:rFonts w:ascii="GHEA Grapalat" w:hAnsi="GHEA Grapalat" w:cs="Arial Unicode"/>
          <w:sz w:val="20"/>
          <w:lang w:val="hy-AM"/>
        </w:rPr>
        <w:t xml:space="preserve"> </w:t>
      </w:r>
      <w:r w:rsidRPr="0036641C">
        <w:rPr>
          <w:rFonts w:ascii="GHEA Grapalat" w:hAnsi="GHEA Grapalat" w:cs="Sylfaen"/>
          <w:sz w:val="20"/>
          <w:lang w:val="hy-AM"/>
        </w:rPr>
        <w:t>ժամկետի</w:t>
      </w:r>
      <w:r w:rsidRPr="0036641C">
        <w:rPr>
          <w:rFonts w:ascii="GHEA Grapalat" w:hAnsi="GHEA Grapalat" w:cs="Arial Unicode"/>
          <w:sz w:val="20"/>
          <w:lang w:val="hy-AM"/>
        </w:rPr>
        <w:t xml:space="preserve"> </w:t>
      </w:r>
      <w:r w:rsidRPr="0036641C">
        <w:rPr>
          <w:rFonts w:ascii="GHEA Grapalat" w:hAnsi="GHEA Grapalat" w:cs="Sylfaen"/>
          <w:sz w:val="20"/>
          <w:lang w:val="hy-AM"/>
        </w:rPr>
        <w:t>խախտմամբ</w:t>
      </w:r>
      <w:r w:rsidRPr="0036641C">
        <w:rPr>
          <w:rFonts w:ascii="GHEA Grapalat" w:hAnsi="GHEA Grapalat" w:cs="Arial Unicode"/>
          <w:sz w:val="20"/>
          <w:lang w:val="hy-AM"/>
        </w:rPr>
        <w:t xml:space="preserve">, </w:t>
      </w:r>
      <w:r w:rsidRPr="0036641C">
        <w:rPr>
          <w:rFonts w:ascii="GHEA Grapalat" w:hAnsi="GHEA Grapalat" w:cs="Sylfaen"/>
          <w:sz w:val="20"/>
          <w:lang w:val="hy-AM"/>
        </w:rPr>
        <w:t>ինչպես</w:t>
      </w:r>
      <w:r w:rsidRPr="0036641C">
        <w:rPr>
          <w:rFonts w:ascii="GHEA Grapalat" w:hAnsi="GHEA Grapalat" w:cs="Arial Unicode"/>
          <w:sz w:val="20"/>
          <w:lang w:val="hy-AM"/>
        </w:rPr>
        <w:t xml:space="preserve"> </w:t>
      </w:r>
      <w:r w:rsidRPr="0036641C">
        <w:rPr>
          <w:rFonts w:ascii="GHEA Grapalat" w:hAnsi="GHEA Grapalat" w:cs="Sylfaen"/>
          <w:sz w:val="20"/>
          <w:lang w:val="hy-AM"/>
        </w:rPr>
        <w:t>նաև</w:t>
      </w:r>
      <w:r w:rsidRPr="0036641C">
        <w:rPr>
          <w:rFonts w:ascii="GHEA Grapalat" w:hAnsi="GHEA Grapalat" w:cs="Arial Unicode"/>
          <w:sz w:val="20"/>
          <w:lang w:val="hy-AM"/>
        </w:rPr>
        <w:t xml:space="preserve">, </w:t>
      </w:r>
      <w:r w:rsidRPr="0036641C">
        <w:rPr>
          <w:rFonts w:ascii="GHEA Grapalat" w:hAnsi="GHEA Grapalat" w:cs="Sylfaen"/>
          <w:sz w:val="20"/>
          <w:lang w:val="hy-AM"/>
        </w:rPr>
        <w:t>եթե</w:t>
      </w:r>
      <w:r w:rsidRPr="0036641C">
        <w:rPr>
          <w:rFonts w:ascii="GHEA Grapalat" w:hAnsi="GHEA Grapalat" w:cs="Arial Unicode"/>
          <w:sz w:val="20"/>
          <w:lang w:val="hy-AM"/>
        </w:rPr>
        <w:t xml:space="preserve"> </w:t>
      </w:r>
      <w:r w:rsidRPr="0036641C">
        <w:rPr>
          <w:rFonts w:ascii="GHEA Grapalat" w:hAnsi="GHEA Grapalat" w:cs="Sylfaen"/>
          <w:sz w:val="20"/>
          <w:lang w:val="hy-AM"/>
        </w:rPr>
        <w:t>հարցումը</w:t>
      </w:r>
      <w:r w:rsidRPr="0036641C">
        <w:rPr>
          <w:rFonts w:ascii="GHEA Grapalat" w:hAnsi="GHEA Grapalat" w:cs="Arial Unicode"/>
          <w:sz w:val="20"/>
          <w:lang w:val="hy-AM"/>
        </w:rPr>
        <w:t xml:space="preserve"> </w:t>
      </w:r>
      <w:r w:rsidRPr="0036641C">
        <w:rPr>
          <w:rFonts w:ascii="GHEA Grapalat" w:hAnsi="GHEA Grapalat" w:cs="Sylfaen"/>
          <w:sz w:val="20"/>
          <w:lang w:val="hy-AM"/>
        </w:rPr>
        <w:t>դուրս</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009A73D5" w:rsidRPr="0036641C">
        <w:rPr>
          <w:rFonts w:ascii="GHEA Grapalat" w:hAnsi="GHEA Grapalat" w:cs="Arial Unicode"/>
          <w:sz w:val="20"/>
          <w:lang w:val="hy-AM"/>
        </w:rPr>
        <w:t xml:space="preserve">սույն </w:t>
      </w:r>
      <w:r w:rsidRPr="0036641C">
        <w:rPr>
          <w:rFonts w:ascii="GHEA Grapalat" w:hAnsi="GHEA Grapalat" w:cs="Sylfaen"/>
          <w:sz w:val="20"/>
          <w:lang w:val="hy-AM"/>
        </w:rPr>
        <w:t>հրավերի</w:t>
      </w:r>
      <w:r w:rsidRPr="0036641C">
        <w:rPr>
          <w:rFonts w:ascii="GHEA Grapalat" w:hAnsi="GHEA Grapalat" w:cs="Arial Unicode"/>
          <w:sz w:val="20"/>
          <w:lang w:val="hy-AM"/>
        </w:rPr>
        <w:t xml:space="preserve"> </w:t>
      </w:r>
      <w:r w:rsidRPr="0036641C">
        <w:rPr>
          <w:rFonts w:ascii="GHEA Grapalat" w:hAnsi="GHEA Grapalat" w:cs="Sylfaen"/>
          <w:sz w:val="20"/>
          <w:lang w:val="hy-AM"/>
        </w:rPr>
        <w:t>բովանդակության</w:t>
      </w:r>
      <w:r w:rsidRPr="0036641C">
        <w:rPr>
          <w:rFonts w:ascii="GHEA Grapalat" w:hAnsi="GHEA Grapalat" w:cs="Arial Unicode"/>
          <w:sz w:val="20"/>
          <w:lang w:val="hy-AM"/>
        </w:rPr>
        <w:t xml:space="preserve"> </w:t>
      </w:r>
      <w:r w:rsidRPr="0036641C">
        <w:rPr>
          <w:rFonts w:ascii="GHEA Grapalat" w:hAnsi="GHEA Grapalat" w:cs="Sylfaen"/>
          <w:sz w:val="20"/>
          <w:lang w:val="hy-AM"/>
        </w:rPr>
        <w:t>շրջանակից</w:t>
      </w:r>
      <w:r w:rsidR="005A16C6" w:rsidRPr="0036641C">
        <w:rPr>
          <w:rFonts w:ascii="GHEA Grapalat" w:hAnsi="GHEA Grapalat" w:cs="Sylfaen"/>
          <w:sz w:val="20"/>
          <w:lang w:val="hy-AM"/>
        </w:rPr>
        <w:t xml:space="preserve"> կամ եթե հարցումը վերաբերում է վերջինիս կողմից առաջարկվելիք </w:t>
      </w:r>
      <w:r w:rsidR="00ED4CB2" w:rsidRPr="0036641C">
        <w:rPr>
          <w:rFonts w:ascii="GHEA Grapalat" w:hAnsi="GHEA Grapalat" w:cs="Sylfaen"/>
          <w:sz w:val="20"/>
          <w:lang w:val="hy-AM"/>
        </w:rPr>
        <w:t xml:space="preserve">սարքերի և սարքավորումների </w:t>
      </w:r>
      <w:r w:rsidR="005A16C6" w:rsidRPr="0036641C">
        <w:rPr>
          <w:rFonts w:ascii="GHEA Grapalat" w:hAnsi="GHEA Grapalat" w:cs="Sylfaen"/>
          <w:sz w:val="20"/>
          <w:lang w:val="hy-AM"/>
        </w:rPr>
        <w:t>տեխնիկական բնութագրերի` սույն հրավերով նախատեսված տեխնիկական բնութագրերին համարժեքության համա</w:t>
      </w:r>
      <w:r w:rsidR="005A16C6" w:rsidRPr="0036641C">
        <w:rPr>
          <w:rFonts w:ascii="GHEA Grapalat" w:hAnsi="GHEA Grapalat" w:cs="Sylfaen"/>
          <w:sz w:val="20"/>
          <w:lang w:val="hy-AM"/>
        </w:rPr>
        <w:softHyphen/>
        <w:t>պատասխանությանը</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00A4729F" w:rsidRPr="0036641C">
        <w:rPr>
          <w:rFonts w:ascii="GHEA Grapalat" w:hAnsi="GHEA Grapalat"/>
          <w:sz w:val="20"/>
          <w:szCs w:val="20"/>
          <w:lang w:val="hy-AM"/>
        </w:rPr>
        <w:t xml:space="preserve">Ընդ որում, </w:t>
      </w:r>
      <w:r w:rsidR="00051B7F" w:rsidRPr="0036641C">
        <w:rPr>
          <w:rFonts w:ascii="GHEA Grapalat" w:hAnsi="GHEA Grapalat"/>
          <w:sz w:val="20"/>
          <w:szCs w:val="20"/>
          <w:lang w:val="hy-AM"/>
        </w:rPr>
        <w:t>մ</w:t>
      </w:r>
      <w:r w:rsidR="00A4729F" w:rsidRPr="0036641C">
        <w:rPr>
          <w:rFonts w:ascii="GHEA Grapalat" w:hAnsi="GHEA Grapalat"/>
          <w:sz w:val="20"/>
          <w:szCs w:val="20"/>
          <w:lang w:val="hy-AM"/>
        </w:rPr>
        <w:t xml:space="preserve">ասնակիցը գրավոր ծանուցվում է պարզաբանում չտրամադրելու հիմքերի մասին` </w:t>
      </w:r>
      <w:r w:rsidR="00A4729F" w:rsidRPr="0036641C">
        <w:rPr>
          <w:rFonts w:ascii="GHEA Grapalat" w:hAnsi="GHEA Grapalat" w:cs="Sylfaen"/>
          <w:sz w:val="20"/>
          <w:szCs w:val="20"/>
          <w:lang w:val="hy-AM"/>
        </w:rPr>
        <w:t>հարցումը</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ստանալու</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օրվան</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հաջորդող</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երկու օրացուցային</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օրվա</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ընթացքում</w:t>
      </w:r>
      <w:r w:rsidR="00A4729F" w:rsidRPr="0036641C">
        <w:rPr>
          <w:rFonts w:ascii="GHEA Grapalat" w:hAnsi="GHEA Grapalat"/>
          <w:sz w:val="20"/>
          <w:szCs w:val="20"/>
          <w:lang w:val="hy-AM"/>
        </w:rPr>
        <w:t>:</w:t>
      </w:r>
    </w:p>
    <w:p w14:paraId="04128ADC" w14:textId="690F4385"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 xml:space="preserve">3.4 </w:t>
      </w:r>
      <w:r w:rsidRPr="0036641C">
        <w:rPr>
          <w:rFonts w:ascii="GHEA Grapalat" w:hAnsi="GHEA Grapalat" w:cs="Sylfaen"/>
          <w:sz w:val="20"/>
          <w:lang w:val="hy-AM"/>
        </w:rPr>
        <w:t>Հայտերի</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ներկայացման</w:t>
      </w:r>
      <w:r w:rsidRPr="0036641C">
        <w:rPr>
          <w:rFonts w:ascii="GHEA Grapalat" w:hAnsi="GHEA Grapalat" w:cs="Arial Unicode"/>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լրանալուց</w:t>
      </w:r>
      <w:r w:rsidRPr="0036641C">
        <w:rPr>
          <w:rFonts w:ascii="GHEA Grapalat" w:hAnsi="GHEA Grapalat" w:cs="Arial Unicode"/>
          <w:sz w:val="20"/>
          <w:lang w:val="hy-AM"/>
        </w:rPr>
        <w:t xml:space="preserve"> </w:t>
      </w:r>
      <w:r w:rsidRPr="0036641C">
        <w:rPr>
          <w:rFonts w:ascii="GHEA Grapalat" w:hAnsi="GHEA Grapalat" w:cs="Sylfaen"/>
          <w:sz w:val="20"/>
          <w:lang w:val="hy-AM"/>
        </w:rPr>
        <w:t>առնվազն</w:t>
      </w:r>
      <w:r w:rsidRPr="0036641C">
        <w:rPr>
          <w:rFonts w:ascii="GHEA Grapalat" w:hAnsi="GHEA Grapalat" w:cs="Arial Unicode"/>
          <w:sz w:val="20"/>
          <w:lang w:val="hy-AM"/>
        </w:rPr>
        <w:t xml:space="preserve"> </w:t>
      </w:r>
      <w:r w:rsidRPr="0036641C">
        <w:rPr>
          <w:rFonts w:ascii="GHEA Grapalat" w:hAnsi="GHEA Grapalat" w:cs="Sylfaen"/>
          <w:sz w:val="20"/>
          <w:lang w:val="hy-AM"/>
        </w:rPr>
        <w:t>հինգ</w:t>
      </w:r>
      <w:r w:rsidRPr="0036641C">
        <w:rPr>
          <w:rFonts w:ascii="GHEA Grapalat" w:hAnsi="GHEA Grapalat" w:cs="Arial Unicode"/>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Unicode"/>
          <w:sz w:val="20"/>
          <w:lang w:val="hy-AM"/>
        </w:rPr>
        <w:t xml:space="preserve"> </w:t>
      </w:r>
      <w:r w:rsidRPr="0036641C">
        <w:rPr>
          <w:rFonts w:ascii="GHEA Grapalat" w:hAnsi="GHEA Grapalat" w:cs="Sylfaen"/>
          <w:sz w:val="20"/>
          <w:lang w:val="hy-AM"/>
        </w:rPr>
        <w:t>օր</w:t>
      </w:r>
      <w:r w:rsidRPr="0036641C">
        <w:rPr>
          <w:rFonts w:ascii="GHEA Grapalat" w:hAnsi="GHEA Grapalat" w:cs="Arial Unicode"/>
          <w:sz w:val="20"/>
          <w:lang w:val="hy-AM"/>
        </w:rPr>
        <w:t xml:space="preserve"> </w:t>
      </w:r>
      <w:r w:rsidRPr="0036641C">
        <w:rPr>
          <w:rFonts w:ascii="GHEA Grapalat" w:hAnsi="GHEA Grapalat" w:cs="Sylfaen"/>
          <w:sz w:val="20"/>
          <w:lang w:val="hy-AM"/>
        </w:rPr>
        <w:t>առաջ</w:t>
      </w:r>
      <w:r w:rsidRPr="0036641C">
        <w:rPr>
          <w:rFonts w:ascii="GHEA Grapalat" w:hAnsi="GHEA Grapalat" w:cs="Arial Unicode"/>
          <w:sz w:val="20"/>
          <w:lang w:val="hy-AM"/>
        </w:rPr>
        <w:t xml:space="preserve"> </w:t>
      </w:r>
      <w:r w:rsidRPr="0036641C">
        <w:rPr>
          <w:rFonts w:ascii="GHEA Grapalat" w:hAnsi="GHEA Grapalat" w:cs="Sylfaen"/>
          <w:sz w:val="20"/>
          <w:lang w:val="hy-AM"/>
        </w:rPr>
        <w:t>հրավերում</w:t>
      </w:r>
      <w:r w:rsidRPr="0036641C">
        <w:rPr>
          <w:rFonts w:ascii="GHEA Grapalat" w:hAnsi="GHEA Grapalat" w:cs="Arial Unicode"/>
          <w:sz w:val="20"/>
          <w:lang w:val="hy-AM"/>
        </w:rPr>
        <w:t xml:space="preserve"> </w:t>
      </w:r>
      <w:r w:rsidRPr="0036641C">
        <w:rPr>
          <w:rFonts w:ascii="GHEA Grapalat" w:hAnsi="GHEA Grapalat" w:cs="Sylfaen"/>
          <w:sz w:val="20"/>
          <w:lang w:val="hy-AM"/>
        </w:rPr>
        <w:t>կարող</w:t>
      </w:r>
      <w:r w:rsidRPr="0036641C">
        <w:rPr>
          <w:rFonts w:ascii="GHEA Grapalat" w:hAnsi="GHEA Grapalat" w:cs="Arial Unicode"/>
          <w:sz w:val="20"/>
          <w:lang w:val="hy-AM"/>
        </w:rPr>
        <w:t xml:space="preserve"> </w:t>
      </w:r>
      <w:r w:rsidRPr="0036641C">
        <w:rPr>
          <w:rFonts w:ascii="GHEA Grapalat" w:hAnsi="GHEA Grapalat" w:cs="Sylfaen"/>
          <w:sz w:val="20"/>
          <w:lang w:val="hy-AM"/>
        </w:rPr>
        <w:t>են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օրվան</w:t>
      </w:r>
      <w:r w:rsidRPr="0036641C">
        <w:rPr>
          <w:rFonts w:ascii="GHEA Grapalat" w:hAnsi="GHEA Grapalat" w:cs="Arial Unicode"/>
          <w:sz w:val="20"/>
          <w:lang w:val="hy-AM"/>
        </w:rPr>
        <w:t xml:space="preserve"> </w:t>
      </w:r>
      <w:r w:rsidRPr="0036641C">
        <w:rPr>
          <w:rFonts w:ascii="GHEA Grapalat" w:hAnsi="GHEA Grapalat" w:cs="Sylfaen"/>
          <w:sz w:val="20"/>
          <w:lang w:val="hy-AM"/>
        </w:rPr>
        <w:t>հաջորդող</w:t>
      </w:r>
      <w:r w:rsidRPr="0036641C">
        <w:rPr>
          <w:rFonts w:ascii="GHEA Grapalat" w:hAnsi="GHEA Grapalat" w:cs="Arial Unicode"/>
          <w:sz w:val="20"/>
          <w:lang w:val="hy-AM"/>
        </w:rPr>
        <w:t xml:space="preserve"> </w:t>
      </w:r>
      <w:r w:rsidRPr="0036641C">
        <w:rPr>
          <w:rFonts w:ascii="GHEA Grapalat" w:hAnsi="GHEA Grapalat" w:cs="Sylfaen"/>
          <w:sz w:val="20"/>
          <w:lang w:val="hy-AM"/>
        </w:rPr>
        <w:t>երեք</w:t>
      </w:r>
      <w:r w:rsidRPr="0036641C">
        <w:rPr>
          <w:rFonts w:ascii="GHEA Grapalat" w:hAnsi="GHEA Grapalat" w:cs="Arial Unicode"/>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Unicode"/>
          <w:sz w:val="20"/>
          <w:lang w:val="hy-AM"/>
        </w:rPr>
        <w:t xml:space="preserve"> </w:t>
      </w:r>
      <w:r w:rsidRPr="0036641C">
        <w:rPr>
          <w:rFonts w:ascii="GHEA Grapalat" w:hAnsi="GHEA Grapalat" w:cs="Sylfaen"/>
          <w:sz w:val="20"/>
          <w:lang w:val="hy-AM"/>
        </w:rPr>
        <w:t>օրվա</w:t>
      </w:r>
      <w:r w:rsidRPr="0036641C">
        <w:rPr>
          <w:rFonts w:ascii="GHEA Grapalat" w:hAnsi="GHEA Grapalat" w:cs="Arial Unicode"/>
          <w:sz w:val="20"/>
          <w:lang w:val="hy-AM"/>
        </w:rPr>
        <w:t xml:space="preserve"> </w:t>
      </w:r>
      <w:r w:rsidRPr="0036641C">
        <w:rPr>
          <w:rFonts w:ascii="GHEA Grapalat" w:hAnsi="GHEA Grapalat" w:cs="Sylfaen"/>
          <w:sz w:val="20"/>
          <w:lang w:val="hy-AM"/>
        </w:rPr>
        <w:t>ընթացքում</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և</w:t>
      </w:r>
      <w:r w:rsidRPr="0036641C">
        <w:rPr>
          <w:rFonts w:ascii="GHEA Grapalat" w:hAnsi="GHEA Grapalat" w:cs="Arial Unicode"/>
          <w:sz w:val="20"/>
          <w:lang w:val="hy-AM"/>
        </w:rPr>
        <w:t xml:space="preserve"> </w:t>
      </w:r>
      <w:r w:rsidRPr="0036641C">
        <w:rPr>
          <w:rFonts w:ascii="GHEA Grapalat" w:hAnsi="GHEA Grapalat" w:cs="Sylfaen"/>
          <w:sz w:val="20"/>
          <w:lang w:val="hy-AM"/>
        </w:rPr>
        <w:t>դրանք</w:t>
      </w:r>
      <w:r w:rsidRPr="0036641C">
        <w:rPr>
          <w:rFonts w:ascii="GHEA Grapalat" w:hAnsi="GHEA Grapalat" w:cs="Arial Unicode"/>
          <w:sz w:val="20"/>
          <w:lang w:val="hy-AM"/>
        </w:rPr>
        <w:t xml:space="preserve"> </w:t>
      </w:r>
      <w:r w:rsidRPr="0036641C">
        <w:rPr>
          <w:rFonts w:ascii="GHEA Grapalat" w:hAnsi="GHEA Grapalat" w:cs="Sylfaen"/>
          <w:sz w:val="20"/>
          <w:lang w:val="hy-AM"/>
        </w:rPr>
        <w:t>տրամադրելու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պայմանների</w:t>
      </w:r>
      <w:r w:rsidRPr="0036641C">
        <w:rPr>
          <w:rFonts w:ascii="GHEA Grapalat" w:hAnsi="GHEA Grapalat" w:cs="Arial Unicode"/>
          <w:sz w:val="20"/>
          <w:lang w:val="hy-AM"/>
        </w:rPr>
        <w:t xml:space="preserve"> </w:t>
      </w:r>
      <w:r w:rsidRPr="0036641C">
        <w:rPr>
          <w:rFonts w:ascii="GHEA Grapalat" w:hAnsi="GHEA Grapalat" w:cs="Sylfaen"/>
          <w:sz w:val="20"/>
          <w:lang w:val="hy-AM"/>
        </w:rPr>
        <w:t>մասին</w:t>
      </w:r>
      <w:r w:rsidRPr="0036641C">
        <w:rPr>
          <w:rFonts w:ascii="GHEA Grapalat" w:hAnsi="GHEA Grapalat" w:cs="Arial Unicode"/>
          <w:sz w:val="20"/>
          <w:lang w:val="hy-AM"/>
        </w:rPr>
        <w:t xml:space="preserve"> </w:t>
      </w:r>
      <w:r w:rsidRPr="0036641C">
        <w:rPr>
          <w:rFonts w:ascii="GHEA Grapalat" w:hAnsi="GHEA Grapalat" w:cs="Sylfaen"/>
          <w:sz w:val="20"/>
          <w:lang w:val="hy-AM"/>
        </w:rPr>
        <w:t>հայտարարություն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հրապարակվում</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համակարգում և </w:t>
      </w:r>
      <w:r w:rsidRPr="0036641C">
        <w:rPr>
          <w:rFonts w:ascii="GHEA Grapalat" w:hAnsi="GHEA Grapalat" w:cs="Sylfaen"/>
          <w:sz w:val="20"/>
          <w:lang w:val="hy-AM"/>
        </w:rPr>
        <w:t>տեղեկագրում</w:t>
      </w:r>
      <w:r w:rsidR="004D5671" w:rsidRPr="0036641C">
        <w:rPr>
          <w:rFonts w:ascii="GHEA Grapalat" w:hAnsi="GHEA Grapalat" w:cs="Tahoma"/>
          <w:sz w:val="20"/>
          <w:lang w:val="hy-AM"/>
        </w:rPr>
        <w:t>։</w:t>
      </w:r>
    </w:p>
    <w:p w14:paraId="5665BE90" w14:textId="77777777" w:rsidR="00581DC3" w:rsidRPr="0036641C" w:rsidRDefault="005754F7"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6641C">
        <w:rPr>
          <w:rFonts w:ascii="GHEA Grapalat" w:hAnsi="GHEA Grapalat" w:cs="Sylfaen"/>
          <w:sz w:val="20"/>
          <w:lang w:val="hy-AM"/>
        </w:rPr>
        <w:t>ս</w:t>
      </w:r>
      <w:r w:rsidRPr="0036641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6641C">
        <w:rPr>
          <w:rFonts w:ascii="GHEA Grapalat" w:hAnsi="GHEA Grapalat" w:cs="Sylfaen"/>
          <w:sz w:val="20"/>
          <w:lang w:val="hy-AM"/>
        </w:rPr>
        <w:t xml:space="preserve"> </w:t>
      </w:r>
    </w:p>
    <w:p w14:paraId="184C6D56" w14:textId="09A65A1A"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3.</w:t>
      </w:r>
      <w:r w:rsidR="00BF74AB" w:rsidRPr="0036641C">
        <w:rPr>
          <w:rFonts w:ascii="GHEA Grapalat" w:hAnsi="GHEA Grapalat" w:cs="Arial Unicode"/>
          <w:sz w:val="20"/>
          <w:lang w:val="hy-AM"/>
        </w:rPr>
        <w:t xml:space="preserve">6 </w:t>
      </w:r>
      <w:r w:rsidRPr="0036641C">
        <w:rPr>
          <w:rFonts w:ascii="GHEA Grapalat" w:hAnsi="GHEA Grapalat" w:cs="Sylfaen"/>
          <w:sz w:val="20"/>
          <w:lang w:val="hy-AM"/>
        </w:rPr>
        <w:t>Հրավերում</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կատարվելու</w:t>
      </w:r>
      <w:r w:rsidRPr="0036641C">
        <w:rPr>
          <w:rFonts w:ascii="GHEA Grapalat" w:hAnsi="GHEA Grapalat" w:cs="Arial Unicode"/>
          <w:sz w:val="20"/>
          <w:lang w:val="hy-AM"/>
        </w:rPr>
        <w:t xml:space="preserve"> </w:t>
      </w:r>
      <w:r w:rsidRPr="0036641C">
        <w:rPr>
          <w:rFonts w:ascii="GHEA Grapalat" w:hAnsi="GHEA Grapalat" w:cs="Sylfaen"/>
          <w:sz w:val="20"/>
          <w:lang w:val="hy-AM"/>
        </w:rPr>
        <w:t>դեպքում</w:t>
      </w:r>
      <w:r w:rsidRPr="0036641C">
        <w:rPr>
          <w:rFonts w:ascii="GHEA Grapalat" w:hAnsi="GHEA Grapalat" w:cs="Arial Unicode"/>
          <w:sz w:val="20"/>
          <w:lang w:val="hy-AM"/>
        </w:rPr>
        <w:t xml:space="preserve"> </w:t>
      </w:r>
      <w:r w:rsidRPr="0036641C">
        <w:rPr>
          <w:rFonts w:ascii="GHEA Grapalat" w:hAnsi="GHEA Grapalat" w:cs="Sylfaen"/>
          <w:sz w:val="20"/>
          <w:lang w:val="hy-AM"/>
        </w:rPr>
        <w:t>հայտերը</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ներկայացնելու</w:t>
      </w:r>
      <w:r w:rsidRPr="0036641C">
        <w:rPr>
          <w:rFonts w:ascii="GHEA Grapalat" w:hAnsi="GHEA Grapalat" w:cs="Arial Unicode"/>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հաշվվում</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այդ</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փոփոխությունների</w:t>
      </w:r>
      <w:r w:rsidRPr="0036641C">
        <w:rPr>
          <w:rFonts w:ascii="GHEA Grapalat" w:hAnsi="GHEA Grapalat" w:cs="Arial Unicode"/>
          <w:sz w:val="20"/>
          <w:lang w:val="hy-AM"/>
        </w:rPr>
        <w:t xml:space="preserve"> </w:t>
      </w:r>
      <w:r w:rsidRPr="0036641C">
        <w:rPr>
          <w:rFonts w:ascii="GHEA Grapalat" w:hAnsi="GHEA Grapalat" w:cs="Sylfaen"/>
          <w:sz w:val="20"/>
          <w:lang w:val="hy-AM"/>
        </w:rPr>
        <w:t>մասին</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համակարգում և </w:t>
      </w:r>
      <w:r w:rsidRPr="0036641C">
        <w:rPr>
          <w:rFonts w:ascii="GHEA Grapalat" w:hAnsi="GHEA Grapalat" w:cs="Sylfaen"/>
          <w:sz w:val="20"/>
          <w:lang w:val="hy-AM"/>
        </w:rPr>
        <w:t>տեղեկագրում</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հայտարարության</w:t>
      </w:r>
      <w:r w:rsidRPr="0036641C">
        <w:rPr>
          <w:rFonts w:ascii="GHEA Grapalat" w:hAnsi="GHEA Grapalat" w:cs="Arial Unicode"/>
          <w:sz w:val="20"/>
          <w:lang w:val="hy-AM"/>
        </w:rPr>
        <w:t xml:space="preserve"> </w:t>
      </w:r>
      <w:r w:rsidRPr="0036641C">
        <w:rPr>
          <w:rFonts w:ascii="GHEA Grapalat" w:hAnsi="GHEA Grapalat" w:cs="Sylfaen"/>
          <w:sz w:val="20"/>
          <w:lang w:val="hy-AM"/>
        </w:rPr>
        <w:t>հրապարակման</w:t>
      </w:r>
      <w:r w:rsidRPr="0036641C">
        <w:rPr>
          <w:rFonts w:ascii="GHEA Grapalat" w:hAnsi="GHEA Grapalat" w:cs="Arial Unicode"/>
          <w:sz w:val="20"/>
          <w:lang w:val="hy-AM"/>
        </w:rPr>
        <w:t xml:space="preserve"> </w:t>
      </w:r>
      <w:r w:rsidRPr="0036641C">
        <w:rPr>
          <w:rFonts w:ascii="GHEA Grapalat" w:hAnsi="GHEA Grapalat" w:cs="Sylfaen"/>
          <w:sz w:val="20"/>
          <w:lang w:val="hy-AM"/>
        </w:rPr>
        <w:t>օրվանից</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Pr="0036641C">
        <w:rPr>
          <w:rFonts w:ascii="GHEA Grapalat" w:hAnsi="GHEA Grapalat" w:cs="Sylfaen"/>
          <w:sz w:val="20"/>
          <w:lang w:val="hy-AM"/>
        </w:rPr>
        <w:t>Այդ</w:t>
      </w:r>
      <w:r w:rsidRPr="0036641C">
        <w:rPr>
          <w:rFonts w:ascii="GHEA Grapalat" w:hAnsi="GHEA Grapalat" w:cs="Arial Unicode"/>
          <w:sz w:val="20"/>
          <w:lang w:val="hy-AM"/>
        </w:rPr>
        <w:t xml:space="preserve"> </w:t>
      </w:r>
      <w:r w:rsidRPr="0036641C">
        <w:rPr>
          <w:rFonts w:ascii="GHEA Grapalat" w:hAnsi="GHEA Grapalat" w:cs="Sylfaen"/>
          <w:sz w:val="20"/>
          <w:lang w:val="hy-AM"/>
        </w:rPr>
        <w:t>դեպքում</w:t>
      </w:r>
      <w:r w:rsidRPr="0036641C">
        <w:rPr>
          <w:rFonts w:ascii="GHEA Grapalat" w:hAnsi="GHEA Grapalat" w:cs="Arial Unicode"/>
          <w:sz w:val="20"/>
          <w:lang w:val="hy-AM"/>
        </w:rPr>
        <w:t xml:space="preserve"> </w:t>
      </w:r>
      <w:r w:rsidR="00051B7F" w:rsidRPr="0036641C">
        <w:rPr>
          <w:rFonts w:ascii="GHEA Grapalat" w:hAnsi="GHEA Grapalat" w:cs="Sylfaen"/>
          <w:sz w:val="20"/>
          <w:lang w:val="hy-AM"/>
        </w:rPr>
        <w:t>մ</w:t>
      </w:r>
      <w:r w:rsidRPr="0036641C">
        <w:rPr>
          <w:rFonts w:ascii="GHEA Grapalat" w:hAnsi="GHEA Grapalat" w:cs="Sylfaen"/>
          <w:sz w:val="20"/>
          <w:lang w:val="hy-AM"/>
        </w:rPr>
        <w:t>ասնակիցները</w:t>
      </w:r>
      <w:r w:rsidRPr="0036641C">
        <w:rPr>
          <w:rFonts w:ascii="GHEA Grapalat" w:hAnsi="GHEA Grapalat" w:cs="Arial Unicode"/>
          <w:sz w:val="20"/>
          <w:lang w:val="hy-AM"/>
        </w:rPr>
        <w:t xml:space="preserve"> </w:t>
      </w:r>
      <w:r w:rsidRPr="0036641C">
        <w:rPr>
          <w:rFonts w:ascii="GHEA Grapalat" w:hAnsi="GHEA Grapalat" w:cs="Sylfaen"/>
          <w:sz w:val="20"/>
          <w:lang w:val="hy-AM"/>
        </w:rPr>
        <w:t>պարտավոր</w:t>
      </w:r>
      <w:r w:rsidRPr="0036641C">
        <w:rPr>
          <w:rFonts w:ascii="GHEA Grapalat" w:hAnsi="GHEA Grapalat" w:cs="Arial Unicode"/>
          <w:sz w:val="20"/>
          <w:lang w:val="hy-AM"/>
        </w:rPr>
        <w:t xml:space="preserve"> </w:t>
      </w:r>
      <w:r w:rsidRPr="0036641C">
        <w:rPr>
          <w:rFonts w:ascii="GHEA Grapalat" w:hAnsi="GHEA Grapalat" w:cs="Sylfaen"/>
          <w:sz w:val="20"/>
          <w:lang w:val="hy-AM"/>
        </w:rPr>
        <w:t>են</w:t>
      </w:r>
      <w:r w:rsidRPr="0036641C">
        <w:rPr>
          <w:rFonts w:ascii="GHEA Grapalat" w:hAnsi="GHEA Grapalat" w:cs="Arial Unicode"/>
          <w:sz w:val="20"/>
          <w:lang w:val="hy-AM"/>
        </w:rPr>
        <w:t xml:space="preserve"> </w:t>
      </w:r>
      <w:r w:rsidRPr="0036641C">
        <w:rPr>
          <w:rFonts w:ascii="GHEA Grapalat" w:hAnsi="GHEA Grapalat" w:cs="Sylfaen"/>
          <w:sz w:val="20"/>
          <w:lang w:val="hy-AM"/>
        </w:rPr>
        <w:t>երկարաձգել</w:t>
      </w:r>
      <w:r w:rsidRPr="0036641C">
        <w:rPr>
          <w:rFonts w:ascii="GHEA Grapalat" w:hAnsi="GHEA Grapalat" w:cs="Arial Unicode"/>
          <w:sz w:val="20"/>
          <w:lang w:val="hy-AM"/>
        </w:rPr>
        <w:t xml:space="preserve"> </w:t>
      </w:r>
      <w:r w:rsidRPr="0036641C">
        <w:rPr>
          <w:rFonts w:ascii="GHEA Grapalat" w:hAnsi="GHEA Grapalat" w:cs="Sylfaen"/>
          <w:sz w:val="20"/>
          <w:lang w:val="hy-AM"/>
        </w:rPr>
        <w:t>իրենց</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ներկայացրած</w:t>
      </w:r>
      <w:r w:rsidRPr="0036641C">
        <w:rPr>
          <w:rFonts w:ascii="GHEA Grapalat" w:hAnsi="GHEA Grapalat" w:cs="Arial Unicode"/>
          <w:sz w:val="20"/>
          <w:lang w:val="hy-AM"/>
        </w:rPr>
        <w:t xml:space="preserve"> </w:t>
      </w:r>
      <w:r w:rsidRPr="0036641C">
        <w:rPr>
          <w:rFonts w:ascii="GHEA Grapalat" w:hAnsi="GHEA Grapalat" w:cs="Sylfaen"/>
          <w:sz w:val="20"/>
          <w:lang w:val="hy-AM"/>
        </w:rPr>
        <w:t>հայտի</w:t>
      </w:r>
      <w:r w:rsidRPr="0036641C">
        <w:rPr>
          <w:rFonts w:ascii="GHEA Grapalat" w:hAnsi="GHEA Grapalat" w:cs="Arial Unicode"/>
          <w:sz w:val="20"/>
          <w:lang w:val="hy-AM"/>
        </w:rPr>
        <w:t xml:space="preserve"> </w:t>
      </w:r>
      <w:r w:rsidRPr="0036641C">
        <w:rPr>
          <w:rFonts w:ascii="GHEA Grapalat" w:hAnsi="GHEA Grapalat" w:cs="Sylfaen"/>
          <w:sz w:val="20"/>
          <w:lang w:val="hy-AM"/>
        </w:rPr>
        <w:t>ապահովման</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վավերականության </w:t>
      </w:r>
      <w:r w:rsidRPr="0036641C">
        <w:rPr>
          <w:rFonts w:ascii="GHEA Grapalat" w:hAnsi="GHEA Grapalat" w:cs="Sylfaen"/>
          <w:sz w:val="20"/>
          <w:lang w:val="hy-AM"/>
        </w:rPr>
        <w:t>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կամ</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ներկայացնել</w:t>
      </w:r>
      <w:r w:rsidRPr="0036641C">
        <w:rPr>
          <w:rFonts w:ascii="GHEA Grapalat" w:hAnsi="GHEA Grapalat" w:cs="Arial Unicode"/>
          <w:sz w:val="20"/>
          <w:lang w:val="hy-AM"/>
        </w:rPr>
        <w:t xml:space="preserve"> </w:t>
      </w:r>
      <w:r w:rsidRPr="0036641C">
        <w:rPr>
          <w:rFonts w:ascii="GHEA Grapalat" w:hAnsi="GHEA Grapalat" w:cs="Sylfaen"/>
          <w:sz w:val="20"/>
          <w:lang w:val="hy-AM"/>
        </w:rPr>
        <w:t>հայտի</w:t>
      </w:r>
      <w:r w:rsidRPr="0036641C">
        <w:rPr>
          <w:rFonts w:ascii="GHEA Grapalat" w:hAnsi="GHEA Grapalat" w:cs="Arial Unicode"/>
          <w:sz w:val="20"/>
          <w:lang w:val="hy-AM"/>
        </w:rPr>
        <w:t xml:space="preserve"> </w:t>
      </w:r>
      <w:r w:rsidRPr="0036641C">
        <w:rPr>
          <w:rFonts w:ascii="GHEA Grapalat" w:hAnsi="GHEA Grapalat" w:cs="Sylfaen"/>
          <w:sz w:val="20"/>
          <w:lang w:val="hy-AM"/>
        </w:rPr>
        <w:t>նոր</w:t>
      </w:r>
      <w:r w:rsidRPr="0036641C">
        <w:rPr>
          <w:rFonts w:ascii="GHEA Grapalat" w:hAnsi="GHEA Grapalat" w:cs="Arial Unicode"/>
          <w:sz w:val="20"/>
          <w:lang w:val="hy-AM"/>
        </w:rPr>
        <w:t xml:space="preserve"> </w:t>
      </w:r>
      <w:r w:rsidRPr="0036641C">
        <w:rPr>
          <w:rFonts w:ascii="GHEA Grapalat" w:hAnsi="GHEA Grapalat" w:cs="Sylfaen"/>
          <w:sz w:val="20"/>
          <w:lang w:val="hy-AM"/>
        </w:rPr>
        <w:t>ապահովում</w:t>
      </w:r>
      <w:r w:rsidR="004A3E84" w:rsidRPr="0036641C">
        <w:rPr>
          <w:rFonts w:ascii="GHEA Grapalat" w:hAnsi="GHEA Grapalat" w:cs="Sylfaen"/>
          <w:sz w:val="20"/>
          <w:lang w:val="hy-AM"/>
        </w:rPr>
        <w:t>:</w:t>
      </w:r>
      <w:r w:rsidR="004A3E84" w:rsidRPr="0036641C">
        <w:rPr>
          <w:rStyle w:val="FootnoteReference"/>
          <w:rFonts w:ascii="GHEA Grapalat" w:hAnsi="GHEA Grapalat" w:cs="Sylfaen"/>
          <w:sz w:val="20"/>
          <w:lang w:val="hy-AM"/>
        </w:rPr>
        <w:footnoteReference w:id="3"/>
      </w:r>
    </w:p>
    <w:p w14:paraId="470B399C" w14:textId="77777777" w:rsidR="00B051BE" w:rsidRPr="0036641C" w:rsidRDefault="00B051BE" w:rsidP="00836C5F">
      <w:pPr>
        <w:ind w:firstLine="567"/>
        <w:jc w:val="both"/>
        <w:rPr>
          <w:rFonts w:ascii="GHEA Grapalat" w:hAnsi="GHEA Grapalat"/>
          <w:b/>
          <w:sz w:val="20"/>
          <w:lang w:val="hy-AM"/>
        </w:rPr>
      </w:pPr>
    </w:p>
    <w:p w14:paraId="14ADE673" w14:textId="77777777" w:rsidR="00096865" w:rsidRPr="0036641C" w:rsidRDefault="00955A1E" w:rsidP="00EF3662">
      <w:pPr>
        <w:jc w:val="center"/>
        <w:rPr>
          <w:rFonts w:ascii="GHEA Grapalat" w:hAnsi="GHEA Grapalat" w:cs="Arial"/>
          <w:b/>
          <w:sz w:val="20"/>
          <w:lang w:val="hy-AM"/>
        </w:rPr>
      </w:pPr>
      <w:r w:rsidRPr="0036641C">
        <w:rPr>
          <w:rFonts w:ascii="GHEA Grapalat" w:hAnsi="GHEA Grapalat"/>
          <w:b/>
          <w:sz w:val="20"/>
          <w:lang w:val="hy-AM"/>
        </w:rPr>
        <w:t xml:space="preserve">4.  </w:t>
      </w:r>
      <w:r w:rsidRPr="0036641C">
        <w:rPr>
          <w:rFonts w:ascii="GHEA Grapalat" w:hAnsi="GHEA Grapalat" w:cs="Sylfaen"/>
          <w:b/>
          <w:sz w:val="20"/>
          <w:lang w:val="hy-AM"/>
        </w:rPr>
        <w:t>ՀԱՅՏԸ</w:t>
      </w:r>
      <w:r w:rsidRPr="0036641C">
        <w:rPr>
          <w:rFonts w:ascii="GHEA Grapalat" w:hAnsi="GHEA Grapalat" w:cs="Arial"/>
          <w:b/>
          <w:sz w:val="20"/>
          <w:lang w:val="hy-AM"/>
        </w:rPr>
        <w:t xml:space="preserve"> </w:t>
      </w:r>
      <w:r w:rsidRPr="0036641C">
        <w:rPr>
          <w:rFonts w:ascii="GHEA Grapalat" w:hAnsi="GHEA Grapalat" w:cs="Sylfaen"/>
          <w:b/>
          <w:sz w:val="20"/>
          <w:lang w:val="hy-AM"/>
        </w:rPr>
        <w:t>ՆԵՐԿԱՅԱՑՆԵԼՈՒ</w:t>
      </w:r>
      <w:r w:rsidRPr="0036641C">
        <w:rPr>
          <w:rFonts w:ascii="GHEA Grapalat" w:hAnsi="GHEA Grapalat" w:cs="Arial"/>
          <w:b/>
          <w:sz w:val="20"/>
          <w:lang w:val="hy-AM"/>
        </w:rPr>
        <w:t xml:space="preserve"> </w:t>
      </w:r>
      <w:r w:rsidRPr="0036641C">
        <w:rPr>
          <w:rFonts w:ascii="GHEA Grapalat" w:hAnsi="GHEA Grapalat" w:cs="Sylfaen"/>
          <w:b/>
          <w:sz w:val="20"/>
          <w:lang w:val="hy-AM"/>
        </w:rPr>
        <w:t>ԿԱՐԳԸ</w:t>
      </w:r>
    </w:p>
    <w:p w14:paraId="6E6E75E8" w14:textId="77777777" w:rsidR="00096865" w:rsidRPr="0036641C" w:rsidRDefault="00096865" w:rsidP="00EF3662">
      <w:pPr>
        <w:jc w:val="center"/>
        <w:rPr>
          <w:rFonts w:ascii="GHEA Grapalat" w:hAnsi="GHEA Grapalat"/>
          <w:b/>
          <w:sz w:val="20"/>
          <w:lang w:val="hy-AM"/>
        </w:rPr>
      </w:pPr>
      <w:r w:rsidRPr="0036641C">
        <w:rPr>
          <w:rFonts w:ascii="GHEA Grapalat" w:hAnsi="GHEA Grapalat"/>
          <w:b/>
          <w:sz w:val="20"/>
          <w:lang w:val="hy-AM"/>
        </w:rPr>
        <w:t xml:space="preserve">  </w:t>
      </w:r>
    </w:p>
    <w:p w14:paraId="1EAE44F6"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sz w:val="20"/>
          <w:lang w:val="hy-AM"/>
        </w:rPr>
        <w:t>4</w:t>
      </w:r>
      <w:r w:rsidRPr="0036641C">
        <w:rPr>
          <w:rFonts w:ascii="GHEA Grapalat" w:hAnsi="GHEA Grapalat" w:cs="Sylfaen"/>
          <w:sz w:val="20"/>
          <w:lang w:val="hy-AM"/>
        </w:rPr>
        <w:t xml:space="preserve">.1 Սույն ընթացակարգին մասնակցելու համար </w:t>
      </w:r>
      <w:r w:rsidR="000946A3" w:rsidRPr="0036641C">
        <w:rPr>
          <w:rFonts w:ascii="GHEA Grapalat" w:hAnsi="GHEA Grapalat" w:cs="Sylfaen"/>
          <w:sz w:val="20"/>
          <w:lang w:val="hy-AM"/>
        </w:rPr>
        <w:t xml:space="preserve">մասնակիցը </w:t>
      </w:r>
      <w:r w:rsidR="00926875" w:rsidRPr="0036641C">
        <w:rPr>
          <w:rFonts w:ascii="GHEA Grapalat" w:hAnsi="GHEA Grapalat" w:cs="Sylfaen"/>
          <w:sz w:val="20"/>
          <w:lang w:val="hy-AM"/>
        </w:rPr>
        <w:t xml:space="preserve">համակարգի միջոցով հանձնաժողովին ներկայացնում է </w:t>
      </w:r>
      <w:r w:rsidR="000946A3" w:rsidRPr="0036641C">
        <w:rPr>
          <w:rFonts w:ascii="GHEA Grapalat" w:hAnsi="GHEA Grapalat" w:cs="Sylfaen"/>
          <w:sz w:val="20"/>
          <w:lang w:val="hy-AM"/>
        </w:rPr>
        <w:t>հայտ</w:t>
      </w:r>
      <w:r w:rsidR="004D5671" w:rsidRPr="0036641C">
        <w:rPr>
          <w:rFonts w:ascii="GHEA Grapalat" w:hAnsi="GHEA Grapalat" w:cs="Tahoma"/>
          <w:sz w:val="20"/>
          <w:lang w:val="hy-AM"/>
        </w:rPr>
        <w:t>։</w:t>
      </w:r>
      <w:r w:rsidRPr="0036641C">
        <w:rPr>
          <w:rFonts w:ascii="GHEA Grapalat" w:hAnsi="GHEA Grapalat"/>
          <w:sz w:val="20"/>
          <w:lang w:val="hy-AM"/>
        </w:rPr>
        <w:t xml:space="preserve"> </w:t>
      </w:r>
      <w:r w:rsidR="00220ACB" w:rsidRPr="0036641C">
        <w:rPr>
          <w:rFonts w:ascii="GHEA Grapalat" w:hAnsi="GHEA Grapalat" w:cs="Sylfaen"/>
          <w:sz w:val="20"/>
          <w:lang w:val="hy-AM"/>
        </w:rPr>
        <w:t xml:space="preserve">Հայտը սույն հրավերի հիման վրա </w:t>
      </w:r>
      <w:r w:rsidR="00051B7F" w:rsidRPr="0036641C">
        <w:rPr>
          <w:rFonts w:ascii="GHEA Grapalat" w:hAnsi="GHEA Grapalat" w:cs="Sylfaen"/>
          <w:sz w:val="20"/>
          <w:lang w:val="hy-AM"/>
        </w:rPr>
        <w:t>մ</w:t>
      </w:r>
      <w:r w:rsidR="00220ACB" w:rsidRPr="0036641C">
        <w:rPr>
          <w:rFonts w:ascii="GHEA Grapalat" w:hAnsi="GHEA Grapalat" w:cs="Sylfaen"/>
          <w:sz w:val="20"/>
          <w:lang w:val="hy-AM"/>
        </w:rPr>
        <w:t>ասնակցի կողմից ներկայացվող առաջարկն</w:t>
      </w:r>
      <w:r w:rsidR="005F1F95" w:rsidRPr="0036641C">
        <w:rPr>
          <w:rFonts w:ascii="GHEA Grapalat" w:hAnsi="GHEA Grapalat" w:cs="Sylfaen"/>
          <w:sz w:val="20"/>
          <w:lang w:val="hy-AM"/>
        </w:rPr>
        <w:t xml:space="preserve"> է:</w:t>
      </w:r>
    </w:p>
    <w:p w14:paraId="558CC1FF" w14:textId="77777777" w:rsidR="00096865" w:rsidRPr="0036641C" w:rsidRDefault="000946A3"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w:t>
      </w:r>
      <w:r w:rsidR="00096865" w:rsidRPr="0036641C">
        <w:rPr>
          <w:rFonts w:ascii="GHEA Grapalat" w:hAnsi="GHEA Grapalat" w:cs="Sylfaen"/>
          <w:szCs w:val="24"/>
          <w:lang w:val="hy-AM"/>
        </w:rPr>
        <w:t xml:space="preserve">այտը ներկայացվում </w:t>
      </w:r>
      <w:r w:rsidRPr="0036641C">
        <w:rPr>
          <w:rFonts w:ascii="GHEA Grapalat" w:hAnsi="GHEA Grapalat" w:cs="Sylfaen"/>
          <w:szCs w:val="24"/>
          <w:lang w:val="hy-AM"/>
        </w:rPr>
        <w:t xml:space="preserve">է </w:t>
      </w:r>
      <w:r w:rsidR="00096865" w:rsidRPr="0036641C">
        <w:rPr>
          <w:rFonts w:ascii="GHEA Grapalat" w:hAnsi="GHEA Grapalat" w:cs="Sylfaen"/>
          <w:szCs w:val="24"/>
          <w:lang w:val="hy-AM"/>
        </w:rPr>
        <w:t>մինչև դրա համար սույն հրավերով սահմանված ժամկետի ավարտը</w:t>
      </w:r>
      <w:r w:rsidR="004D5671" w:rsidRPr="0036641C">
        <w:rPr>
          <w:rFonts w:ascii="GHEA Grapalat" w:hAnsi="GHEA Grapalat" w:cs="Sylfaen"/>
          <w:szCs w:val="24"/>
          <w:lang w:val="hy-AM"/>
        </w:rPr>
        <w:t>։</w:t>
      </w:r>
    </w:p>
    <w:p w14:paraId="13FB459B" w14:textId="1435A491" w:rsidR="00096865" w:rsidRPr="0036641C" w:rsidRDefault="000946A3"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lastRenderedPageBreak/>
        <w:t>Հ</w:t>
      </w:r>
      <w:r w:rsidR="00096865" w:rsidRPr="0036641C">
        <w:rPr>
          <w:rFonts w:ascii="GHEA Grapalat" w:hAnsi="GHEA Grapalat" w:cs="Sylfaen"/>
          <w:szCs w:val="24"/>
          <w:lang w:val="hy-AM"/>
        </w:rPr>
        <w:t xml:space="preserve">այտի պատրաստման կարգը նկարագրված է սույն հրավերի </w:t>
      </w:r>
      <w:r w:rsidR="00DD4F48" w:rsidRPr="0036641C">
        <w:rPr>
          <w:rFonts w:ascii="GHEA Grapalat" w:hAnsi="GHEA Grapalat" w:cs="Sylfaen"/>
          <w:szCs w:val="24"/>
          <w:lang w:val="hy-AM"/>
        </w:rPr>
        <w:t>2-րդ</w:t>
      </w:r>
      <w:r w:rsidR="00096865" w:rsidRPr="0036641C">
        <w:rPr>
          <w:rFonts w:ascii="GHEA Grapalat" w:hAnsi="GHEA Grapalat" w:cs="Sylfaen"/>
          <w:szCs w:val="24"/>
          <w:lang w:val="hy-AM"/>
        </w:rPr>
        <w:t xml:space="preserve"> մասում` </w:t>
      </w:r>
      <w:r w:rsidR="005019FD" w:rsidRPr="0036641C">
        <w:rPr>
          <w:rFonts w:ascii="GHEA Grapalat" w:hAnsi="GHEA Grapalat" w:cs="Sylfaen"/>
          <w:szCs w:val="24"/>
          <w:lang w:val="hy-AM"/>
        </w:rPr>
        <w:t>գնանշման հարցման</w:t>
      </w:r>
      <w:r w:rsidR="00AE26C8" w:rsidRPr="0036641C">
        <w:rPr>
          <w:rFonts w:ascii="GHEA Grapalat" w:hAnsi="GHEA Grapalat" w:cs="Sylfaen"/>
          <w:szCs w:val="24"/>
          <w:lang w:val="hy-AM"/>
        </w:rPr>
        <w:t xml:space="preserve"> </w:t>
      </w:r>
      <w:r w:rsidR="00096865" w:rsidRPr="0036641C">
        <w:rPr>
          <w:rFonts w:ascii="GHEA Grapalat" w:hAnsi="GHEA Grapalat" w:cs="Sylfaen"/>
          <w:szCs w:val="24"/>
          <w:lang w:val="hy-AM"/>
        </w:rPr>
        <w:t>հայտերը պատրաստելու հրահանգում</w:t>
      </w:r>
      <w:r w:rsidR="004D5671" w:rsidRPr="0036641C">
        <w:rPr>
          <w:rFonts w:ascii="GHEA Grapalat" w:hAnsi="GHEA Grapalat" w:cs="Sylfaen"/>
          <w:szCs w:val="24"/>
          <w:lang w:val="hy-AM"/>
        </w:rPr>
        <w:t>։</w:t>
      </w:r>
    </w:p>
    <w:p w14:paraId="29AA095A" w14:textId="1CE676E9" w:rsidR="008B1605" w:rsidRPr="0036641C" w:rsidRDefault="0009686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4.2  Ընթացակարգի հայտերն անհրաժեշտ է ներկայացնել </w:t>
      </w:r>
      <w:r w:rsidR="005F1F95" w:rsidRPr="0036641C">
        <w:rPr>
          <w:rFonts w:ascii="GHEA Grapalat" w:hAnsi="GHEA Grapalat" w:cs="Sylfaen"/>
          <w:szCs w:val="24"/>
          <w:lang w:val="hy-AM"/>
        </w:rPr>
        <w:t xml:space="preserve">համակարգի միջոցով </w:t>
      </w:r>
      <w:r w:rsidRPr="0036641C">
        <w:rPr>
          <w:rFonts w:ascii="GHEA Grapalat" w:hAnsi="GHEA Grapalat" w:cs="Sylfaen"/>
          <w:szCs w:val="24"/>
          <w:lang w:val="hy-AM"/>
        </w:rPr>
        <w:t>ոչ ո</w:t>
      </w:r>
      <w:r w:rsidRPr="0036641C">
        <w:rPr>
          <w:rFonts w:ascii="GHEA Grapalat" w:hAnsi="GHEA Grapalat" w:cs="Sylfaen"/>
          <w:color w:val="000000" w:themeColor="text1"/>
          <w:szCs w:val="24"/>
          <w:lang w:val="hy-AM"/>
        </w:rPr>
        <w:t xml:space="preserve">ւշ, քան սույն ընթացակարգի հայտարարությունը և հրավերը </w:t>
      </w:r>
      <w:r w:rsidR="005F1F95" w:rsidRPr="0036641C">
        <w:rPr>
          <w:rFonts w:ascii="GHEA Grapalat" w:hAnsi="GHEA Grapalat" w:cs="Sylfaen"/>
          <w:color w:val="000000" w:themeColor="text1"/>
          <w:szCs w:val="24"/>
          <w:lang w:val="hy-AM"/>
        </w:rPr>
        <w:t xml:space="preserve">համակարգում </w:t>
      </w:r>
      <w:r w:rsidR="00585E16" w:rsidRPr="0036641C">
        <w:rPr>
          <w:rFonts w:ascii="GHEA Grapalat" w:hAnsi="GHEA Grapalat" w:cs="Sylfaen"/>
          <w:color w:val="000000" w:themeColor="text1"/>
          <w:szCs w:val="24"/>
          <w:lang w:val="hy-AM"/>
        </w:rPr>
        <w:t>հ</w:t>
      </w:r>
      <w:r w:rsidRPr="0036641C">
        <w:rPr>
          <w:rFonts w:ascii="GHEA Grapalat" w:hAnsi="GHEA Grapalat" w:cs="Sylfaen"/>
          <w:color w:val="000000" w:themeColor="text1"/>
          <w:szCs w:val="24"/>
          <w:lang w:val="hy-AM"/>
        </w:rPr>
        <w:t xml:space="preserve">րապարակվելու </w:t>
      </w:r>
      <w:r w:rsidR="00E46DBA" w:rsidRPr="0036641C">
        <w:rPr>
          <w:rFonts w:ascii="GHEA Grapalat" w:hAnsi="GHEA Grapalat" w:cs="Sylfaen"/>
          <w:color w:val="000000" w:themeColor="text1"/>
          <w:szCs w:val="24"/>
          <w:lang w:val="hy-AM"/>
        </w:rPr>
        <w:t xml:space="preserve">օրվանից </w:t>
      </w:r>
      <w:r w:rsidRPr="0036641C">
        <w:rPr>
          <w:rFonts w:ascii="GHEA Grapalat" w:hAnsi="GHEA Grapalat" w:cs="Sylfaen"/>
          <w:color w:val="000000" w:themeColor="text1"/>
          <w:szCs w:val="24"/>
          <w:lang w:val="hy-AM"/>
        </w:rPr>
        <w:t xml:space="preserve">հաշված </w:t>
      </w:r>
      <w:r w:rsidR="00CD578A" w:rsidRPr="0036641C">
        <w:rPr>
          <w:rFonts w:ascii="GHEA Grapalat" w:hAnsi="GHEA Grapalat"/>
          <w:b/>
          <w:color w:val="000000" w:themeColor="text1"/>
          <w:lang w:val="hy-AM"/>
        </w:rPr>
        <w:t xml:space="preserve">մինչև 2025 թվականի </w:t>
      </w:r>
      <w:r w:rsidR="00A8742E">
        <w:rPr>
          <w:rFonts w:ascii="GHEA Grapalat" w:hAnsi="GHEA Grapalat"/>
          <w:b/>
          <w:color w:val="000000" w:themeColor="text1"/>
          <w:lang w:val="hy-AM"/>
        </w:rPr>
        <w:t xml:space="preserve">սեպտեմբերի </w:t>
      </w:r>
      <w:r w:rsidR="00967BB8">
        <w:rPr>
          <w:rFonts w:ascii="GHEA Grapalat" w:hAnsi="GHEA Grapalat"/>
          <w:b/>
          <w:color w:val="000000" w:themeColor="text1"/>
          <w:lang w:val="hy-AM"/>
        </w:rPr>
        <w:t>22</w:t>
      </w:r>
      <w:r w:rsidR="008D6F10" w:rsidRPr="0036641C">
        <w:rPr>
          <w:rFonts w:ascii="GHEA Grapalat" w:hAnsi="GHEA Grapalat"/>
          <w:b/>
          <w:color w:val="000000" w:themeColor="text1"/>
          <w:lang w:val="hy-AM"/>
        </w:rPr>
        <w:t>-ը</w:t>
      </w:r>
      <w:r w:rsidR="00CD578A" w:rsidRPr="0036641C">
        <w:rPr>
          <w:rFonts w:ascii="GHEA Grapalat" w:hAnsi="GHEA Grapalat"/>
          <w:b/>
          <w:color w:val="000000" w:themeColor="text1"/>
          <w:lang w:val="hy-AM"/>
        </w:rPr>
        <w:t xml:space="preserve">, ժամը </w:t>
      </w:r>
      <w:r w:rsidR="00B00A8A">
        <w:rPr>
          <w:rFonts w:ascii="GHEA Grapalat" w:hAnsi="GHEA Grapalat"/>
          <w:b/>
          <w:color w:val="000000" w:themeColor="text1"/>
          <w:lang w:val="hy-AM"/>
        </w:rPr>
        <w:t>11:00</w:t>
      </w:r>
      <w:r w:rsidR="00CD578A" w:rsidRPr="0036641C">
        <w:rPr>
          <w:rFonts w:ascii="GHEA Grapalat" w:hAnsi="GHEA Grapalat" w:cs="Sylfaen"/>
          <w:color w:val="000000" w:themeColor="text1"/>
          <w:szCs w:val="24"/>
          <w:lang w:val="hy-AM"/>
        </w:rPr>
        <w:t>-ն</w:t>
      </w:r>
      <w:r w:rsidR="004D5671" w:rsidRPr="0036641C">
        <w:rPr>
          <w:rFonts w:ascii="GHEA Grapalat" w:hAnsi="GHEA Grapalat" w:cs="Sylfaen"/>
          <w:color w:val="000000" w:themeColor="text1"/>
          <w:szCs w:val="24"/>
          <w:lang w:val="hy-AM"/>
        </w:rPr>
        <w:t>։</w:t>
      </w:r>
      <w:r w:rsidRPr="0036641C">
        <w:rPr>
          <w:rFonts w:ascii="GHEA Grapalat" w:hAnsi="GHEA Grapalat" w:cs="Sylfaen"/>
          <w:color w:val="000000" w:themeColor="text1"/>
          <w:szCs w:val="24"/>
          <w:lang w:val="hy-AM"/>
        </w:rPr>
        <w:t xml:space="preserve">  </w:t>
      </w:r>
      <w:r w:rsidR="008B1605" w:rsidRPr="0036641C">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6641C">
        <w:rPr>
          <w:rFonts w:ascii="GHEA Grapalat" w:hAnsi="GHEA Grapalat" w:cs="Sylfaen"/>
          <w:szCs w:val="24"/>
          <w:lang w:val="hy-AM"/>
        </w:rPr>
        <w:t xml:space="preserve">համակարգի </w:t>
      </w:r>
      <w:r w:rsidR="008B1605" w:rsidRPr="0036641C">
        <w:rPr>
          <w:rFonts w:ascii="GHEA Grapalat" w:hAnsi="GHEA Grapalat" w:cs="Sylfaen"/>
          <w:szCs w:val="24"/>
          <w:lang w:val="hy-AM"/>
        </w:rPr>
        <w:t>կողմից։</w:t>
      </w:r>
    </w:p>
    <w:p w14:paraId="7B358474" w14:textId="77777777" w:rsidR="00B67CCD" w:rsidRPr="0036641C" w:rsidRDefault="00B67CCD"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4.</w:t>
      </w:r>
      <w:r w:rsidR="0028726A" w:rsidRPr="0036641C">
        <w:rPr>
          <w:rFonts w:ascii="GHEA Grapalat" w:hAnsi="GHEA Grapalat" w:cs="Sylfaen"/>
          <w:szCs w:val="24"/>
          <w:lang w:val="hy-AM"/>
        </w:rPr>
        <w:t xml:space="preserve">3 </w:t>
      </w:r>
      <w:r w:rsidRPr="0036641C">
        <w:rPr>
          <w:rFonts w:ascii="GHEA Grapalat" w:hAnsi="GHEA Grapalat" w:cs="Sylfaen"/>
          <w:szCs w:val="24"/>
          <w:lang w:val="hy-AM"/>
        </w:rPr>
        <w:t>Մասնակիցը հայտով ներկայացնում է`</w:t>
      </w:r>
    </w:p>
    <w:p w14:paraId="4F275046" w14:textId="77777777" w:rsidR="003850A0" w:rsidRPr="0036641C" w:rsidRDefault="003850A0" w:rsidP="003850A0">
      <w:pPr>
        <w:pStyle w:val="BodyTextIndent2"/>
        <w:spacing w:line="240" w:lineRule="auto"/>
        <w:ind w:firstLine="567"/>
        <w:rPr>
          <w:rFonts w:ascii="GHEA Grapalat" w:hAnsi="GHEA Grapalat" w:cs="Sylfaen"/>
          <w:szCs w:val="24"/>
          <w:lang w:val="hy-AM"/>
        </w:rPr>
      </w:pPr>
      <w:bookmarkStart w:id="5" w:name="_Hlk9261647"/>
      <w:r w:rsidRPr="0036641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6641C">
        <w:rPr>
          <w:rFonts w:ascii="GHEA Grapalat" w:hAnsi="GHEA Grapalat" w:cs="Sylfaen"/>
          <w:szCs w:val="24"/>
          <w:lang w:val="hy-AM"/>
        </w:rPr>
        <w:t>`</w:t>
      </w:r>
      <w:r w:rsidR="006818C6" w:rsidRPr="0036641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6641C">
        <w:rPr>
          <w:rFonts w:ascii="GHEA Grapalat" w:hAnsi="GHEA Grapalat" w:cs="Sylfaen"/>
          <w:szCs w:val="24"/>
          <w:lang w:val="hy-AM"/>
        </w:rPr>
        <w:t>, որը ներառում է`</w:t>
      </w:r>
    </w:p>
    <w:p w14:paraId="323F6A44" w14:textId="608E3F39" w:rsidR="003850A0" w:rsidRPr="0036641C" w:rsidRDefault="003850A0" w:rsidP="003850A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ա) </w:t>
      </w:r>
      <w:r w:rsidR="000356CC" w:rsidRPr="0036641C">
        <w:rPr>
          <w:rFonts w:ascii="GHEA Grapalat" w:hAnsi="GHEA Grapalat" w:cs="Sylfaen"/>
          <w:szCs w:val="24"/>
          <w:lang w:val="hy-AM"/>
        </w:rPr>
        <w:t xml:space="preserve">հավաստում </w:t>
      </w:r>
      <w:r w:rsidRPr="0036641C">
        <w:rPr>
          <w:rFonts w:ascii="GHEA Grapalat" w:hAnsi="GHEA Grapalat" w:cs="Sylfaen"/>
          <w:szCs w:val="24"/>
          <w:lang w:val="hy-AM"/>
        </w:rPr>
        <w:t>սույն հրավերով սահմանված մասնակ</w:t>
      </w:r>
      <w:r w:rsidRPr="0036641C">
        <w:rPr>
          <w:rFonts w:ascii="GHEA Grapalat" w:hAnsi="GHEA Grapalat" w:cs="Sylfaen"/>
          <w:szCs w:val="24"/>
          <w:lang w:val="hy-AM"/>
        </w:rPr>
        <w:softHyphen/>
        <w:t xml:space="preserve">ցության իրավունքի պահանջներին իր </w:t>
      </w:r>
      <w:r w:rsidR="005C6B8D" w:rsidRPr="0036641C">
        <w:rPr>
          <w:rFonts w:ascii="GHEA Grapalat" w:hAnsi="GHEA Grapalat" w:cs="Sylfaen"/>
          <w:szCs w:val="24"/>
          <w:lang w:val="hy-AM"/>
        </w:rPr>
        <w:t xml:space="preserve">և իրեն փոխկապակցված անձանց </w:t>
      </w:r>
      <w:r w:rsidRPr="0036641C">
        <w:rPr>
          <w:rFonts w:ascii="GHEA Grapalat" w:hAnsi="GHEA Grapalat" w:cs="Sylfaen"/>
          <w:szCs w:val="24"/>
          <w:lang w:val="hy-AM"/>
        </w:rPr>
        <w:t>տվյալների համապատասխանության մասին.</w:t>
      </w:r>
    </w:p>
    <w:p w14:paraId="45DC8E91" w14:textId="4C8925E2" w:rsidR="00C63E1C" w:rsidRPr="0036641C" w:rsidRDefault="003850A0" w:rsidP="00972668">
      <w:pPr>
        <w:shd w:val="clear" w:color="auto" w:fill="FFFFFF"/>
        <w:ind w:firstLine="567"/>
        <w:jc w:val="both"/>
        <w:rPr>
          <w:rFonts w:ascii="GHEA Grapalat" w:hAnsi="GHEA Grapalat" w:cs="Sylfaen"/>
          <w:sz w:val="20"/>
          <w:lang w:val="hy-AM"/>
        </w:rPr>
      </w:pPr>
      <w:r w:rsidRPr="0036641C">
        <w:rPr>
          <w:rFonts w:ascii="GHEA Grapalat" w:hAnsi="GHEA Grapalat" w:cs="Sylfaen"/>
          <w:sz w:val="20"/>
          <w:lang w:val="hy-AM"/>
        </w:rPr>
        <w:t>բ)</w:t>
      </w:r>
      <w:r w:rsidRPr="0036641C">
        <w:rPr>
          <w:rFonts w:ascii="GHEA Grapalat" w:hAnsi="GHEA Grapalat" w:cs="Sylfaen"/>
          <w:lang w:val="hy-AM"/>
        </w:rPr>
        <w:t xml:space="preserve"> </w:t>
      </w:r>
      <w:r w:rsidR="00C63E1C" w:rsidRPr="0036641C">
        <w:rPr>
          <w:rFonts w:ascii="GHEA Grapalat" w:hAnsi="GHEA Grapalat" w:cs="Sylfaen"/>
          <w:sz w:val="20"/>
          <w:lang w:val="hy-AM"/>
        </w:rPr>
        <w:t>հավաստում՝ ընտրված մասնակից ճանաչվելու դեպքում, սույն հրավեր</w:t>
      </w:r>
      <w:r w:rsidR="00E93C59" w:rsidRPr="0036641C">
        <w:rPr>
          <w:rFonts w:ascii="GHEA Grapalat" w:hAnsi="GHEA Grapalat" w:cs="Sylfaen"/>
          <w:sz w:val="20"/>
          <w:lang w:val="hy-AM"/>
        </w:rPr>
        <w:t>ով</w:t>
      </w:r>
      <w:r w:rsidR="00EA68B2" w:rsidRPr="0036641C">
        <w:rPr>
          <w:rFonts w:ascii="GHEA Grapalat" w:hAnsi="GHEA Grapalat" w:cs="Sylfaen"/>
          <w:sz w:val="20"/>
          <w:lang w:val="hy-AM"/>
        </w:rPr>
        <w:t xml:space="preserve"> </w:t>
      </w:r>
      <w:r w:rsidR="00C63E1C" w:rsidRPr="0036641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6641C">
        <w:rPr>
          <w:rFonts w:ascii="GHEA Grapalat" w:hAnsi="GHEA Grapalat" w:cs="Sylfaen"/>
          <w:sz w:val="20"/>
          <w:lang w:val="hy-AM"/>
        </w:rPr>
        <w:t>.</w:t>
      </w:r>
      <w:r w:rsidR="00C63E1C" w:rsidRPr="0036641C">
        <w:rPr>
          <w:rFonts w:ascii="GHEA Grapalat" w:hAnsi="GHEA Grapalat" w:cs="Sylfaen"/>
          <w:sz w:val="20"/>
          <w:lang w:val="hy-AM"/>
        </w:rPr>
        <w:t xml:space="preserve"> </w:t>
      </w:r>
    </w:p>
    <w:p w14:paraId="39561EAD" w14:textId="71B92C81" w:rsidR="003850A0" w:rsidRPr="0036641C" w:rsidRDefault="003850A0" w:rsidP="003850A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գ) հայտարարություն սույն ընթացակարգի շրջանակում</w:t>
      </w:r>
      <w:r w:rsidR="00273411" w:rsidRPr="0036641C">
        <w:rPr>
          <w:rFonts w:ascii="GHEA Grapalat" w:hAnsi="GHEA Grapalat" w:cs="Sylfaen"/>
          <w:szCs w:val="24"/>
          <w:lang w:val="hy-AM"/>
        </w:rPr>
        <w:t xml:space="preserve"> անբարեխիղճ մրցակցության,</w:t>
      </w:r>
      <w:r w:rsidRPr="0036641C">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36641C"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36641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36641C" w:rsidRDefault="00D968C4" w:rsidP="007E39F5">
      <w:pPr>
        <w:pStyle w:val="BodyTextIndent2"/>
        <w:spacing w:line="240" w:lineRule="auto"/>
        <w:ind w:firstLine="567"/>
        <w:rPr>
          <w:rFonts w:ascii="GHEA Grapalat" w:hAnsi="GHEA Grapalat" w:cs="Sylfaen"/>
          <w:szCs w:val="24"/>
          <w:lang w:val="hy-AM"/>
        </w:rPr>
      </w:pPr>
      <w:r w:rsidRPr="0036641C">
        <w:rPr>
          <w:rFonts w:ascii="GHEA Grapalat" w:hAnsi="GHEA Grapalat"/>
          <w:lang w:val="hy-AM"/>
        </w:rPr>
        <w:t>ե</w:t>
      </w:r>
      <w:r w:rsidR="00BE4408" w:rsidRPr="0036641C">
        <w:rPr>
          <w:rFonts w:ascii="GHEA Grapalat" w:hAnsi="GHEA Grapalat"/>
          <w:lang w:val="hy-AM"/>
        </w:rPr>
        <w:t xml:space="preserve">) </w:t>
      </w:r>
      <w:r w:rsidR="00BE4408" w:rsidRPr="0036641C">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36641C">
        <w:rPr>
          <w:rFonts w:ascii="GHEA Grapalat" w:hAnsi="GHEA Grapalat" w:cs="Sylfaen"/>
          <w:szCs w:val="24"/>
          <w:lang w:val="hy-AM"/>
        </w:rPr>
        <w:t>.</w:t>
      </w:r>
      <w:r w:rsidRPr="0036641C">
        <w:rPr>
          <w:rStyle w:val="FootnoteReference"/>
          <w:rFonts w:ascii="GHEA Grapalat" w:hAnsi="GHEA Grapalat" w:cs="Sylfaen"/>
          <w:szCs w:val="24"/>
          <w:lang w:val="hy-AM"/>
        </w:rPr>
        <w:footnoteReference w:id="4"/>
      </w:r>
    </w:p>
    <w:p w14:paraId="77C5B023" w14:textId="77777777" w:rsidR="00B67CCD" w:rsidRPr="0036641C" w:rsidRDefault="00246F46" w:rsidP="00612BDF">
      <w:pPr>
        <w:pStyle w:val="norm"/>
        <w:spacing w:line="240" w:lineRule="auto"/>
        <w:ind w:firstLine="630"/>
        <w:rPr>
          <w:rFonts w:ascii="GHEA Grapalat" w:hAnsi="GHEA Grapalat" w:cs="Sylfaen"/>
          <w:sz w:val="20"/>
          <w:szCs w:val="24"/>
          <w:lang w:val="hy-AM" w:eastAsia="en-US"/>
        </w:rPr>
      </w:pPr>
      <w:r w:rsidRPr="0036641C">
        <w:rPr>
          <w:rFonts w:ascii="GHEA Grapalat" w:hAnsi="GHEA Grapalat" w:cs="Sylfaen"/>
          <w:sz w:val="20"/>
          <w:lang w:val="hy-AM"/>
        </w:rPr>
        <w:t xml:space="preserve"> </w:t>
      </w:r>
      <w:bookmarkEnd w:id="6"/>
      <w:r w:rsidR="003850A0" w:rsidRPr="0036641C">
        <w:rPr>
          <w:rFonts w:ascii="GHEA Grapalat" w:hAnsi="GHEA Grapalat" w:cs="Sylfaen"/>
          <w:sz w:val="20"/>
          <w:szCs w:val="24"/>
          <w:lang w:val="hy-AM" w:eastAsia="en-US"/>
        </w:rPr>
        <w:t>2</w:t>
      </w:r>
      <w:r w:rsidR="003E3FD0" w:rsidRPr="0036641C">
        <w:rPr>
          <w:rFonts w:ascii="GHEA Grapalat" w:hAnsi="GHEA Grapalat" w:cs="Sylfaen"/>
          <w:sz w:val="20"/>
          <w:szCs w:val="24"/>
          <w:lang w:val="hy-AM" w:eastAsia="en-US"/>
        </w:rPr>
        <w:t>)</w:t>
      </w:r>
      <w:r w:rsidR="00B67CCD" w:rsidRPr="0036641C">
        <w:rPr>
          <w:rFonts w:ascii="GHEA Grapalat" w:hAnsi="GHEA Grapalat" w:cs="Sylfaen"/>
          <w:sz w:val="20"/>
          <w:szCs w:val="24"/>
          <w:lang w:val="hy-AM" w:eastAsia="en-US"/>
        </w:rPr>
        <w:t xml:space="preserve"> </w:t>
      </w:r>
      <w:r w:rsidR="0047117B" w:rsidRPr="0036641C">
        <w:rPr>
          <w:rFonts w:ascii="GHEA Grapalat" w:hAnsi="GHEA Grapalat" w:cs="Sylfaen"/>
          <w:sz w:val="20"/>
          <w:szCs w:val="24"/>
          <w:lang w:val="hy-AM" w:eastAsia="en-US"/>
        </w:rPr>
        <w:t xml:space="preserve">իր կողմից հաստատված </w:t>
      </w:r>
      <w:r w:rsidR="00B67CCD" w:rsidRPr="0036641C">
        <w:rPr>
          <w:rFonts w:ascii="GHEA Grapalat" w:hAnsi="GHEA Grapalat" w:cs="Sylfaen"/>
          <w:sz w:val="20"/>
          <w:szCs w:val="24"/>
          <w:lang w:val="hy-AM" w:eastAsia="en-US"/>
        </w:rPr>
        <w:t>գնային առաջարկ</w:t>
      </w:r>
      <w:r w:rsidR="00612BDF" w:rsidRPr="0036641C">
        <w:rPr>
          <w:rFonts w:ascii="GHEA Grapalat" w:hAnsi="GHEA Grapalat" w:cs="Sylfaen"/>
          <w:sz w:val="20"/>
          <w:szCs w:val="24"/>
          <w:lang w:val="hy-AM" w:eastAsia="en-US"/>
        </w:rPr>
        <w:t>.</w:t>
      </w:r>
    </w:p>
    <w:p w14:paraId="5D3EA758" w14:textId="77777777" w:rsidR="000845F6" w:rsidRPr="0036641C" w:rsidRDefault="00C96127"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5</w:t>
      </w:r>
      <w:r w:rsidR="003E3FD0" w:rsidRPr="0036641C">
        <w:rPr>
          <w:rFonts w:ascii="GHEA Grapalat" w:hAnsi="GHEA Grapalat" w:cs="Sylfaen"/>
          <w:sz w:val="20"/>
          <w:szCs w:val="24"/>
          <w:lang w:val="hy-AM" w:eastAsia="en-US"/>
        </w:rPr>
        <w:t>)</w:t>
      </w:r>
      <w:r w:rsidR="000845F6"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ենթակապալի </w:t>
      </w:r>
      <w:r w:rsidR="000845F6" w:rsidRPr="0036641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36641C">
        <w:rPr>
          <w:rFonts w:ascii="GHEA Grapalat" w:hAnsi="GHEA Grapalat" w:cs="Sylfaen"/>
          <w:sz w:val="20"/>
          <w:szCs w:val="24"/>
          <w:lang w:val="hy-AM" w:eastAsia="en-US"/>
        </w:rPr>
        <w:t xml:space="preserve">կնքվելիք </w:t>
      </w:r>
      <w:r w:rsidR="000845F6" w:rsidRPr="0036641C">
        <w:rPr>
          <w:rFonts w:ascii="GHEA Grapalat" w:hAnsi="GHEA Grapalat" w:cs="Sylfaen"/>
          <w:sz w:val="20"/>
          <w:szCs w:val="24"/>
          <w:lang w:val="hy-AM" w:eastAsia="en-US"/>
        </w:rPr>
        <w:t xml:space="preserve">պայմանագիրն իրականացվելու է </w:t>
      </w:r>
      <w:r w:rsidRPr="0036641C">
        <w:rPr>
          <w:rFonts w:ascii="GHEA Grapalat" w:hAnsi="GHEA Grapalat" w:cs="Sylfaen"/>
          <w:sz w:val="20"/>
          <w:szCs w:val="24"/>
          <w:lang w:val="hy-AM" w:eastAsia="en-US"/>
        </w:rPr>
        <w:t xml:space="preserve">ենթակապալի </w:t>
      </w:r>
      <w:r w:rsidR="000845F6" w:rsidRPr="0036641C">
        <w:rPr>
          <w:rFonts w:ascii="GHEA Grapalat" w:hAnsi="GHEA Grapalat" w:cs="Sylfaen"/>
          <w:sz w:val="20"/>
          <w:szCs w:val="24"/>
          <w:lang w:val="hy-AM" w:eastAsia="en-US"/>
        </w:rPr>
        <w:t>միջոցով:</w:t>
      </w:r>
    </w:p>
    <w:p w14:paraId="47A6D57A" w14:textId="77777777" w:rsidR="000845F6" w:rsidRPr="0036641C" w:rsidRDefault="003850A0"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6</w:t>
      </w:r>
      <w:r w:rsidR="003E3FD0" w:rsidRPr="0036641C">
        <w:rPr>
          <w:rFonts w:ascii="GHEA Grapalat" w:hAnsi="GHEA Grapalat" w:cs="Sylfaen"/>
          <w:sz w:val="20"/>
          <w:szCs w:val="24"/>
          <w:lang w:val="hy-AM" w:eastAsia="en-US"/>
        </w:rPr>
        <w:t>)</w:t>
      </w:r>
      <w:r w:rsidR="002B0AEA" w:rsidRPr="0036641C">
        <w:rPr>
          <w:rFonts w:ascii="GHEA Grapalat" w:hAnsi="GHEA Grapalat" w:cs="Sylfaen"/>
          <w:sz w:val="20"/>
          <w:szCs w:val="24"/>
          <w:lang w:val="hy-AM" w:eastAsia="en-US"/>
        </w:rPr>
        <w:t xml:space="preserve"> համատեղ գործունեության պայմանագ</w:t>
      </w:r>
      <w:r w:rsidR="00B32124" w:rsidRPr="0036641C">
        <w:rPr>
          <w:rFonts w:ascii="GHEA Grapalat" w:hAnsi="GHEA Grapalat" w:cs="Sylfaen"/>
          <w:sz w:val="20"/>
          <w:szCs w:val="24"/>
          <w:lang w:val="hy-AM" w:eastAsia="en-US"/>
        </w:rPr>
        <w:t>րի պատճենը</w:t>
      </w:r>
      <w:r w:rsidR="002B0AEA" w:rsidRPr="0036641C">
        <w:rPr>
          <w:rFonts w:ascii="GHEA Grapalat" w:hAnsi="GHEA Grapalat" w:cs="Sylfaen"/>
          <w:sz w:val="20"/>
          <w:szCs w:val="24"/>
          <w:lang w:val="hy-AM" w:eastAsia="en-US"/>
        </w:rPr>
        <w:t xml:space="preserve">, եթե </w:t>
      </w:r>
      <w:r w:rsidR="00F97D3E" w:rsidRPr="0036641C">
        <w:rPr>
          <w:rFonts w:ascii="GHEA Grapalat" w:hAnsi="GHEA Grapalat" w:cs="Sylfaen"/>
          <w:sz w:val="20"/>
          <w:szCs w:val="24"/>
          <w:lang w:val="hy-AM" w:eastAsia="en-US"/>
        </w:rPr>
        <w:t xml:space="preserve">մասնակիցները սույն </w:t>
      </w:r>
      <w:r w:rsidR="002B0AEA" w:rsidRPr="0036641C">
        <w:rPr>
          <w:rFonts w:ascii="GHEA Grapalat" w:hAnsi="GHEA Grapalat" w:cs="Sylfaen"/>
          <w:sz w:val="20"/>
          <w:szCs w:val="24"/>
          <w:lang w:val="hy-AM" w:eastAsia="en-US"/>
        </w:rPr>
        <w:t xml:space="preserve">ընթացակարգին մասնակցում </w:t>
      </w:r>
      <w:r w:rsidR="00F97D3E" w:rsidRPr="0036641C">
        <w:rPr>
          <w:rFonts w:ascii="GHEA Grapalat" w:hAnsi="GHEA Grapalat" w:cs="Sylfaen"/>
          <w:sz w:val="20"/>
          <w:szCs w:val="24"/>
          <w:lang w:val="hy-AM" w:eastAsia="en-US"/>
        </w:rPr>
        <w:t xml:space="preserve">են </w:t>
      </w:r>
      <w:r w:rsidR="002B0AEA" w:rsidRPr="0036641C">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36641C" w:rsidRDefault="00E410D5" w:rsidP="00E410D5">
      <w:pPr>
        <w:pStyle w:val="norm"/>
        <w:spacing w:line="240" w:lineRule="auto"/>
        <w:rPr>
          <w:rFonts w:ascii="GHEA Grapalat" w:hAnsi="GHEA Grapalat" w:cs="Sylfaen"/>
          <w:sz w:val="20"/>
          <w:szCs w:val="24"/>
          <w:lang w:val="hy-AM" w:eastAsia="en-US"/>
        </w:rPr>
      </w:pPr>
      <w:bookmarkStart w:id="7" w:name="_Hlk9262052"/>
      <w:r w:rsidRPr="0036641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3664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6641C">
        <w:rPr>
          <w:rFonts w:ascii="GHEA Grapalat" w:hAnsi="GHEA Grapalat" w:cs="Sylfaen"/>
          <w:sz w:val="20"/>
          <w:szCs w:val="24"/>
          <w:lang w:val="hy-AM" w:eastAsia="en-US"/>
        </w:rPr>
        <w:t xml:space="preserve">(միևնույն չափաբաժնին) </w:t>
      </w:r>
      <w:r w:rsidRPr="0036641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3664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641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36641C">
        <w:rPr>
          <w:rFonts w:ascii="GHEA Grapalat" w:hAnsi="GHEA Grapalat" w:cs="Sylfaen"/>
          <w:sz w:val="20"/>
          <w:szCs w:val="24"/>
          <w:lang w:val="hy-AM" w:eastAsia="en-US"/>
        </w:rPr>
        <w:t>:</w:t>
      </w:r>
    </w:p>
    <w:bookmarkEnd w:id="7"/>
    <w:p w14:paraId="119B65DD" w14:textId="77777777" w:rsidR="00037DDE" w:rsidRPr="0036641C"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36641C" w:rsidRDefault="00C8055A" w:rsidP="00EF3662">
      <w:pPr>
        <w:jc w:val="center"/>
        <w:rPr>
          <w:rFonts w:ascii="GHEA Grapalat" w:hAnsi="GHEA Grapalat" w:cs="Arial"/>
          <w:b/>
          <w:sz w:val="20"/>
          <w:lang w:val="hy-AM"/>
        </w:rPr>
      </w:pPr>
      <w:r w:rsidRPr="0036641C">
        <w:rPr>
          <w:rFonts w:ascii="GHEA Grapalat" w:hAnsi="GHEA Grapalat"/>
          <w:b/>
          <w:sz w:val="20"/>
          <w:lang w:val="hy-AM"/>
        </w:rPr>
        <w:t>5</w:t>
      </w:r>
      <w:r w:rsidR="00A45946" w:rsidRPr="0036641C">
        <w:rPr>
          <w:rFonts w:ascii="GHEA Grapalat" w:hAnsi="GHEA Grapalat"/>
          <w:b/>
          <w:sz w:val="20"/>
          <w:lang w:val="hy-AM"/>
        </w:rPr>
        <w:t xml:space="preserve">.   </w:t>
      </w:r>
      <w:r w:rsidR="00A45946" w:rsidRPr="0036641C">
        <w:rPr>
          <w:rFonts w:ascii="GHEA Grapalat" w:hAnsi="GHEA Grapalat" w:cs="Sylfaen"/>
          <w:b/>
          <w:sz w:val="20"/>
          <w:lang w:val="hy-AM"/>
        </w:rPr>
        <w:t>ՀԱՅՏԻ</w:t>
      </w:r>
      <w:r w:rsidR="00A45946" w:rsidRPr="0036641C">
        <w:rPr>
          <w:rFonts w:ascii="GHEA Grapalat" w:hAnsi="GHEA Grapalat" w:cs="Arial"/>
          <w:b/>
          <w:sz w:val="20"/>
          <w:lang w:val="hy-AM"/>
        </w:rPr>
        <w:t xml:space="preserve">   </w:t>
      </w:r>
      <w:r w:rsidR="00A45946" w:rsidRPr="0036641C">
        <w:rPr>
          <w:rFonts w:ascii="GHEA Grapalat" w:hAnsi="GHEA Grapalat" w:cs="Sylfaen"/>
          <w:b/>
          <w:sz w:val="20"/>
          <w:lang w:val="hy-AM"/>
        </w:rPr>
        <w:t>ԳՆԱՅԻՆ</w:t>
      </w:r>
      <w:r w:rsidR="00A45946" w:rsidRPr="0036641C">
        <w:rPr>
          <w:rFonts w:ascii="GHEA Grapalat" w:hAnsi="GHEA Grapalat" w:cs="Arial"/>
          <w:b/>
          <w:sz w:val="20"/>
          <w:lang w:val="hy-AM"/>
        </w:rPr>
        <w:t xml:space="preserve">  </w:t>
      </w:r>
      <w:r w:rsidR="00A45946" w:rsidRPr="0036641C">
        <w:rPr>
          <w:rFonts w:ascii="GHEA Grapalat" w:hAnsi="GHEA Grapalat" w:cs="Sylfaen"/>
          <w:b/>
          <w:sz w:val="20"/>
          <w:lang w:val="hy-AM"/>
        </w:rPr>
        <w:t>ԱՌԱՋԱՐԿԸ</w:t>
      </w:r>
      <w:r w:rsidR="00A45946" w:rsidRPr="0036641C">
        <w:rPr>
          <w:rFonts w:ascii="GHEA Grapalat" w:hAnsi="GHEA Grapalat" w:cs="Arial"/>
          <w:b/>
          <w:sz w:val="20"/>
          <w:lang w:val="hy-AM"/>
        </w:rPr>
        <w:t xml:space="preserve"> </w:t>
      </w:r>
    </w:p>
    <w:p w14:paraId="2F5CC508" w14:textId="77777777" w:rsidR="00A45946" w:rsidRPr="0036641C" w:rsidRDefault="00A45946" w:rsidP="00EF3662">
      <w:pPr>
        <w:jc w:val="center"/>
        <w:rPr>
          <w:rFonts w:ascii="GHEA Grapalat" w:hAnsi="GHEA Grapalat" w:cs="Arial"/>
          <w:b/>
          <w:sz w:val="20"/>
          <w:lang w:val="hy-AM"/>
        </w:rPr>
      </w:pPr>
    </w:p>
    <w:p w14:paraId="14FF876B" w14:textId="77777777" w:rsidR="00A45946" w:rsidRPr="0036641C" w:rsidRDefault="00C8055A" w:rsidP="00EF3662">
      <w:pPr>
        <w:ind w:firstLine="567"/>
        <w:jc w:val="both"/>
        <w:rPr>
          <w:rFonts w:ascii="GHEA Grapalat" w:hAnsi="GHEA Grapalat"/>
          <w:sz w:val="20"/>
          <w:lang w:val="hy-AM"/>
        </w:rPr>
      </w:pPr>
      <w:r w:rsidRPr="0036641C">
        <w:rPr>
          <w:rFonts w:ascii="GHEA Grapalat" w:hAnsi="GHEA Grapalat" w:cs="Sylfaen"/>
          <w:sz w:val="20"/>
          <w:lang w:val="hy-AM"/>
        </w:rPr>
        <w:t>5</w:t>
      </w:r>
      <w:r w:rsidR="00A45946" w:rsidRPr="0036641C">
        <w:rPr>
          <w:rFonts w:ascii="GHEA Grapalat" w:hAnsi="GHEA Grapalat" w:cs="Sylfaen"/>
          <w:sz w:val="20"/>
          <w:lang w:val="hy-AM"/>
        </w:rPr>
        <w:t>.1 Առաջարկվող գինը ա</w:t>
      </w:r>
      <w:r w:rsidR="00A20F71" w:rsidRPr="0036641C">
        <w:rPr>
          <w:rFonts w:ascii="GHEA Grapalat" w:hAnsi="GHEA Grapalat" w:cs="Sylfaen"/>
          <w:sz w:val="20"/>
          <w:lang w:val="hy-AM"/>
        </w:rPr>
        <w:t>շխատանքի</w:t>
      </w:r>
      <w:r w:rsidR="00A45946" w:rsidRPr="0036641C">
        <w:rPr>
          <w:rFonts w:ascii="GHEA Grapalat" w:hAnsi="GHEA Grapalat" w:cs="Sylfaen"/>
          <w:sz w:val="20"/>
          <w:lang w:val="hy-AM"/>
        </w:rPr>
        <w:t xml:space="preserve">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36641C">
        <w:rPr>
          <w:rFonts w:ascii="GHEA Grapalat" w:hAnsi="GHEA Grapalat"/>
          <w:sz w:val="20"/>
          <w:lang w:val="hy-AM"/>
        </w:rPr>
        <w:t xml:space="preserve"> </w:t>
      </w:r>
      <w:r w:rsidR="00220C7C" w:rsidRPr="0036641C">
        <w:rPr>
          <w:rFonts w:ascii="GHEA Grapalat" w:hAnsi="GHEA Grapalat"/>
          <w:sz w:val="20"/>
          <w:lang w:val="hy-AM"/>
        </w:rPr>
        <w:t>հ</w:t>
      </w:r>
      <w:r w:rsidR="00A45946" w:rsidRPr="0036641C">
        <w:rPr>
          <w:rFonts w:ascii="GHEA Grapalat" w:hAnsi="GHEA Grapalat"/>
          <w:sz w:val="20"/>
          <w:lang w:val="hy-AM"/>
        </w:rPr>
        <w:t>ամակարգի միջոցով:</w:t>
      </w:r>
    </w:p>
    <w:p w14:paraId="57938E14" w14:textId="77777777" w:rsidR="00A1337A" w:rsidRPr="0036641C" w:rsidRDefault="00C8055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5</w:t>
      </w:r>
      <w:r w:rsidR="00A45946" w:rsidRPr="0036641C">
        <w:rPr>
          <w:rFonts w:ascii="GHEA Grapalat" w:hAnsi="GHEA Grapalat" w:cs="Sylfaen"/>
          <w:sz w:val="20"/>
          <w:szCs w:val="24"/>
          <w:lang w:val="hy-AM" w:eastAsia="en-US"/>
        </w:rPr>
        <w:t xml:space="preserve">.2 Մասնակիցը գնային առաջարկը ներկայացնում է </w:t>
      </w:r>
      <w:r w:rsidR="000A3471" w:rsidRPr="0036641C">
        <w:rPr>
          <w:rFonts w:ascii="GHEA Grapalat" w:hAnsi="GHEA Grapalat" w:cs="Sylfaen"/>
          <w:sz w:val="20"/>
          <w:szCs w:val="24"/>
          <w:lang w:val="hy-AM" w:eastAsia="en-US"/>
        </w:rPr>
        <w:t>արժեք (ինքնարժեքի և կանխատեսվող շահույթի հանրագումարը)</w:t>
      </w:r>
      <w:r w:rsidR="00A00D05" w:rsidRPr="0036641C">
        <w:rPr>
          <w:rFonts w:ascii="GHEA Grapalat" w:hAnsi="GHEA Grapalat" w:cs="Sylfaen"/>
          <w:sz w:val="20"/>
          <w:szCs w:val="24"/>
          <w:lang w:val="hy-AM" w:eastAsia="en-US"/>
        </w:rPr>
        <w:t xml:space="preserve"> </w:t>
      </w:r>
      <w:r w:rsidR="00A45946" w:rsidRPr="0036641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36641C">
        <w:rPr>
          <w:rFonts w:ascii="GHEA Grapalat" w:hAnsi="GHEA Grapalat" w:cs="Sylfaen"/>
          <w:sz w:val="20"/>
          <w:szCs w:val="24"/>
          <w:lang w:val="hy-AM" w:eastAsia="en-US"/>
        </w:rPr>
        <w:t xml:space="preserve">Արժեքի </w:t>
      </w:r>
      <w:r w:rsidR="00A45946" w:rsidRPr="0036641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6641C">
        <w:rPr>
          <w:rFonts w:ascii="GHEA Grapalat" w:hAnsi="GHEA Grapalat" w:cs="Sylfaen"/>
          <w:sz w:val="20"/>
          <w:szCs w:val="24"/>
          <w:lang w:val="hy-AM" w:eastAsia="en-US"/>
        </w:rPr>
        <w:t>մ</w:t>
      </w:r>
      <w:r w:rsidR="00A45946" w:rsidRPr="0036641C">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36641C">
        <w:rPr>
          <w:rFonts w:ascii="GHEA Grapalat" w:hAnsi="GHEA Grapalat" w:cs="Sylfaen"/>
          <w:sz w:val="20"/>
          <w:lang w:val="hy-AM"/>
        </w:rPr>
        <w:t>ներկայացվող գնային առաջարկում</w:t>
      </w:r>
      <w:r w:rsidR="00A45946" w:rsidRPr="0036641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w:t>
      </w:r>
      <w:r w:rsidR="00A1337A" w:rsidRPr="0036641C">
        <w:rPr>
          <w:rFonts w:ascii="GHEA Grapalat" w:hAnsi="GHEA Grapalat" w:cs="Sylfaen"/>
          <w:sz w:val="20"/>
          <w:szCs w:val="24"/>
          <w:lang w:val="hy-AM" w:eastAsia="en-US"/>
        </w:rPr>
        <w:t xml:space="preserve">Ընդ որում. </w:t>
      </w:r>
    </w:p>
    <w:p w14:paraId="52BE84AF" w14:textId="77777777"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71F50B3B" w14:textId="473A6565"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lastRenderedPageBreak/>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36641C">
        <w:rPr>
          <w:rFonts w:ascii="GHEA Grapalat" w:hAnsi="GHEA Grapalat" w:cs="Sylfaen"/>
          <w:sz w:val="20"/>
          <w:szCs w:val="24"/>
          <w:lang w:val="hy-AM" w:eastAsia="en-US"/>
        </w:rPr>
        <w:t xml:space="preserve">համաձայն հրավերին կցված ծավալաթերթ-նախահաշվի՝ </w:t>
      </w:r>
      <w:r w:rsidRPr="0036641C">
        <w:rPr>
          <w:rFonts w:ascii="GHEA Grapalat" w:hAnsi="GHEA Grapalat" w:cs="Sylfaen"/>
          <w:sz w:val="20"/>
          <w:szCs w:val="24"/>
          <w:lang w:val="hy-AM" w:eastAsia="en-US"/>
        </w:rPr>
        <w:t>հետևյալ բանաձևով՝ ՎԳ=ՄԳ/ՆԳxԿԾ, որտեղ՝</w:t>
      </w:r>
    </w:p>
    <w:p w14:paraId="60BCD895" w14:textId="77777777"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ՄԳ-ն ընտրված մասնակցի առաջարկած գինն է.</w:t>
      </w:r>
    </w:p>
    <w:p w14:paraId="47CDB999" w14:textId="4D523356"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3A560AE2" w14:textId="65883F82"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29FAE099" w14:textId="5335095E" w:rsidR="00B95FE0" w:rsidRPr="0036641C" w:rsidRDefault="00A1337A" w:rsidP="00A1337A">
      <w:pPr>
        <w:pStyle w:val="norm"/>
        <w:spacing w:line="240" w:lineRule="auto"/>
        <w:ind w:firstLine="567"/>
        <w:rPr>
          <w:rFonts w:ascii="GHEA Grapalat" w:hAnsi="GHEA Grapalat" w:cs="Sylfaen"/>
          <w:sz w:val="20"/>
          <w:szCs w:val="24"/>
          <w:vertAlign w:val="superscript"/>
          <w:lang w:val="hy-AM" w:eastAsia="en-US"/>
        </w:rPr>
      </w:pPr>
      <w:r w:rsidRPr="0036641C">
        <w:rPr>
          <w:rFonts w:ascii="GHEA Grapalat" w:hAnsi="GHEA Grapalat" w:cs="Sylfaen"/>
          <w:sz w:val="20"/>
          <w:szCs w:val="24"/>
          <w:lang w:val="hy-AM" w:eastAsia="en-US"/>
        </w:rPr>
        <w:t>ՎԳ –ն ծավալաթերթ-նախահաշվով սահմանված աշխատանքների դիմաց վճարվող գումարն է:</w:t>
      </w:r>
      <w:r w:rsidRPr="0036641C">
        <w:rPr>
          <w:rFonts w:ascii="GHEA Grapalat" w:hAnsi="GHEA Grapalat" w:cs="Sylfaen"/>
          <w:sz w:val="20"/>
          <w:szCs w:val="24"/>
          <w:vertAlign w:val="superscript"/>
          <w:lang w:val="hy-AM" w:eastAsia="en-US"/>
        </w:rPr>
        <w:t>9</w:t>
      </w:r>
    </w:p>
    <w:p w14:paraId="1887276C" w14:textId="3E00078A" w:rsidR="00B95FE0" w:rsidRPr="0036641C" w:rsidRDefault="00C67E32" w:rsidP="006C1D25">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Մ</w:t>
      </w:r>
      <w:r w:rsidR="00B95FE0" w:rsidRPr="0036641C">
        <w:rPr>
          <w:rFonts w:ascii="GHEA Grapalat" w:hAnsi="GHEA Grapalat" w:cs="Sylfaen"/>
          <w:sz w:val="20"/>
          <w:szCs w:val="24"/>
          <w:lang w:val="hy-AM" w:eastAsia="en-US"/>
        </w:rPr>
        <w:t>ասնակցի հայտը ենթակա չէ մերժման, եթե`</w:t>
      </w:r>
    </w:p>
    <w:p w14:paraId="14002BE9" w14:textId="77777777" w:rsidR="00B95FE0" w:rsidRPr="0036641C" w:rsidRDefault="00B95FE0" w:rsidP="00877F78">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ա. գնային առաջարկի </w:t>
      </w:r>
      <w:r w:rsidR="005E61FD" w:rsidRPr="0036641C">
        <w:rPr>
          <w:rFonts w:ascii="GHEA Grapalat" w:hAnsi="GHEA Grapalat" w:cs="Sylfaen"/>
          <w:sz w:val="20"/>
          <w:szCs w:val="24"/>
          <w:lang w:val="hy-AM" w:eastAsia="en-US"/>
        </w:rPr>
        <w:t xml:space="preserve"> </w:t>
      </w:r>
      <w:r w:rsidR="00291A55" w:rsidRPr="0036641C">
        <w:rPr>
          <w:rFonts w:ascii="GHEA Grapalat" w:hAnsi="GHEA Grapalat" w:cs="Sylfaen"/>
          <w:sz w:val="20"/>
          <w:szCs w:val="24"/>
          <w:lang w:val="hy-AM" w:eastAsia="en-US"/>
        </w:rPr>
        <w:t>արժեք</w:t>
      </w:r>
      <w:r w:rsidRPr="0036641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36641C" w:rsidRDefault="00B95FE0" w:rsidP="00C75A7D">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բ. գնային առաջարկի </w:t>
      </w:r>
      <w:r w:rsidR="0042084B" w:rsidRPr="0036641C">
        <w:rPr>
          <w:rFonts w:ascii="GHEA Grapalat" w:hAnsi="GHEA Grapalat" w:cs="Sylfaen"/>
          <w:sz w:val="20"/>
          <w:szCs w:val="24"/>
          <w:lang w:val="hy-AM" w:eastAsia="en-US"/>
        </w:rPr>
        <w:t>արժեք</w:t>
      </w:r>
      <w:r w:rsidRPr="0036641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36641C" w:rsidRDefault="00B95FE0" w:rsidP="001E17BA">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6641C">
        <w:rPr>
          <w:rFonts w:ascii="GHEA Grapalat" w:hAnsi="GHEA Grapalat" w:cs="Sylfaen"/>
          <w:sz w:val="20"/>
          <w:szCs w:val="24"/>
          <w:lang w:val="hy-AM" w:eastAsia="en-US"/>
        </w:rPr>
        <w:t>.</w:t>
      </w:r>
    </w:p>
    <w:p w14:paraId="4B07F1DF" w14:textId="77777777" w:rsidR="00A63118" w:rsidRPr="0036641C" w:rsidRDefault="00A63118" w:rsidP="00972668">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36641C" w:rsidRDefault="00A63118" w:rsidP="00972668">
      <w:pPr>
        <w:tabs>
          <w:tab w:val="left" w:pos="0"/>
        </w:tabs>
        <w:ind w:firstLine="360"/>
        <w:jc w:val="both"/>
        <w:rPr>
          <w:rFonts w:ascii="GHEA Grapalat" w:hAnsi="GHEA Grapalat" w:cs="Sylfaen"/>
          <w:sz w:val="20"/>
          <w:lang w:val="hy-AM"/>
        </w:rPr>
      </w:pPr>
      <w:r w:rsidRPr="0036641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36641C" w:rsidRDefault="00A63118" w:rsidP="00F6799D">
      <w:pPr>
        <w:pStyle w:val="norm"/>
        <w:spacing w:line="240" w:lineRule="auto"/>
        <w:ind w:firstLine="360"/>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36641C">
        <w:rPr>
          <w:rFonts w:ascii="GHEA Grapalat" w:hAnsi="GHEA Grapalat" w:cs="Sylfaen"/>
          <w:sz w:val="20"/>
          <w:szCs w:val="24"/>
          <w:lang w:val="hy-AM" w:eastAsia="en-US"/>
        </w:rPr>
        <w:t>:</w:t>
      </w:r>
    </w:p>
    <w:p w14:paraId="67440F92" w14:textId="77777777" w:rsidR="00927C52" w:rsidRPr="0036641C" w:rsidRDefault="00C8055A" w:rsidP="00927C52">
      <w:pPr>
        <w:pStyle w:val="norm"/>
        <w:spacing w:line="240" w:lineRule="auto"/>
        <w:ind w:firstLine="567"/>
        <w:rPr>
          <w:rFonts w:ascii="GHEA Grapalat" w:hAnsi="GHEA Grapalat"/>
          <w:b/>
          <w:sz w:val="20"/>
          <w:lang w:val="hy-AM"/>
        </w:rPr>
      </w:pPr>
      <w:r w:rsidRPr="0036641C">
        <w:rPr>
          <w:rFonts w:ascii="GHEA Grapalat" w:hAnsi="GHEA Grapalat"/>
          <w:sz w:val="20"/>
          <w:lang w:val="hy-AM"/>
        </w:rPr>
        <w:t>5</w:t>
      </w:r>
      <w:r w:rsidR="00A45946" w:rsidRPr="0036641C">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Հայաստանի Հանրա</w:t>
      </w:r>
      <w:r w:rsidR="00A45946" w:rsidRPr="0036641C">
        <w:rPr>
          <w:rFonts w:ascii="GHEA Grapalat" w:hAnsi="GHEA Grapalat"/>
          <w:sz w:val="20"/>
          <w:lang w:val="hy-AM"/>
        </w:rPr>
        <w:softHyphen/>
        <w:t xml:space="preserve">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6641C">
        <w:rPr>
          <w:rFonts w:ascii="GHEA Grapalat" w:hAnsi="GHEA Grapalat"/>
          <w:sz w:val="20"/>
          <w:lang w:val="hy-AM"/>
        </w:rPr>
        <w:t>մ</w:t>
      </w:r>
      <w:r w:rsidR="00A45946" w:rsidRPr="0036641C">
        <w:rPr>
          <w:rFonts w:ascii="GHEA Grapalat" w:hAnsi="GHEA Grapalat"/>
          <w:sz w:val="20"/>
          <w:lang w:val="hy-AM"/>
        </w:rPr>
        <w:t>ասնակցի շահույթի չափը չի կարող հրավերով սահմանափակվել:</w:t>
      </w:r>
    </w:p>
    <w:p w14:paraId="24D0AC8E" w14:textId="77777777" w:rsidR="00927C52" w:rsidRPr="0036641C" w:rsidRDefault="00927C52" w:rsidP="00927C52">
      <w:pPr>
        <w:pStyle w:val="norm"/>
        <w:spacing w:line="240" w:lineRule="auto"/>
        <w:ind w:firstLine="567"/>
        <w:rPr>
          <w:rFonts w:ascii="GHEA Grapalat" w:hAnsi="GHEA Grapalat"/>
          <w:b/>
          <w:sz w:val="20"/>
          <w:lang w:val="hy-AM"/>
        </w:rPr>
      </w:pPr>
    </w:p>
    <w:p w14:paraId="127DF4D4" w14:textId="77777777" w:rsidR="00927C52" w:rsidRPr="0036641C" w:rsidRDefault="00927C52" w:rsidP="00927C52">
      <w:pPr>
        <w:pStyle w:val="norm"/>
        <w:spacing w:line="240" w:lineRule="auto"/>
        <w:ind w:firstLine="567"/>
        <w:rPr>
          <w:rFonts w:ascii="GHEA Grapalat" w:hAnsi="GHEA Grapalat"/>
          <w:b/>
          <w:sz w:val="20"/>
          <w:lang w:val="hy-AM"/>
        </w:rPr>
      </w:pPr>
    </w:p>
    <w:p w14:paraId="3CCC6BA7" w14:textId="34B803FE" w:rsidR="00096865" w:rsidRPr="0036641C" w:rsidRDefault="00220C7C" w:rsidP="00927C52">
      <w:pPr>
        <w:pStyle w:val="norm"/>
        <w:spacing w:line="240" w:lineRule="auto"/>
        <w:ind w:firstLine="567"/>
        <w:rPr>
          <w:rFonts w:ascii="GHEA Grapalat" w:hAnsi="GHEA Grapalat"/>
          <w:sz w:val="20"/>
          <w:lang w:val="hy-AM"/>
        </w:rPr>
      </w:pPr>
      <w:r w:rsidRPr="0036641C">
        <w:rPr>
          <w:rFonts w:ascii="GHEA Grapalat" w:hAnsi="GHEA Grapalat"/>
          <w:b/>
          <w:sz w:val="20"/>
          <w:lang w:val="hy-AM"/>
        </w:rPr>
        <w:t>6</w:t>
      </w:r>
      <w:r w:rsidR="00955A1E" w:rsidRPr="0036641C">
        <w:rPr>
          <w:rFonts w:ascii="GHEA Grapalat" w:hAnsi="GHEA Grapalat"/>
          <w:b/>
          <w:sz w:val="20"/>
          <w:lang w:val="hy-AM"/>
        </w:rPr>
        <w:t>. ՀԱՅՏԻ ԳՈՐԾՈՂՈՒԹՅԱՆ ԺԱՄԿԵՏԸ, ՀԱՅՏԵՐՈՒՄ ՓՈՓՈԽՈՒԹՅՈՒՆ ԿԱՏԱՐԵԼՈՒ</w:t>
      </w:r>
    </w:p>
    <w:p w14:paraId="094ABDF0" w14:textId="77777777" w:rsidR="00096865" w:rsidRPr="0036641C" w:rsidRDefault="00955A1E" w:rsidP="00EF3662">
      <w:pPr>
        <w:jc w:val="center"/>
        <w:rPr>
          <w:rFonts w:ascii="GHEA Grapalat" w:hAnsi="GHEA Grapalat"/>
          <w:b/>
          <w:sz w:val="20"/>
          <w:lang w:val="hy-AM"/>
        </w:rPr>
      </w:pPr>
      <w:r w:rsidRPr="0036641C">
        <w:rPr>
          <w:rFonts w:ascii="GHEA Grapalat" w:hAnsi="GHEA Grapalat"/>
          <w:b/>
          <w:sz w:val="20"/>
          <w:lang w:val="hy-AM"/>
        </w:rPr>
        <w:t>ԵՎ ԴՐԱՆՔ ՀԵՏ ՎԵՐՑՆԵԼՈՒ ԿԱՐԳԸ</w:t>
      </w:r>
    </w:p>
    <w:p w14:paraId="1365529E" w14:textId="77777777" w:rsidR="00096865" w:rsidRPr="0036641C" w:rsidRDefault="00096865" w:rsidP="00EF3662">
      <w:pPr>
        <w:pStyle w:val="BodyTextIndent"/>
        <w:spacing w:line="240" w:lineRule="auto"/>
        <w:ind w:firstLine="567"/>
        <w:rPr>
          <w:rFonts w:ascii="GHEA Grapalat" w:hAnsi="GHEA Grapalat"/>
          <w:b/>
          <w:lang w:val="hy-AM"/>
        </w:rPr>
      </w:pPr>
    </w:p>
    <w:p w14:paraId="311F343E" w14:textId="77777777" w:rsidR="00096865" w:rsidRPr="0036641C" w:rsidRDefault="00220C7C"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i w:val="0"/>
          <w:lang w:val="hy-AM"/>
        </w:rPr>
        <w:t>6</w:t>
      </w:r>
      <w:r w:rsidR="00096865" w:rsidRPr="0036641C">
        <w:rPr>
          <w:rFonts w:ascii="GHEA Grapalat" w:hAnsi="GHEA Grapalat"/>
          <w:i w:val="0"/>
          <w:lang w:val="hy-AM"/>
        </w:rPr>
        <w:t>.1</w:t>
      </w:r>
      <w:r w:rsidR="00096865" w:rsidRPr="0036641C">
        <w:rPr>
          <w:rFonts w:ascii="GHEA Grapalat" w:hAnsi="GHEA Grapalat"/>
          <w:lang w:val="hy-AM"/>
        </w:rPr>
        <w:t xml:space="preserve"> </w:t>
      </w:r>
      <w:r w:rsidR="00096865" w:rsidRPr="0036641C">
        <w:rPr>
          <w:rFonts w:ascii="GHEA Grapalat" w:hAnsi="GHEA Grapalat" w:cs="Sylfaen"/>
          <w:i w:val="0"/>
          <w:szCs w:val="24"/>
          <w:lang w:val="hy-AM"/>
        </w:rPr>
        <w:t xml:space="preserve">Օրենքի </w:t>
      </w:r>
      <w:r w:rsidR="00A64339" w:rsidRPr="0036641C">
        <w:rPr>
          <w:rFonts w:ascii="GHEA Grapalat" w:hAnsi="GHEA Grapalat" w:cs="Sylfaen"/>
          <w:i w:val="0"/>
          <w:szCs w:val="24"/>
          <w:lang w:val="hy-AM"/>
        </w:rPr>
        <w:t>31</w:t>
      </w:r>
      <w:r w:rsidR="00096865" w:rsidRPr="0036641C">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36641C">
        <w:rPr>
          <w:rFonts w:ascii="GHEA Grapalat" w:hAnsi="GHEA Grapalat" w:cs="Sylfaen"/>
          <w:i w:val="0"/>
          <w:szCs w:val="24"/>
          <w:lang w:val="hy-AM"/>
        </w:rPr>
        <w:t>մ</w:t>
      </w:r>
      <w:r w:rsidR="00096865" w:rsidRPr="0036641C">
        <w:rPr>
          <w:rFonts w:ascii="GHEA Grapalat" w:hAnsi="GHEA Grapalat" w:cs="Sylfaen"/>
          <w:i w:val="0"/>
          <w:szCs w:val="24"/>
          <w:lang w:val="hy-AM"/>
        </w:rPr>
        <w:t xml:space="preserve">ասնակցի կողմից հայտի հետ վերցնելը, հայտի մերժումը կամ </w:t>
      </w:r>
      <w:r w:rsidR="00402941" w:rsidRPr="0036641C">
        <w:rPr>
          <w:rFonts w:ascii="GHEA Grapalat" w:hAnsi="GHEA Grapalat" w:cs="Sylfaen"/>
          <w:i w:val="0"/>
          <w:szCs w:val="24"/>
          <w:lang w:val="hy-AM"/>
        </w:rPr>
        <w:t xml:space="preserve">սույն </w:t>
      </w:r>
      <w:r w:rsidR="00096865" w:rsidRPr="0036641C">
        <w:rPr>
          <w:rFonts w:ascii="GHEA Grapalat" w:hAnsi="GHEA Grapalat" w:cs="Sylfaen"/>
          <w:i w:val="0"/>
          <w:szCs w:val="24"/>
          <w:lang w:val="hy-AM"/>
        </w:rPr>
        <w:t>ընթացակարգը չկայացած հայտարարվելը</w:t>
      </w:r>
      <w:r w:rsidR="004D5671" w:rsidRPr="0036641C">
        <w:rPr>
          <w:rFonts w:ascii="GHEA Grapalat" w:hAnsi="GHEA Grapalat" w:cs="Sylfaen"/>
          <w:i w:val="0"/>
          <w:szCs w:val="24"/>
          <w:lang w:val="hy-AM"/>
        </w:rPr>
        <w:t>։</w:t>
      </w:r>
    </w:p>
    <w:p w14:paraId="1523F4E2" w14:textId="77777777" w:rsidR="00096865" w:rsidRPr="0036641C" w:rsidRDefault="00220C7C"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6</w:t>
      </w:r>
      <w:r w:rsidR="00096865" w:rsidRPr="0036641C">
        <w:rPr>
          <w:rFonts w:ascii="GHEA Grapalat" w:hAnsi="GHEA Grapalat" w:cs="Sylfaen"/>
          <w:i w:val="0"/>
          <w:szCs w:val="24"/>
          <w:lang w:val="hy-AM"/>
        </w:rPr>
        <w:t xml:space="preserve">.2 </w:t>
      </w:r>
      <w:r w:rsidR="00F20DA5"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 xml:space="preserve">Օրենքի </w:t>
      </w:r>
      <w:r w:rsidR="00A64339" w:rsidRPr="0036641C">
        <w:rPr>
          <w:rFonts w:ascii="GHEA Grapalat" w:hAnsi="GHEA Grapalat" w:cs="Sylfaen"/>
          <w:i w:val="0"/>
          <w:szCs w:val="24"/>
          <w:lang w:val="hy-AM"/>
        </w:rPr>
        <w:t>31</w:t>
      </w:r>
      <w:r w:rsidR="00096865" w:rsidRPr="0036641C">
        <w:rPr>
          <w:rFonts w:ascii="GHEA Grapalat" w:hAnsi="GHEA Grapalat" w:cs="Sylfaen"/>
          <w:i w:val="0"/>
          <w:szCs w:val="24"/>
          <w:lang w:val="hy-AM"/>
        </w:rPr>
        <w:t xml:space="preserve">-րդ հոդվածի համաձայն` </w:t>
      </w:r>
      <w:r w:rsidR="00F70E55" w:rsidRPr="0036641C">
        <w:rPr>
          <w:rFonts w:ascii="GHEA Grapalat" w:hAnsi="GHEA Grapalat" w:cs="Sylfaen"/>
          <w:i w:val="0"/>
          <w:szCs w:val="24"/>
          <w:lang w:val="hy-AM"/>
        </w:rPr>
        <w:t>մ</w:t>
      </w:r>
      <w:r w:rsidR="00096865" w:rsidRPr="0036641C">
        <w:rPr>
          <w:rFonts w:ascii="GHEA Grapalat" w:hAnsi="GHEA Grapalat" w:cs="Sylfaen"/>
          <w:i w:val="0"/>
          <w:szCs w:val="24"/>
          <w:lang w:val="hy-AM"/>
        </w:rPr>
        <w:t xml:space="preserve">ասնակիցը, մինչև սույն հրավերի </w:t>
      </w:r>
      <w:r w:rsidRPr="0036641C">
        <w:rPr>
          <w:rFonts w:ascii="GHEA Grapalat" w:hAnsi="GHEA Grapalat" w:cs="Sylfaen"/>
          <w:i w:val="0"/>
          <w:szCs w:val="24"/>
          <w:lang w:val="hy-AM"/>
        </w:rPr>
        <w:t xml:space="preserve">1-ին մասի </w:t>
      </w:r>
      <w:r w:rsidR="00096865" w:rsidRPr="0036641C">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36641C">
        <w:rPr>
          <w:rFonts w:ascii="GHEA Grapalat" w:hAnsi="GHEA Grapalat" w:cs="Sylfaen"/>
          <w:i w:val="0"/>
          <w:szCs w:val="24"/>
          <w:lang w:val="hy-AM"/>
        </w:rPr>
        <w:t>։</w:t>
      </w:r>
    </w:p>
    <w:p w14:paraId="1F764B16" w14:textId="77777777" w:rsidR="00FA0E41" w:rsidRPr="0036641C" w:rsidRDefault="00FA0E41" w:rsidP="00EF3662">
      <w:pPr>
        <w:ind w:firstLine="567"/>
        <w:jc w:val="center"/>
        <w:rPr>
          <w:rFonts w:ascii="GHEA Grapalat" w:hAnsi="GHEA Grapalat"/>
          <w:b/>
          <w:sz w:val="20"/>
          <w:lang w:val="hy-AM"/>
        </w:rPr>
      </w:pPr>
    </w:p>
    <w:p w14:paraId="60C79801" w14:textId="77777777" w:rsidR="008011E4" w:rsidRPr="0036641C" w:rsidRDefault="008011E4" w:rsidP="00EF3662">
      <w:pPr>
        <w:ind w:firstLine="567"/>
        <w:jc w:val="both"/>
        <w:rPr>
          <w:rFonts w:ascii="GHEA Grapalat" w:hAnsi="GHEA Grapalat" w:cs="Sylfaen"/>
          <w:sz w:val="20"/>
          <w:lang w:val="hy-AM"/>
        </w:rPr>
      </w:pPr>
    </w:p>
    <w:p w14:paraId="1438A951" w14:textId="77777777" w:rsidR="00096865" w:rsidRPr="0036641C" w:rsidRDefault="00096865" w:rsidP="00EF3662">
      <w:pPr>
        <w:ind w:firstLine="567"/>
        <w:jc w:val="both"/>
        <w:rPr>
          <w:rFonts w:ascii="GHEA Grapalat" w:hAnsi="GHEA Grapalat" w:cs="Sylfaen"/>
          <w:sz w:val="20"/>
          <w:lang w:val="hy-AM"/>
        </w:rPr>
      </w:pPr>
    </w:p>
    <w:p w14:paraId="5CC43B4D" w14:textId="77777777" w:rsidR="00807178" w:rsidRPr="0036641C" w:rsidRDefault="00FD2748" w:rsidP="00EF3662">
      <w:pPr>
        <w:ind w:firstLine="567"/>
        <w:jc w:val="center"/>
        <w:rPr>
          <w:rFonts w:ascii="GHEA Grapalat" w:hAnsi="GHEA Grapalat"/>
          <w:b/>
          <w:sz w:val="20"/>
          <w:lang w:val="hy-AM"/>
        </w:rPr>
      </w:pPr>
      <w:r w:rsidRPr="0036641C">
        <w:rPr>
          <w:rFonts w:ascii="GHEA Grapalat" w:hAnsi="GHEA Grapalat"/>
          <w:b/>
          <w:sz w:val="20"/>
          <w:lang w:val="hy-AM"/>
        </w:rPr>
        <w:t>8</w:t>
      </w:r>
      <w:r w:rsidR="008D5016" w:rsidRPr="0036641C">
        <w:rPr>
          <w:rFonts w:ascii="GHEA Grapalat" w:hAnsi="GHEA Grapalat"/>
          <w:b/>
          <w:sz w:val="20"/>
          <w:lang w:val="hy-AM"/>
        </w:rPr>
        <w:t>.  ՀԱՅՏԵՐԻ ԲԱՑՈՒՄԸ</w:t>
      </w:r>
      <w:r w:rsidR="00807178" w:rsidRPr="0036641C">
        <w:rPr>
          <w:rFonts w:ascii="GHEA Grapalat" w:hAnsi="GHEA Grapalat"/>
          <w:b/>
          <w:sz w:val="20"/>
          <w:lang w:val="hy-AM"/>
        </w:rPr>
        <w:t xml:space="preserve">, ԳՆԱՀԱՏՈՒՄԸ  ԵՎ  </w:t>
      </w:r>
    </w:p>
    <w:p w14:paraId="6F23DF9F" w14:textId="77777777" w:rsidR="00096865" w:rsidRPr="0036641C" w:rsidRDefault="00807178" w:rsidP="00EF3662">
      <w:pPr>
        <w:ind w:firstLine="567"/>
        <w:jc w:val="center"/>
        <w:rPr>
          <w:rFonts w:ascii="GHEA Grapalat" w:hAnsi="GHEA Grapalat"/>
          <w:b/>
          <w:sz w:val="20"/>
          <w:lang w:val="hy-AM"/>
        </w:rPr>
      </w:pPr>
      <w:r w:rsidRPr="0036641C">
        <w:rPr>
          <w:rFonts w:ascii="GHEA Grapalat" w:hAnsi="GHEA Grapalat"/>
          <w:b/>
          <w:sz w:val="20"/>
          <w:lang w:val="hy-AM"/>
        </w:rPr>
        <w:t>ԱՐԴՅՈՒՆՔՆԵՐԻ ԱՄՓՈՓՈՒՄԸ</w:t>
      </w:r>
      <w:r w:rsidR="008D5016" w:rsidRPr="0036641C">
        <w:rPr>
          <w:rFonts w:ascii="GHEA Grapalat" w:hAnsi="GHEA Grapalat"/>
          <w:b/>
          <w:sz w:val="20"/>
          <w:lang w:val="hy-AM"/>
        </w:rPr>
        <w:t xml:space="preserve"> </w:t>
      </w:r>
    </w:p>
    <w:p w14:paraId="4E46D11E" w14:textId="77777777" w:rsidR="00096865" w:rsidRPr="0036641C" w:rsidRDefault="00096865" w:rsidP="00EF3662">
      <w:pPr>
        <w:ind w:firstLine="567"/>
        <w:jc w:val="both"/>
        <w:rPr>
          <w:rFonts w:ascii="GHEA Grapalat" w:hAnsi="GHEA Grapalat"/>
          <w:b/>
          <w:sz w:val="20"/>
          <w:lang w:val="hy-AM"/>
        </w:rPr>
      </w:pPr>
    </w:p>
    <w:p w14:paraId="0DD15D91" w14:textId="630B18DC" w:rsidR="00096865" w:rsidRPr="0036641C" w:rsidRDefault="00FD2748" w:rsidP="00EF3662">
      <w:pPr>
        <w:pStyle w:val="BodyTextIndent2"/>
        <w:spacing w:line="240" w:lineRule="auto"/>
        <w:ind w:firstLine="567"/>
        <w:rPr>
          <w:rFonts w:ascii="GHEA Grapalat" w:hAnsi="GHEA Grapalat" w:cs="Tahoma"/>
          <w:lang w:val="hy-AM"/>
        </w:rPr>
      </w:pPr>
      <w:r w:rsidRPr="0036641C">
        <w:rPr>
          <w:rFonts w:ascii="GHEA Grapalat" w:hAnsi="GHEA Grapalat"/>
          <w:lang w:val="hy-AM"/>
        </w:rPr>
        <w:t>8</w:t>
      </w:r>
      <w:r w:rsidR="00096865" w:rsidRPr="0036641C">
        <w:rPr>
          <w:rFonts w:ascii="GHEA Grapalat" w:hAnsi="GHEA Grapalat"/>
          <w:lang w:val="hy-AM"/>
        </w:rPr>
        <w:t xml:space="preserve">.1 </w:t>
      </w:r>
      <w:r w:rsidR="002C3CAA" w:rsidRPr="0036641C">
        <w:rPr>
          <w:rFonts w:ascii="GHEA Grapalat" w:hAnsi="GHEA Grapalat" w:cs="Sylfaen"/>
          <w:lang w:val="hy-AM"/>
        </w:rPr>
        <w:t xml:space="preserve">Հայտերի բացումը կկատարվի </w:t>
      </w:r>
      <w:r w:rsidR="004C3803" w:rsidRPr="0036641C">
        <w:rPr>
          <w:rFonts w:ascii="GHEA Grapalat" w:hAnsi="GHEA Grapalat" w:cs="Sylfaen"/>
          <w:szCs w:val="24"/>
          <w:lang w:val="hy-AM"/>
        </w:rPr>
        <w:t xml:space="preserve">համակարգի միջոցով`  սույն ընթացակարգի հայտարարությունը և հրավերը համակարգում հրապարակվելու օրվանից հաշված </w:t>
      </w:r>
      <w:r w:rsidR="00CD578A" w:rsidRPr="0036641C">
        <w:rPr>
          <w:rFonts w:ascii="GHEA Grapalat" w:hAnsi="GHEA Grapalat"/>
          <w:b/>
          <w:color w:val="000000" w:themeColor="text1"/>
          <w:lang w:val="hy-AM"/>
        </w:rPr>
        <w:t xml:space="preserve">մինչև 2025 թվականի </w:t>
      </w:r>
      <w:r w:rsidR="00A8742E">
        <w:rPr>
          <w:rFonts w:ascii="GHEA Grapalat" w:hAnsi="GHEA Grapalat"/>
          <w:b/>
          <w:color w:val="000000" w:themeColor="text1"/>
          <w:lang w:val="hy-AM"/>
        </w:rPr>
        <w:t xml:space="preserve">սեպտեմբերի </w:t>
      </w:r>
      <w:r w:rsidR="00DD2E41">
        <w:rPr>
          <w:rFonts w:ascii="GHEA Grapalat" w:hAnsi="GHEA Grapalat"/>
          <w:b/>
          <w:color w:val="000000" w:themeColor="text1"/>
          <w:lang w:val="hy-AM"/>
        </w:rPr>
        <w:t>22</w:t>
      </w:r>
      <w:r w:rsidR="008D6F10" w:rsidRPr="0036641C">
        <w:rPr>
          <w:rFonts w:ascii="GHEA Grapalat" w:hAnsi="GHEA Grapalat"/>
          <w:b/>
          <w:color w:val="000000" w:themeColor="text1"/>
          <w:lang w:val="hy-AM"/>
        </w:rPr>
        <w:t>-ը</w:t>
      </w:r>
      <w:r w:rsidR="00CD578A" w:rsidRPr="0036641C">
        <w:rPr>
          <w:rFonts w:ascii="GHEA Grapalat" w:hAnsi="GHEA Grapalat"/>
          <w:b/>
          <w:color w:val="000000" w:themeColor="text1"/>
          <w:lang w:val="hy-AM"/>
        </w:rPr>
        <w:t xml:space="preserve">, ժամը </w:t>
      </w:r>
      <w:r w:rsidR="00B00A8A">
        <w:rPr>
          <w:rFonts w:ascii="GHEA Grapalat" w:hAnsi="GHEA Grapalat"/>
          <w:b/>
          <w:color w:val="000000" w:themeColor="text1"/>
          <w:lang w:val="hy-AM"/>
        </w:rPr>
        <w:t>11:00</w:t>
      </w:r>
      <w:r w:rsidR="00CD578A" w:rsidRPr="0036641C">
        <w:rPr>
          <w:rFonts w:ascii="GHEA Grapalat" w:hAnsi="GHEA Grapalat" w:cs="Sylfaen"/>
          <w:color w:val="000000" w:themeColor="text1"/>
          <w:szCs w:val="24"/>
          <w:lang w:val="hy-AM"/>
        </w:rPr>
        <w:t>-ը</w:t>
      </w:r>
      <w:r w:rsidR="004C3803" w:rsidRPr="0036641C">
        <w:rPr>
          <w:rFonts w:ascii="GHEA Grapalat" w:hAnsi="GHEA Grapalat" w:cs="Sylfaen"/>
          <w:color w:val="000000" w:themeColor="text1"/>
          <w:szCs w:val="24"/>
          <w:lang w:val="hy-AM"/>
        </w:rPr>
        <w:t xml:space="preserve">։ </w:t>
      </w:r>
    </w:p>
    <w:p w14:paraId="33FF4C35" w14:textId="1FF4EF73" w:rsidR="00ED6836" w:rsidRPr="0036641C" w:rsidRDefault="009B6D58" w:rsidP="00EF3662">
      <w:pPr>
        <w:ind w:firstLine="567"/>
        <w:jc w:val="both"/>
        <w:rPr>
          <w:rFonts w:ascii="GHEA Grapalat" w:hAnsi="GHEA Grapalat" w:cs="Sylfaen"/>
          <w:sz w:val="20"/>
          <w:lang w:val="hy-AM"/>
        </w:rPr>
      </w:pPr>
      <w:r w:rsidRPr="0036641C">
        <w:rPr>
          <w:rFonts w:ascii="GHEA Grapalat" w:hAnsi="GHEA Grapalat" w:cs="Sylfaen"/>
          <w:sz w:val="20"/>
          <w:lang w:val="hy-AM"/>
        </w:rPr>
        <w:t>Հայտերի բացման</w:t>
      </w:r>
      <w:r w:rsidR="00CC3419" w:rsidRPr="0036641C">
        <w:rPr>
          <w:rFonts w:ascii="GHEA Grapalat" w:hAnsi="GHEA Grapalat" w:cs="Sylfaen"/>
          <w:sz w:val="20"/>
          <w:lang w:val="hy-AM"/>
        </w:rPr>
        <w:t xml:space="preserve"> և գնահատման</w:t>
      </w:r>
      <w:r w:rsidRPr="0036641C">
        <w:rPr>
          <w:rFonts w:ascii="GHEA Grapalat" w:hAnsi="GHEA Grapalat" w:cs="Sylfaen"/>
          <w:sz w:val="20"/>
          <w:lang w:val="hy-AM"/>
        </w:rPr>
        <w:t xml:space="preserve"> նիստում հանձնաժողովի նախագահը (նիստը նախագահողը) նիստը հայտարարում է բացված և հրապա</w:t>
      </w:r>
      <w:r w:rsidRPr="0036641C">
        <w:rPr>
          <w:rFonts w:ascii="GHEA Grapalat" w:hAnsi="GHEA Grapalat" w:cs="Sylfaen"/>
          <w:sz w:val="20"/>
          <w:lang w:val="hy-AM"/>
        </w:rPr>
        <w:softHyphen/>
        <w:t xml:space="preserve">րակում է </w:t>
      </w:r>
      <w:r w:rsidR="00A222D7" w:rsidRPr="0036641C">
        <w:rPr>
          <w:rFonts w:ascii="GHEA Grapalat" w:hAnsi="GHEA Grapalat" w:cs="Sylfaen"/>
          <w:sz w:val="20"/>
          <w:lang w:val="hy-AM"/>
        </w:rPr>
        <w:t>գնման հայտով սահմանված` սույն ընթացակարգի շրջանակում գնվելիք ա</w:t>
      </w:r>
      <w:r w:rsidR="00822119" w:rsidRPr="0036641C">
        <w:rPr>
          <w:rFonts w:ascii="GHEA Grapalat" w:hAnsi="GHEA Grapalat" w:cs="Sylfaen"/>
          <w:sz w:val="20"/>
          <w:lang w:val="hy-AM"/>
        </w:rPr>
        <w:t xml:space="preserve">շխատանքների </w:t>
      </w:r>
      <w:r w:rsidR="008011E4" w:rsidRPr="0036641C">
        <w:rPr>
          <w:rFonts w:ascii="GHEA Grapalat" w:hAnsi="GHEA Grapalat" w:cs="Sylfaen"/>
          <w:sz w:val="20"/>
          <w:lang w:val="hy-AM"/>
        </w:rPr>
        <w:t xml:space="preserve">գնման </w:t>
      </w:r>
      <w:r w:rsidRPr="0036641C">
        <w:rPr>
          <w:rFonts w:ascii="GHEA Grapalat" w:hAnsi="GHEA Grapalat" w:cs="Sylfaen"/>
          <w:sz w:val="20"/>
          <w:lang w:val="hy-AM"/>
        </w:rPr>
        <w:t>գինը՝ մեկ թվով արտահայտված</w:t>
      </w:r>
      <w:r w:rsidR="00745561" w:rsidRPr="0036641C">
        <w:rPr>
          <w:rFonts w:ascii="GHEA Grapalat" w:hAnsi="GHEA Grapalat" w:cs="Sylfaen"/>
          <w:sz w:val="20"/>
          <w:lang w:val="hy-AM"/>
        </w:rPr>
        <w:t>, ինչպես նաև</w:t>
      </w:r>
      <w:r w:rsidR="00F20DA5" w:rsidRPr="0036641C">
        <w:rPr>
          <w:rFonts w:ascii="GHEA Grapalat" w:hAnsi="GHEA Grapalat" w:cs="Sylfaen"/>
          <w:sz w:val="20"/>
          <w:lang w:val="hy-AM"/>
        </w:rPr>
        <w:t xml:space="preserve"> </w:t>
      </w:r>
      <w:r w:rsidR="00745561" w:rsidRPr="0036641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p>
    <w:p w14:paraId="641B607F" w14:textId="77777777" w:rsidR="003B60D5" w:rsidRPr="0036641C" w:rsidRDefault="00ED6836" w:rsidP="00EF3662">
      <w:pPr>
        <w:ind w:firstLine="567"/>
        <w:jc w:val="both"/>
        <w:rPr>
          <w:rFonts w:ascii="GHEA Grapalat" w:hAnsi="GHEA Grapalat" w:cs="Sylfaen"/>
          <w:sz w:val="20"/>
          <w:lang w:val="hy-AM"/>
        </w:rPr>
      </w:pPr>
      <w:r w:rsidRPr="0036641C">
        <w:rPr>
          <w:rFonts w:ascii="GHEA Grapalat" w:hAnsi="GHEA Grapalat"/>
          <w:sz w:val="20"/>
          <w:lang w:val="hy-AM"/>
        </w:rPr>
        <w:t>Համակարգում հանձնաժողովի բացող անդամների գործառույթներն աստիճա</w:t>
      </w:r>
      <w:r w:rsidRPr="0036641C">
        <w:rPr>
          <w:rFonts w:ascii="GHEA Grapalat" w:hAnsi="GHEA Grapalat"/>
          <w:sz w:val="20"/>
          <w:lang w:val="hy-AM"/>
        </w:rPr>
        <w:softHyphen/>
        <w:t>նա</w:t>
      </w:r>
      <w:r w:rsidRPr="0036641C">
        <w:rPr>
          <w:rFonts w:ascii="GHEA Grapalat" w:hAnsi="GHEA Grapalat"/>
          <w:sz w:val="20"/>
          <w:lang w:val="hy-AM"/>
        </w:rPr>
        <w:softHyphen/>
        <w:t>կարգված են: Աստիճանակարգումը որոշվում է հանձնաժողովի նախա</w:t>
      </w:r>
      <w:r w:rsidRPr="0036641C">
        <w:rPr>
          <w:rFonts w:ascii="GHEA Grapalat" w:hAnsi="GHEA Grapalat"/>
          <w:sz w:val="20"/>
          <w:lang w:val="hy-AM"/>
        </w:rPr>
        <w:softHyphen/>
        <w:t xml:space="preserve">գահի կողմից: </w:t>
      </w:r>
      <w:r w:rsidR="004C3803" w:rsidRPr="0036641C">
        <w:rPr>
          <w:rFonts w:ascii="GHEA Grapalat" w:hAnsi="GHEA Grapalat"/>
          <w:sz w:val="20"/>
          <w:lang w:val="hy-AM"/>
        </w:rPr>
        <w:t>Հ</w:t>
      </w:r>
      <w:r w:rsidR="003B60D5" w:rsidRPr="0036641C">
        <w:rPr>
          <w:rFonts w:ascii="GHEA Grapalat" w:hAnsi="GHEA Grapalat"/>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w:t>
      </w:r>
      <w:r w:rsidR="003B60D5" w:rsidRPr="0036641C">
        <w:rPr>
          <w:rFonts w:ascii="GHEA Grapalat" w:hAnsi="GHEA Grapalat"/>
          <w:sz w:val="20"/>
          <w:lang w:val="hy-AM"/>
        </w:rPr>
        <w:lastRenderedPageBreak/>
        <w:t xml:space="preserve">ցուցակը, որոնց </w:t>
      </w:r>
      <w:r w:rsidR="004C3803" w:rsidRPr="0036641C">
        <w:rPr>
          <w:rFonts w:ascii="GHEA Grapalat" w:hAnsi="GHEA Grapalat"/>
          <w:sz w:val="20"/>
          <w:lang w:val="hy-AM"/>
        </w:rPr>
        <w:t xml:space="preserve">համակարգը </w:t>
      </w:r>
      <w:r w:rsidR="003B60D5" w:rsidRPr="0036641C">
        <w:rPr>
          <w:rFonts w:ascii="GHEA Grapalat" w:hAnsi="GHEA Grapalat"/>
          <w:sz w:val="20"/>
          <w:lang w:val="hy-AM"/>
        </w:rPr>
        <w:t xml:space="preserve">դիտել է որպես ներկայացված (պիտանի) հայտեր, որից հետո երկրորդ բացող անդամը հաստատում է իրեն </w:t>
      </w:r>
      <w:r w:rsidR="003B60D5" w:rsidRPr="0036641C">
        <w:rPr>
          <w:rFonts w:ascii="GHEA Grapalat" w:hAnsi="GHEA Grapalat" w:cs="Sylfaen"/>
          <w:sz w:val="20"/>
          <w:lang w:val="hy-AM"/>
        </w:rPr>
        <w:t>ներկայացված հայտերի ցուցակը: Հաստատումից հետո բեռնվում է հայտերի բացման մասին արձանագրությունը (</w:t>
      </w:r>
      <w:r w:rsidR="00CB79A4" w:rsidRPr="0036641C">
        <w:rPr>
          <w:rFonts w:ascii="GHEA Grapalat" w:hAnsi="GHEA Grapalat" w:cs="Sylfaen"/>
          <w:sz w:val="20"/>
          <w:lang w:val="hy-AM"/>
        </w:rPr>
        <w:t>հ</w:t>
      </w:r>
      <w:r w:rsidR="003B60D5" w:rsidRPr="0036641C">
        <w:rPr>
          <w:rFonts w:ascii="GHEA Grapalat" w:hAnsi="GHEA Grapalat" w:cs="Sylfaen"/>
          <w:sz w:val="20"/>
          <w:lang w:val="hy-AM"/>
        </w:rPr>
        <w:t xml:space="preserve">ամակարգում՝ հաշվետվություն), որը հայտերի բացման օրը հանձնաժողովի քարտուղարը </w:t>
      </w:r>
      <w:r w:rsidRPr="0036641C">
        <w:rPr>
          <w:rFonts w:ascii="GHEA Grapalat" w:hAnsi="GHEA Grapalat" w:cs="Sylfaen"/>
          <w:sz w:val="20"/>
          <w:lang w:val="hy-AM"/>
        </w:rPr>
        <w:t xml:space="preserve"> </w:t>
      </w:r>
      <w:r w:rsidR="00CB79A4" w:rsidRPr="0036641C">
        <w:rPr>
          <w:rFonts w:ascii="GHEA Grapalat" w:hAnsi="GHEA Grapalat" w:cs="Sylfaen"/>
          <w:sz w:val="20"/>
          <w:lang w:val="hy-AM"/>
        </w:rPr>
        <w:t xml:space="preserve">համակարգի </w:t>
      </w:r>
      <w:r w:rsidRPr="0036641C">
        <w:rPr>
          <w:rFonts w:ascii="GHEA Grapalat" w:hAnsi="GHEA Grapalat" w:cs="Sylfaen"/>
          <w:sz w:val="20"/>
          <w:lang w:val="hy-AM"/>
        </w:rPr>
        <w:t>միջոցով</w:t>
      </w:r>
      <w:r w:rsidR="003B60D5" w:rsidRPr="0036641C">
        <w:rPr>
          <w:rFonts w:ascii="GHEA Grapalat" w:hAnsi="GHEA Grapalat" w:cs="Sylfaen"/>
          <w:sz w:val="20"/>
          <w:lang w:val="hy-AM"/>
        </w:rPr>
        <w:t xml:space="preserve"> </w:t>
      </w:r>
      <w:r w:rsidRPr="0036641C">
        <w:rPr>
          <w:rFonts w:ascii="GHEA Grapalat" w:hAnsi="GHEA Grapalat" w:cs="Sylfaen"/>
          <w:sz w:val="20"/>
          <w:lang w:val="hy-AM"/>
        </w:rPr>
        <w:t xml:space="preserve">ուղարկում է </w:t>
      </w:r>
      <w:r w:rsidR="00153C87" w:rsidRPr="0036641C">
        <w:rPr>
          <w:rFonts w:ascii="GHEA Grapalat" w:hAnsi="GHEA Grapalat" w:cs="Sylfaen"/>
          <w:sz w:val="20"/>
          <w:lang w:val="hy-AM"/>
        </w:rPr>
        <w:t xml:space="preserve">մասնակիցների </w:t>
      </w:r>
      <w:r w:rsidRPr="0036641C">
        <w:rPr>
          <w:rFonts w:ascii="GHEA Grapalat" w:hAnsi="GHEA Grapalat" w:cs="Sylfaen"/>
          <w:sz w:val="20"/>
          <w:lang w:val="hy-AM"/>
        </w:rPr>
        <w:t>էլեկտրոնային փոստերին</w:t>
      </w:r>
      <w:r w:rsidR="003B60D5" w:rsidRPr="0036641C">
        <w:rPr>
          <w:rFonts w:ascii="GHEA Grapalat" w:hAnsi="GHEA Grapalat" w:cs="Sylfaen"/>
          <w:sz w:val="20"/>
          <w:lang w:val="hy-AM"/>
        </w:rPr>
        <w:t>:</w:t>
      </w:r>
    </w:p>
    <w:p w14:paraId="0951E0C6" w14:textId="77777777" w:rsidR="009A796C" w:rsidRPr="0036641C" w:rsidRDefault="00FD2748" w:rsidP="00EF3662">
      <w:pPr>
        <w:ind w:firstLine="567"/>
        <w:jc w:val="both"/>
        <w:rPr>
          <w:rFonts w:ascii="GHEA Grapalat" w:hAnsi="GHEA Grapalat" w:cs="Sylfaen"/>
          <w:sz w:val="20"/>
          <w:lang w:val="hy-AM"/>
        </w:rPr>
      </w:pPr>
      <w:r w:rsidRPr="0036641C">
        <w:rPr>
          <w:rFonts w:ascii="GHEA Grapalat" w:hAnsi="GHEA Grapalat" w:cs="Sylfaen"/>
          <w:sz w:val="20"/>
          <w:lang w:val="hy-AM"/>
        </w:rPr>
        <w:t>8</w:t>
      </w:r>
      <w:r w:rsidR="00152564" w:rsidRPr="0036641C">
        <w:rPr>
          <w:rFonts w:ascii="GHEA Grapalat" w:hAnsi="GHEA Grapalat" w:cs="Sylfaen"/>
          <w:sz w:val="20"/>
          <w:lang w:val="hy-AM"/>
        </w:rPr>
        <w:t>.</w:t>
      </w:r>
      <w:r w:rsidR="00C029B6" w:rsidRPr="0036641C">
        <w:rPr>
          <w:rFonts w:ascii="GHEA Grapalat" w:hAnsi="GHEA Grapalat" w:cs="Sylfaen"/>
          <w:sz w:val="20"/>
          <w:lang w:val="hy-AM"/>
        </w:rPr>
        <w:t>2</w:t>
      </w:r>
      <w:r w:rsidR="00152564" w:rsidRPr="0036641C">
        <w:rPr>
          <w:rFonts w:ascii="GHEA Grapalat" w:hAnsi="GHEA Grapalat" w:cs="Sylfaen"/>
          <w:sz w:val="20"/>
          <w:lang w:val="hy-AM"/>
        </w:rPr>
        <w:t xml:space="preserve"> </w:t>
      </w:r>
      <w:r w:rsidR="00F61898" w:rsidRPr="0036641C">
        <w:rPr>
          <w:rFonts w:ascii="GHEA Grapalat" w:hAnsi="GHEA Grapalat" w:cs="Sylfaen"/>
          <w:sz w:val="20"/>
          <w:lang w:val="hy-AM"/>
        </w:rPr>
        <w:t>Հայտերը գնահատվում են սույն հրավերով սահմանված կարգով</w:t>
      </w:r>
      <w:r w:rsidR="00152564" w:rsidRPr="0036641C">
        <w:rPr>
          <w:rFonts w:ascii="GHEA Grapalat" w:hAnsi="GHEA Grapalat" w:cs="Sylfaen"/>
          <w:sz w:val="20"/>
          <w:lang w:val="hy-AM"/>
        </w:rPr>
        <w:t>:</w:t>
      </w:r>
      <w:r w:rsidR="00B46279" w:rsidRPr="0036641C">
        <w:rPr>
          <w:rFonts w:ascii="GHEA Grapalat" w:hAnsi="GHEA Grapalat" w:cs="Sylfaen"/>
          <w:sz w:val="20"/>
          <w:lang w:val="hy-AM"/>
        </w:rPr>
        <w:t xml:space="preserve"> </w:t>
      </w:r>
    </w:p>
    <w:p w14:paraId="2528D057" w14:textId="31DF7D0E" w:rsidR="009A796C" w:rsidRPr="0036641C" w:rsidRDefault="00F7009A" w:rsidP="00F7009A">
      <w:pPr>
        <w:ind w:firstLine="567"/>
        <w:jc w:val="both"/>
        <w:rPr>
          <w:rFonts w:ascii="GHEA Grapalat" w:hAnsi="GHEA Grapalat" w:cs="Sylfaen"/>
          <w:sz w:val="20"/>
          <w:lang w:val="hy-AM"/>
        </w:rPr>
      </w:pPr>
      <w:r w:rsidRPr="0036641C">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36641C">
        <w:rPr>
          <w:rFonts w:ascii="GHEA Grapalat" w:hAnsi="GHEA Grapalat" w:cs="Sylfaen"/>
          <w:sz w:val="20"/>
          <w:lang w:val="hy-AM"/>
        </w:rPr>
        <w:t xml:space="preserve">այտերի գնահատումն իրականացվում է դրանց ներկայացման վերջնաժամկետը լրանալու օրվանից հաշված </w:t>
      </w:r>
      <w:r w:rsidR="00DA10C9" w:rsidRPr="0036641C">
        <w:rPr>
          <w:rFonts w:ascii="GHEA Grapalat" w:hAnsi="GHEA Grapalat" w:cs="Sylfaen"/>
          <w:sz w:val="20"/>
          <w:lang w:val="hy-AM"/>
        </w:rPr>
        <w:t xml:space="preserve"> </w:t>
      </w:r>
      <w:r w:rsidR="009A796C" w:rsidRPr="0036641C">
        <w:rPr>
          <w:rFonts w:ascii="GHEA Grapalat" w:hAnsi="GHEA Grapalat" w:cs="Sylfaen"/>
          <w:sz w:val="20"/>
          <w:lang w:val="hy-AM"/>
        </w:rPr>
        <w:t>տաս</w:t>
      </w:r>
      <w:r w:rsidR="008011E4" w:rsidRPr="0036641C">
        <w:rPr>
          <w:rFonts w:ascii="GHEA Grapalat" w:hAnsi="GHEA Grapalat" w:cs="Sylfaen"/>
          <w:sz w:val="20"/>
          <w:lang w:val="hy-AM"/>
        </w:rPr>
        <w:t>նհինգ</w:t>
      </w:r>
      <w:r w:rsidRPr="0036641C">
        <w:rPr>
          <w:rFonts w:ascii="GHEA Grapalat" w:hAnsi="GHEA Grapalat" w:cs="Sylfaen"/>
          <w:sz w:val="20"/>
          <w:lang w:val="hy-AM"/>
        </w:rPr>
        <w:t>, իսկ գերազանցելու դեպքում՝</w:t>
      </w:r>
      <w:r w:rsidR="009A796C" w:rsidRPr="0036641C">
        <w:rPr>
          <w:rFonts w:ascii="GHEA Grapalat" w:hAnsi="GHEA Grapalat" w:cs="Sylfaen"/>
          <w:sz w:val="20"/>
          <w:lang w:val="hy-AM"/>
        </w:rPr>
        <w:t xml:space="preserve"> </w:t>
      </w:r>
      <w:r w:rsidR="008011E4" w:rsidRPr="0036641C">
        <w:rPr>
          <w:rFonts w:ascii="GHEA Grapalat" w:hAnsi="GHEA Grapalat" w:cs="Sylfaen"/>
          <w:sz w:val="20"/>
          <w:lang w:val="hy-AM"/>
        </w:rPr>
        <w:t>քսան</w:t>
      </w:r>
      <w:r w:rsidR="009A796C" w:rsidRPr="0036641C">
        <w:rPr>
          <w:rFonts w:ascii="GHEA Grapalat" w:hAnsi="GHEA Grapalat" w:cs="Sylfaen"/>
          <w:sz w:val="20"/>
          <w:lang w:val="hy-AM"/>
        </w:rPr>
        <w:t>աշխատանքային օրվա ընթացքում:</w:t>
      </w:r>
      <w:r w:rsidR="001E17BA" w:rsidRPr="0036641C">
        <w:rPr>
          <w:rFonts w:ascii="GHEA Grapalat" w:hAnsi="GHEA Grapalat" w:cs="Sylfaen"/>
          <w:sz w:val="20"/>
          <w:lang w:val="hy-AM"/>
        </w:rPr>
        <w:t xml:space="preserve"> </w:t>
      </w:r>
    </w:p>
    <w:p w14:paraId="29CD6D3A" w14:textId="12270674" w:rsidR="00ED6836" w:rsidRPr="0036641C" w:rsidRDefault="00745561" w:rsidP="00EF3662">
      <w:pPr>
        <w:ind w:firstLine="567"/>
        <w:jc w:val="both"/>
        <w:rPr>
          <w:rFonts w:ascii="GHEA Grapalat" w:hAnsi="GHEA Grapalat" w:cs="Sylfaen"/>
          <w:sz w:val="20"/>
          <w:lang w:val="hy-AM"/>
        </w:rPr>
      </w:pPr>
      <w:r w:rsidRPr="0036641C">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36641C">
        <w:rPr>
          <w:rFonts w:ascii="GHEA Grapalat" w:hAnsi="GHEA Grapalat" w:cs="Sylfaen"/>
          <w:sz w:val="20"/>
          <w:lang w:val="hy-AM"/>
        </w:rPr>
        <w:t>:</w:t>
      </w:r>
      <w:r w:rsidRPr="0036641C">
        <w:rPr>
          <w:rFonts w:ascii="GHEA Grapalat" w:hAnsi="GHEA Grapalat" w:cs="Sylfaen"/>
          <w:sz w:val="20"/>
          <w:lang w:val="hy-AM"/>
        </w:rPr>
        <w:t xml:space="preserve"> </w:t>
      </w:r>
      <w:r w:rsidR="00B46279" w:rsidRPr="0036641C">
        <w:rPr>
          <w:rFonts w:ascii="GHEA Grapalat" w:hAnsi="GHEA Grapalat" w:cs="Sylfaen"/>
          <w:sz w:val="20"/>
          <w:lang w:val="hy-AM"/>
        </w:rPr>
        <w:t xml:space="preserve">Ընդ որում հայտերի բացման </w:t>
      </w:r>
      <w:r w:rsidR="00F7009A" w:rsidRPr="0036641C">
        <w:rPr>
          <w:rFonts w:ascii="GHEA Grapalat" w:hAnsi="GHEA Grapalat" w:cs="Sylfaen"/>
          <w:sz w:val="20"/>
          <w:lang w:val="hy-AM"/>
        </w:rPr>
        <w:t xml:space="preserve">և գնահատման </w:t>
      </w:r>
      <w:r w:rsidR="00B46279" w:rsidRPr="0036641C">
        <w:rPr>
          <w:rFonts w:ascii="GHEA Grapalat" w:hAnsi="GHEA Grapalat" w:cs="Sylfaen"/>
          <w:sz w:val="20"/>
          <w:lang w:val="hy-AM"/>
        </w:rPr>
        <w:t xml:space="preserve">նիստում հանձնաժողովը մերժում է այն հայտերը, որոնցում </w:t>
      </w:r>
      <w:r w:rsidR="00ED6836" w:rsidRPr="0036641C">
        <w:rPr>
          <w:rFonts w:ascii="GHEA Grapalat" w:hAnsi="GHEA Grapalat" w:cs="Sylfaen"/>
          <w:sz w:val="20"/>
          <w:lang w:val="hy-AM"/>
        </w:rPr>
        <w:t xml:space="preserve">բացակայում </w:t>
      </w:r>
      <w:r w:rsidR="008011E4" w:rsidRPr="0036641C">
        <w:rPr>
          <w:rFonts w:ascii="GHEA Grapalat" w:hAnsi="GHEA Grapalat" w:cs="Sylfaen"/>
          <w:sz w:val="20"/>
          <w:lang w:val="hy-AM"/>
        </w:rPr>
        <w:t>են</w:t>
      </w:r>
      <w:r w:rsidR="00763EF7" w:rsidRPr="0036641C">
        <w:rPr>
          <w:rFonts w:ascii="GHEA Grapalat" w:hAnsi="GHEA Grapalat" w:cs="Sylfaen"/>
          <w:sz w:val="20"/>
          <w:lang w:val="hy-AM"/>
        </w:rPr>
        <w:t xml:space="preserve"> </w:t>
      </w:r>
      <w:r w:rsidR="00ED6836" w:rsidRPr="0036641C">
        <w:rPr>
          <w:rFonts w:ascii="GHEA Grapalat" w:hAnsi="GHEA Grapalat" w:cs="Sylfaen"/>
          <w:sz w:val="20"/>
          <w:lang w:val="hy-AM"/>
        </w:rPr>
        <w:t>գնային առաջարկ</w:t>
      </w:r>
      <w:r w:rsidR="00771A92" w:rsidRPr="0036641C">
        <w:rPr>
          <w:rFonts w:ascii="GHEA Grapalat" w:hAnsi="GHEA Grapalat" w:cs="Sylfaen"/>
          <w:sz w:val="20"/>
          <w:lang w:val="hy-AM"/>
        </w:rPr>
        <w:t>ներ</w:t>
      </w:r>
      <w:r w:rsidR="00ED6836" w:rsidRPr="0036641C">
        <w:rPr>
          <w:rFonts w:ascii="GHEA Grapalat" w:hAnsi="GHEA Grapalat" w:cs="Sylfaen"/>
          <w:sz w:val="20"/>
          <w:lang w:val="hy-AM"/>
        </w:rPr>
        <w:t>ը</w:t>
      </w:r>
      <w:r w:rsidR="008011E4" w:rsidRPr="0036641C">
        <w:rPr>
          <w:rFonts w:ascii="GHEA Grapalat" w:hAnsi="GHEA Grapalat" w:cs="Sylfaen"/>
          <w:sz w:val="20"/>
          <w:lang w:val="hy-AM"/>
        </w:rPr>
        <w:t xml:space="preserve"> և/կամ հայտի ապահովումը </w:t>
      </w:r>
      <w:r w:rsidR="00ED6836" w:rsidRPr="0036641C">
        <w:rPr>
          <w:rFonts w:ascii="GHEA Grapalat" w:hAnsi="GHEA Grapalat" w:cs="Sylfaen"/>
          <w:sz w:val="20"/>
          <w:lang w:val="hy-AM"/>
        </w:rPr>
        <w:t xml:space="preserve"> կամ </w:t>
      </w:r>
      <w:r w:rsidR="00771A92" w:rsidRPr="0036641C">
        <w:rPr>
          <w:rFonts w:ascii="GHEA Grapalat" w:hAnsi="GHEA Grapalat" w:cs="Sylfaen"/>
          <w:sz w:val="20"/>
          <w:lang w:val="hy-AM"/>
        </w:rPr>
        <w:t xml:space="preserve">դրանք </w:t>
      </w:r>
      <w:r w:rsidR="00ED6836" w:rsidRPr="0036641C">
        <w:rPr>
          <w:rFonts w:ascii="GHEA Grapalat" w:hAnsi="GHEA Grapalat" w:cs="Sylfaen"/>
          <w:sz w:val="20"/>
          <w:lang w:val="hy-AM"/>
        </w:rPr>
        <w:t>ներկայացված են</w:t>
      </w:r>
      <w:r w:rsidR="00B1695D" w:rsidRPr="0036641C">
        <w:rPr>
          <w:rFonts w:ascii="GHEA Grapalat" w:hAnsi="GHEA Grapalat" w:cs="Sylfaen"/>
          <w:sz w:val="20"/>
          <w:lang w:val="hy-AM"/>
        </w:rPr>
        <w:t xml:space="preserve"> </w:t>
      </w:r>
      <w:r w:rsidR="00ED6836" w:rsidRPr="0036641C">
        <w:rPr>
          <w:rFonts w:ascii="GHEA Grapalat" w:hAnsi="GHEA Grapalat" w:cs="Sylfaen"/>
          <w:sz w:val="20"/>
          <w:lang w:val="hy-AM"/>
        </w:rPr>
        <w:t>հրավերի պահանջներին անհամապատասխան</w:t>
      </w:r>
      <w:r w:rsidR="00B5713B" w:rsidRPr="0036641C">
        <w:rPr>
          <w:rFonts w:ascii="GHEA Grapalat" w:hAnsi="GHEA Grapalat" w:cs="Sylfaen"/>
          <w:sz w:val="20"/>
          <w:lang w:val="hy-AM"/>
        </w:rPr>
        <w:t xml:space="preserve">, բացառությամբ </w:t>
      </w:r>
      <w:r w:rsidR="00270AF6" w:rsidRPr="0036641C">
        <w:rPr>
          <w:rFonts w:ascii="GHEA Grapalat" w:hAnsi="GHEA Grapalat" w:cs="Sylfaen"/>
          <w:sz w:val="20"/>
          <w:lang w:val="hy-AM"/>
        </w:rPr>
        <w:t xml:space="preserve"> սույն հրավերի 1-ին մասի 8.9 կետով սահմանված դեպքի: </w:t>
      </w:r>
    </w:p>
    <w:p w14:paraId="48E418D2" w14:textId="206DCCF1" w:rsidR="00096865" w:rsidRPr="0036641C" w:rsidRDefault="00FD2748" w:rsidP="00EF3662">
      <w:pPr>
        <w:pStyle w:val="norm"/>
        <w:spacing w:line="240" w:lineRule="auto"/>
        <w:ind w:firstLine="567"/>
        <w:rPr>
          <w:rFonts w:ascii="GHEA Grapalat" w:hAnsi="GHEA Grapalat" w:cs="Sylfaen"/>
          <w:szCs w:val="24"/>
          <w:lang w:val="hy-AM"/>
        </w:rPr>
      </w:pPr>
      <w:r w:rsidRPr="0036641C">
        <w:rPr>
          <w:rFonts w:ascii="GHEA Grapalat" w:hAnsi="GHEA Grapalat" w:cs="Sylfaen"/>
          <w:sz w:val="20"/>
          <w:lang w:val="hy-AM"/>
        </w:rPr>
        <w:t>8</w:t>
      </w:r>
      <w:r w:rsidR="00152564" w:rsidRPr="0036641C">
        <w:rPr>
          <w:rFonts w:ascii="GHEA Grapalat" w:hAnsi="GHEA Grapalat" w:cs="Sylfaen"/>
          <w:sz w:val="20"/>
          <w:lang w:val="hy-AM"/>
        </w:rPr>
        <w:t>.</w:t>
      </w:r>
      <w:r w:rsidR="00C029B6" w:rsidRPr="0036641C">
        <w:rPr>
          <w:rFonts w:ascii="GHEA Grapalat" w:hAnsi="GHEA Grapalat" w:cs="Sylfaen"/>
          <w:sz w:val="20"/>
          <w:lang w:val="hy-AM"/>
        </w:rPr>
        <w:t>3</w:t>
      </w:r>
      <w:r w:rsidR="00152564" w:rsidRPr="0036641C">
        <w:rPr>
          <w:rFonts w:ascii="GHEA Grapalat" w:hAnsi="GHEA Grapalat" w:cs="Sylfaen"/>
          <w:sz w:val="20"/>
          <w:lang w:val="hy-AM"/>
        </w:rPr>
        <w:t xml:space="preserve"> </w:t>
      </w:r>
      <w:r w:rsidR="001669C1" w:rsidRPr="0036641C">
        <w:rPr>
          <w:rFonts w:ascii="GHEA Grapalat" w:hAnsi="GHEA Grapalat" w:cs="Sylfaen"/>
          <w:sz w:val="20"/>
          <w:szCs w:val="24"/>
          <w:lang w:val="hy-AM" w:eastAsia="en-US"/>
        </w:rPr>
        <w:t xml:space="preserve">Ընտրված </w:t>
      </w:r>
      <w:r w:rsidR="003755FD"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3755FD" w:rsidRPr="0036641C">
        <w:rPr>
          <w:rFonts w:ascii="GHEA Grapalat" w:hAnsi="GHEA Grapalat" w:cs="Sylfaen"/>
          <w:sz w:val="20"/>
          <w:szCs w:val="24"/>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36641C">
        <w:rPr>
          <w:rFonts w:ascii="GHEA Grapalat" w:hAnsi="GHEA Grapalat" w:cs="Sylfaen"/>
          <w:sz w:val="20"/>
          <w:szCs w:val="24"/>
          <w:lang w:val="hy-AM" w:eastAsia="en-US"/>
        </w:rPr>
        <w:t>հ</w:t>
      </w:r>
      <w:r w:rsidR="003755FD" w:rsidRPr="0036641C">
        <w:rPr>
          <w:rFonts w:ascii="GHEA Grapalat" w:hAnsi="GHEA Grapalat" w:cs="Sylfaen"/>
          <w:sz w:val="20"/>
          <w:szCs w:val="24"/>
          <w:lang w:val="hy-AM" w:eastAsia="en-US"/>
        </w:rPr>
        <w:t xml:space="preserve">ամակարգում հաստատվում է հանձնաժողովի անդամների կողմից` </w:t>
      </w:r>
      <w:r w:rsidR="00AE4008" w:rsidRPr="0036641C">
        <w:rPr>
          <w:rFonts w:ascii="GHEA Grapalat" w:hAnsi="GHEA Grapalat" w:cs="Sylfaen"/>
          <w:sz w:val="20"/>
          <w:szCs w:val="24"/>
          <w:lang w:val="hy-AM" w:eastAsia="en-US"/>
        </w:rPr>
        <w:t>հ</w:t>
      </w:r>
      <w:r w:rsidR="003755FD" w:rsidRPr="0036641C">
        <w:rPr>
          <w:rFonts w:ascii="GHEA Grapalat" w:hAnsi="GHEA Grapalat" w:cs="Sylfaen"/>
          <w:sz w:val="20"/>
          <w:szCs w:val="24"/>
          <w:lang w:val="hy-AM" w:eastAsia="en-US"/>
        </w:rPr>
        <w:t>ամակարգում նշում կատարելու միջոցով:</w:t>
      </w:r>
    </w:p>
    <w:p w14:paraId="71990674" w14:textId="513CCCBE" w:rsidR="00B514E8" w:rsidRPr="0036641C" w:rsidRDefault="00FD2748"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096865" w:rsidRPr="0036641C">
        <w:rPr>
          <w:rFonts w:ascii="GHEA Grapalat" w:hAnsi="GHEA Grapalat" w:cs="Sylfaen"/>
          <w:szCs w:val="24"/>
          <w:lang w:val="hy-AM"/>
        </w:rPr>
        <w:t>.</w:t>
      </w:r>
      <w:r w:rsidR="00D770E9" w:rsidRPr="0036641C">
        <w:rPr>
          <w:rFonts w:ascii="GHEA Grapalat" w:hAnsi="GHEA Grapalat" w:cs="Sylfaen"/>
          <w:szCs w:val="24"/>
          <w:lang w:val="hy-AM"/>
        </w:rPr>
        <w:t>4</w:t>
      </w:r>
      <w:r w:rsidR="00D7435F" w:rsidRPr="0036641C">
        <w:rPr>
          <w:rFonts w:ascii="GHEA Grapalat" w:hAnsi="GHEA Grapalat" w:cs="Sylfaen"/>
          <w:szCs w:val="24"/>
          <w:lang w:val="hy-AM"/>
        </w:rPr>
        <w:t xml:space="preserve"> </w:t>
      </w:r>
      <w:r w:rsidR="00A85E5D" w:rsidRPr="0036641C">
        <w:rPr>
          <w:rFonts w:ascii="GHEA Grapalat" w:hAnsi="GHEA Grapalat" w:cs="Sylfaen"/>
          <w:szCs w:val="24"/>
          <w:lang w:val="hy-AM"/>
        </w:rPr>
        <w:t>Ընտրված</w:t>
      </w:r>
      <w:r w:rsidR="00B514E8" w:rsidRPr="0036641C">
        <w:rPr>
          <w:rFonts w:ascii="GHEA Grapalat" w:hAnsi="GHEA Grapalat" w:cs="Sylfaen"/>
          <w:szCs w:val="24"/>
          <w:lang w:val="hy-AM"/>
        </w:rPr>
        <w:t xml:space="preserve"> մասնակիցը որոշվում է` բավարար գնահատված հայտեր ներկայացրած մասնակիցների թվից` նվազագույն գնային առաջարկ ներկայացրած </w:t>
      </w:r>
      <w:r w:rsidR="00153C87" w:rsidRPr="0036641C">
        <w:rPr>
          <w:rFonts w:ascii="GHEA Grapalat" w:hAnsi="GHEA Grapalat" w:cs="Sylfaen"/>
          <w:szCs w:val="24"/>
          <w:lang w:val="hy-AM"/>
        </w:rPr>
        <w:t xml:space="preserve">մասնակցին </w:t>
      </w:r>
      <w:r w:rsidR="00B514E8" w:rsidRPr="0036641C">
        <w:rPr>
          <w:rFonts w:ascii="GHEA Grapalat" w:hAnsi="GHEA Grapalat" w:cs="Sylfaen"/>
          <w:szCs w:val="24"/>
          <w:lang w:val="hy-AM"/>
        </w:rPr>
        <w:t xml:space="preserve">նախապատվություն տալու սկզբունքով։ Ընդ որում, հանձնաժողովի կողմից </w:t>
      </w:r>
      <w:r w:rsidR="00A85E5D" w:rsidRPr="0036641C">
        <w:rPr>
          <w:rFonts w:ascii="GHEA Grapalat" w:hAnsi="GHEA Grapalat" w:cs="Sylfaen"/>
          <w:szCs w:val="24"/>
          <w:lang w:val="hy-AM"/>
        </w:rPr>
        <w:t xml:space="preserve">ընտրված </w:t>
      </w:r>
      <w:r w:rsidR="00B514E8" w:rsidRPr="0036641C">
        <w:rPr>
          <w:rFonts w:ascii="GHEA Grapalat" w:hAnsi="GHEA Grapalat" w:cs="Sylfaen"/>
          <w:szCs w:val="24"/>
          <w:lang w:val="hy-AM"/>
        </w:rPr>
        <w:t xml:space="preserve">և </w:t>
      </w:r>
      <w:r w:rsidR="008011E4" w:rsidRPr="0036641C">
        <w:rPr>
          <w:rFonts w:ascii="GHEA Grapalat" w:hAnsi="GHEA Grapalat" w:cs="Sylfaen"/>
          <w:szCs w:val="24"/>
          <w:lang w:val="hy-AM"/>
        </w:rPr>
        <w:t>այդպիսին չճանաչված</w:t>
      </w:r>
      <w:r w:rsidR="00B514E8" w:rsidRPr="0036641C">
        <w:rPr>
          <w:rFonts w:ascii="GHEA Grapalat" w:hAnsi="GHEA Grapalat" w:cs="Sylfaen"/>
          <w:szCs w:val="24"/>
          <w:lang w:val="hy-AM"/>
        </w:rPr>
        <w:t xml:space="preserve">մասնակիցներին որոշելիս գնային առաջարկների գնահատումը և համեմատումն իրականացվում է առանց սույն հրավերի </w:t>
      </w:r>
      <w:r w:rsidR="00AE4008" w:rsidRPr="0036641C">
        <w:rPr>
          <w:rFonts w:ascii="GHEA Grapalat" w:hAnsi="GHEA Grapalat" w:cs="Sylfaen"/>
          <w:szCs w:val="24"/>
          <w:lang w:val="hy-AM"/>
        </w:rPr>
        <w:t>1-ին</w:t>
      </w:r>
      <w:r w:rsidR="00B514E8" w:rsidRPr="0036641C">
        <w:rPr>
          <w:rFonts w:ascii="GHEA Grapalat" w:hAnsi="GHEA Grapalat" w:cs="Sylfaen"/>
          <w:szCs w:val="24"/>
          <w:lang w:val="hy-AM"/>
        </w:rPr>
        <w:t xml:space="preserve"> մասի </w:t>
      </w:r>
      <w:r w:rsidR="00AE4008" w:rsidRPr="0036641C">
        <w:rPr>
          <w:rFonts w:ascii="GHEA Grapalat" w:hAnsi="GHEA Grapalat" w:cs="Sylfaen"/>
          <w:szCs w:val="24"/>
          <w:lang w:val="hy-AM"/>
        </w:rPr>
        <w:t>5</w:t>
      </w:r>
      <w:r w:rsidR="00B514E8" w:rsidRPr="0036641C">
        <w:rPr>
          <w:rFonts w:ascii="GHEA Grapalat" w:hAnsi="GHEA Grapalat" w:cs="Sylfaen"/>
          <w:szCs w:val="24"/>
          <w:lang w:val="hy-AM"/>
        </w:rPr>
        <w:t>.2</w:t>
      </w:r>
      <w:r w:rsidR="00F20DA5" w:rsidRPr="0036641C">
        <w:rPr>
          <w:rFonts w:ascii="GHEA Grapalat" w:hAnsi="GHEA Grapalat" w:cs="Sylfaen"/>
          <w:szCs w:val="24"/>
          <w:lang w:val="hy-AM"/>
        </w:rPr>
        <w:t>-րդ</w:t>
      </w:r>
      <w:r w:rsidR="00B514E8" w:rsidRPr="0036641C">
        <w:rPr>
          <w:rFonts w:ascii="GHEA Grapalat" w:hAnsi="GHEA Grapalat" w:cs="Sylfaen"/>
          <w:szCs w:val="24"/>
          <w:lang w:val="hy-AM"/>
        </w:rPr>
        <w:t xml:space="preserve"> կետում նշված հարկի գումարի հաշվարկման</w:t>
      </w:r>
      <w:r w:rsidR="00F61898" w:rsidRPr="0036641C">
        <w:rPr>
          <w:rFonts w:ascii="GHEA Grapalat" w:hAnsi="GHEA Grapalat" w:cs="Sylfaen"/>
          <w:szCs w:val="24"/>
          <w:lang w:val="hy-AM"/>
        </w:rPr>
        <w:t xml:space="preserve">, իսկ </w:t>
      </w:r>
      <w:r w:rsidR="00F61898" w:rsidRPr="0036641C">
        <w:rPr>
          <w:rFonts w:ascii="GHEA Grapalat" w:hAnsi="GHEA Grapalat" w:cs="Sylfaen"/>
          <w:lang w:val="hy-AM"/>
        </w:rPr>
        <w:t xml:space="preserve">հայտերը գնահատելիս հիմք է ընդունում </w:t>
      </w:r>
      <w:r w:rsidR="00153C87" w:rsidRPr="0036641C">
        <w:rPr>
          <w:rFonts w:ascii="GHEA Grapalat" w:hAnsi="GHEA Grapalat" w:cs="Sylfaen"/>
          <w:lang w:val="hy-AM"/>
        </w:rPr>
        <w:t xml:space="preserve">համակարգում </w:t>
      </w:r>
      <w:r w:rsidR="00F61898" w:rsidRPr="0036641C">
        <w:rPr>
          <w:rFonts w:ascii="GHEA Grapalat" w:hAnsi="GHEA Grapalat" w:cs="Sylfaen"/>
          <w:lang w:val="hy-AM"/>
        </w:rPr>
        <w:t xml:space="preserve">կցված` </w:t>
      </w:r>
      <w:r w:rsidR="00AE4008" w:rsidRPr="0036641C">
        <w:rPr>
          <w:rFonts w:ascii="GHEA Grapalat" w:hAnsi="GHEA Grapalat" w:cs="Sylfaen"/>
          <w:lang w:val="hy-AM"/>
        </w:rPr>
        <w:t>մ</w:t>
      </w:r>
      <w:r w:rsidR="00F61898" w:rsidRPr="0036641C">
        <w:rPr>
          <w:rFonts w:ascii="GHEA Grapalat" w:hAnsi="GHEA Grapalat" w:cs="Sylfaen"/>
          <w:lang w:val="hy-AM"/>
        </w:rPr>
        <w:t>ասնակցի կողմից հաստատված գնային առաջարկը:</w:t>
      </w:r>
    </w:p>
    <w:p w14:paraId="1ABBCA8E" w14:textId="77777777" w:rsidR="00FB7F15" w:rsidRPr="0036641C" w:rsidRDefault="00FD2748" w:rsidP="00FB7F15">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8</w:t>
      </w:r>
      <w:r w:rsidR="00096865" w:rsidRPr="0036641C">
        <w:rPr>
          <w:rFonts w:ascii="GHEA Grapalat" w:hAnsi="GHEA Grapalat" w:cs="Sylfaen"/>
          <w:i w:val="0"/>
          <w:szCs w:val="24"/>
          <w:lang w:val="hy-AM"/>
        </w:rPr>
        <w:t>.</w:t>
      </w:r>
      <w:r w:rsidR="00D770E9" w:rsidRPr="0036641C">
        <w:rPr>
          <w:rFonts w:ascii="GHEA Grapalat" w:hAnsi="GHEA Grapalat" w:cs="Sylfaen"/>
          <w:i w:val="0"/>
          <w:szCs w:val="24"/>
          <w:lang w:val="hy-AM"/>
        </w:rPr>
        <w:t>5</w:t>
      </w:r>
      <w:r w:rsidR="00D7435F"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36641C">
        <w:rPr>
          <w:rFonts w:ascii="GHEA Grapalat" w:hAnsi="GHEA Grapalat" w:cs="Sylfaen"/>
          <w:i w:val="0"/>
          <w:szCs w:val="24"/>
          <w:lang w:val="hy-AM"/>
        </w:rPr>
        <w:t>։</w:t>
      </w:r>
      <w:r w:rsidR="00096865" w:rsidRPr="0036641C">
        <w:rPr>
          <w:rFonts w:ascii="GHEA Grapalat" w:hAnsi="GHEA Grapalat" w:cs="Sylfaen"/>
          <w:i w:val="0"/>
          <w:szCs w:val="24"/>
          <w:lang w:val="hy-AM"/>
        </w:rPr>
        <w:t xml:space="preserve"> </w:t>
      </w:r>
      <w:r w:rsidR="00FB7F15" w:rsidRPr="0036641C">
        <w:rPr>
          <w:rFonts w:ascii="GHEA Grapalat" w:hAnsi="GHEA Grapalat" w:cs="Sylfaen"/>
          <w:i w:val="0"/>
          <w:szCs w:val="24"/>
          <w:lang w:val="hy-AM"/>
        </w:rPr>
        <w:t xml:space="preserve">Եթե առաջարկվող գները ներկայացված են երկու կամ ավելի արժույթներով, ապա դրանք համեմատվում են Հայաստանի Հանրապետության դրամով` </w:t>
      </w:r>
      <w:r w:rsidR="00FB7F15" w:rsidRPr="0036641C">
        <w:rPr>
          <w:rFonts w:ascii="GHEA Grapalat" w:hAnsi="GHEA Grapalat" w:cs="Sylfaen"/>
          <w:b/>
          <w:i w:val="0"/>
          <w:lang w:val="hy-AM"/>
        </w:rPr>
        <w:t>ՀՀ Կենտրոնական բանկի կողմից սահմանված օրվա փոխարժեքով</w:t>
      </w:r>
      <w:r w:rsidR="00FB7F15" w:rsidRPr="0036641C">
        <w:rPr>
          <w:rFonts w:ascii="GHEA Grapalat" w:hAnsi="GHEA Grapalat" w:cs="Sylfaen"/>
          <w:i w:val="0"/>
          <w:szCs w:val="24"/>
          <w:lang w:val="hy-AM"/>
        </w:rPr>
        <w:t xml:space="preserve">։ </w:t>
      </w:r>
    </w:p>
    <w:p w14:paraId="56A21357" w14:textId="5EECCE10" w:rsidR="009B6D58" w:rsidRPr="0036641C" w:rsidRDefault="00FD2748" w:rsidP="00EF3662">
      <w:pPr>
        <w:pStyle w:val="norm"/>
        <w:spacing w:line="240" w:lineRule="auto"/>
        <w:rPr>
          <w:rFonts w:ascii="GHEA Grapalat" w:hAnsi="GHEA Grapalat" w:cs="Sylfaen"/>
          <w:sz w:val="20"/>
          <w:szCs w:val="24"/>
          <w:lang w:val="hy-AM" w:eastAsia="en-US"/>
        </w:rPr>
      </w:pPr>
      <w:r w:rsidRPr="0036641C">
        <w:rPr>
          <w:rFonts w:ascii="GHEA Grapalat" w:hAnsi="GHEA Grapalat"/>
          <w:sz w:val="20"/>
          <w:lang w:val="hy-AM" w:eastAsia="x-none"/>
        </w:rPr>
        <w:t>8</w:t>
      </w:r>
      <w:r w:rsidR="00633389" w:rsidRPr="0036641C">
        <w:rPr>
          <w:rFonts w:ascii="GHEA Grapalat" w:hAnsi="GHEA Grapalat"/>
          <w:sz w:val="20"/>
          <w:lang w:val="hy-AM" w:eastAsia="x-none"/>
        </w:rPr>
        <w:t>.</w:t>
      </w:r>
      <w:r w:rsidR="00CA446F" w:rsidRPr="0036641C">
        <w:rPr>
          <w:rFonts w:ascii="GHEA Grapalat" w:hAnsi="GHEA Grapalat"/>
          <w:sz w:val="20"/>
          <w:lang w:val="hy-AM" w:eastAsia="x-none"/>
        </w:rPr>
        <w:t>6</w:t>
      </w:r>
      <w:r w:rsidR="00D7435F" w:rsidRPr="0036641C">
        <w:rPr>
          <w:rFonts w:ascii="GHEA Grapalat" w:hAnsi="GHEA Grapalat"/>
          <w:sz w:val="20"/>
          <w:lang w:val="hy-AM" w:eastAsia="x-none"/>
        </w:rPr>
        <w:t xml:space="preserve"> </w:t>
      </w:r>
      <w:r w:rsidR="00973FB1" w:rsidRPr="0036641C">
        <w:rPr>
          <w:rFonts w:ascii="GHEA Grapalat" w:hAnsi="GHEA Grapalat"/>
          <w:sz w:val="20"/>
          <w:lang w:val="hy-AM" w:eastAsia="x-none"/>
        </w:rPr>
        <w:t>Հ</w:t>
      </w:r>
      <w:r w:rsidR="00973FB1" w:rsidRPr="0036641C">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36641C">
        <w:rPr>
          <w:rFonts w:ascii="GHEA Grapalat" w:hAnsi="GHEA Grapalat" w:cs="Sylfaen"/>
          <w:sz w:val="20"/>
          <w:szCs w:val="24"/>
          <w:lang w:val="hy-AM" w:eastAsia="en-US"/>
        </w:rPr>
        <w:t>մ</w:t>
      </w:r>
      <w:r w:rsidR="00973FB1" w:rsidRPr="0036641C">
        <w:rPr>
          <w:rFonts w:ascii="GHEA Grapalat" w:hAnsi="GHEA Grapalat" w:cs="Sylfaen"/>
          <w:sz w:val="20"/>
          <w:szCs w:val="24"/>
          <w:lang w:val="hy-AM" w:eastAsia="en-US"/>
        </w:rPr>
        <w:t xml:space="preserve">ասնակիցներից որոշում և հայտարարում է </w:t>
      </w:r>
      <w:r w:rsidR="00D32414" w:rsidRPr="0036641C">
        <w:rPr>
          <w:rFonts w:ascii="GHEA Grapalat" w:hAnsi="GHEA Grapalat" w:cs="Sylfaen"/>
          <w:sz w:val="20"/>
          <w:szCs w:val="24"/>
          <w:lang w:val="hy-AM" w:eastAsia="en-US"/>
        </w:rPr>
        <w:t xml:space="preserve">ընտրված </w:t>
      </w:r>
      <w:r w:rsidR="00973FB1"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973FB1" w:rsidRPr="0036641C">
        <w:rPr>
          <w:rFonts w:ascii="GHEA Grapalat" w:hAnsi="GHEA Grapalat" w:cs="Sylfaen"/>
          <w:sz w:val="20"/>
          <w:szCs w:val="24"/>
          <w:lang w:val="hy-AM" w:eastAsia="en-US"/>
        </w:rPr>
        <w:t>մասնակիցներին:</w:t>
      </w:r>
      <w:r w:rsidR="00D32414" w:rsidRPr="0036641C">
        <w:rPr>
          <w:rFonts w:ascii="GHEA Grapalat" w:hAnsi="GHEA Grapalat" w:cs="Sylfaen"/>
          <w:sz w:val="20"/>
          <w:szCs w:val="24"/>
          <w:lang w:val="hy-AM" w:eastAsia="en-US"/>
        </w:rPr>
        <w:t xml:space="preserve"> </w:t>
      </w:r>
      <w:r w:rsidR="00047327" w:rsidRPr="0036641C">
        <w:rPr>
          <w:rFonts w:ascii="GHEA Grapalat" w:hAnsi="GHEA Grapalat" w:cs="Sylfaen"/>
          <w:sz w:val="20"/>
          <w:szCs w:val="24"/>
          <w:lang w:val="hy-AM" w:eastAsia="en-US"/>
        </w:rPr>
        <w:t xml:space="preserve">Շինարարական ծրագրերի գնման դեպքում </w:t>
      </w:r>
      <w:r w:rsidR="00D32414" w:rsidRPr="0036641C">
        <w:rPr>
          <w:rFonts w:ascii="GHEA Grapalat" w:hAnsi="GHEA Grapalat" w:cs="Sylfaen"/>
          <w:sz w:val="20"/>
          <w:szCs w:val="24"/>
          <w:lang w:val="hy-AM" w:eastAsia="en-US"/>
        </w:rPr>
        <w:t xml:space="preserve">հանձնաժողովը գնահատում է նաև ներկայացված </w:t>
      </w:r>
      <w:r w:rsidR="00047327" w:rsidRPr="0036641C">
        <w:rPr>
          <w:rFonts w:ascii="GHEA Grapalat" w:hAnsi="GHEA Grapalat" w:cs="Sylfaen"/>
          <w:sz w:val="20"/>
          <w:szCs w:val="24"/>
          <w:lang w:val="hy-AM" w:eastAsia="en-US"/>
        </w:rPr>
        <w:t xml:space="preserve">սարքերի և սարքավորումների տեխնիկական բնութագրերի </w:t>
      </w:r>
      <w:r w:rsidR="00D32414" w:rsidRPr="0036641C">
        <w:rPr>
          <w:rFonts w:ascii="GHEA Grapalat" w:hAnsi="GHEA Grapalat" w:cs="Sylfaen"/>
          <w:sz w:val="20"/>
          <w:szCs w:val="24"/>
          <w:lang w:val="hy-AM" w:eastAsia="en-US"/>
        </w:rPr>
        <w:t>համապատասխանությունը հրավերի պահանջներին:</w:t>
      </w:r>
      <w:r w:rsidR="00973FB1" w:rsidRPr="0036641C">
        <w:rPr>
          <w:rFonts w:ascii="GHEA Grapalat" w:hAnsi="GHEA Grapalat" w:cs="Sylfaen"/>
          <w:sz w:val="20"/>
          <w:szCs w:val="24"/>
          <w:lang w:val="hy-AM" w:eastAsia="en-US"/>
        </w:rPr>
        <w:t xml:space="preserve"> </w:t>
      </w:r>
      <w:r w:rsidR="009B6D58" w:rsidRPr="0036641C">
        <w:rPr>
          <w:rFonts w:ascii="GHEA Grapalat" w:hAnsi="GHEA Grapalat" w:cs="Sylfaen"/>
          <w:sz w:val="20"/>
          <w:szCs w:val="24"/>
          <w:lang w:val="hy-AM" w:eastAsia="en-US"/>
        </w:rPr>
        <w:t xml:space="preserve">Առաջարկված նվազագույն գների հավասարության դեպքում ՝ </w:t>
      </w:r>
    </w:p>
    <w:p w14:paraId="22CCE545" w14:textId="3C4CEA25"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ա. </w:t>
      </w:r>
      <w:r w:rsidR="00E34189" w:rsidRPr="0036641C">
        <w:rPr>
          <w:rFonts w:ascii="GHEA Grapalat" w:hAnsi="GHEA Grapalat" w:cs="Sylfaen"/>
          <w:sz w:val="20"/>
          <w:szCs w:val="24"/>
          <w:lang w:val="hy-AM" w:eastAsia="en-US"/>
        </w:rPr>
        <w:t xml:space="preserve">ընտրված </w:t>
      </w:r>
      <w:r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CA446F" w:rsidRPr="0036641C">
        <w:rPr>
          <w:rFonts w:ascii="GHEA Grapalat" w:hAnsi="GHEA Grapalat" w:cs="Sylfaen"/>
          <w:sz w:val="20"/>
          <w:szCs w:val="24"/>
          <w:lang w:val="hy-AM" w:eastAsia="en-US"/>
        </w:rPr>
        <w:t xml:space="preserve"> </w:t>
      </w:r>
      <w:r w:rsidR="00FD2748"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 xml:space="preserve">ասնակիցներին որոշելու նպատակով հանձնաժողովի նիստում </w:t>
      </w:r>
      <w:r w:rsidR="00E50FCC" w:rsidRPr="0036641C">
        <w:rPr>
          <w:rFonts w:ascii="GHEA Grapalat" w:hAnsi="GHEA Grapalat" w:cs="Sylfaen"/>
          <w:sz w:val="20"/>
          <w:szCs w:val="24"/>
          <w:lang w:val="hy-AM" w:eastAsia="en-US"/>
        </w:rPr>
        <w:t xml:space="preserve">հավասար գներ ներկայացրած մասնակիցների հետ </w:t>
      </w:r>
      <w:r w:rsidRPr="0036641C">
        <w:rPr>
          <w:rFonts w:ascii="GHEA Grapalat" w:hAnsi="GHEA Grapalat" w:cs="Sylfaen"/>
          <w:sz w:val="20"/>
          <w:szCs w:val="24"/>
          <w:lang w:val="hy-AM" w:eastAsia="en-US"/>
        </w:rPr>
        <w:t>վարվում են միաժամանակյա բանակցություններ, եթե նիստին ներկա են</w:t>
      </w:r>
      <w:r w:rsidR="00175CAA" w:rsidRPr="0036641C">
        <w:rPr>
          <w:rFonts w:ascii="GHEA Grapalat" w:hAnsi="GHEA Grapalat" w:cs="Sylfaen"/>
          <w:sz w:val="20"/>
          <w:szCs w:val="24"/>
          <w:lang w:val="hy-AM" w:eastAsia="en-US"/>
        </w:rPr>
        <w:t xml:space="preserve"> այդ</w:t>
      </w:r>
      <w:r w:rsidRPr="0036641C">
        <w:rPr>
          <w:rFonts w:ascii="GHEA Grapalat" w:hAnsi="GHEA Grapalat" w:cs="Sylfaen"/>
          <w:sz w:val="20"/>
          <w:szCs w:val="24"/>
          <w:lang w:val="hy-AM" w:eastAsia="en-US"/>
        </w:rPr>
        <w:t xml:space="preserve"> </w:t>
      </w:r>
      <w:r w:rsidR="00FD2748"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ասնակիցները (համապատասխան լիազորություն ունեցող ներկայացուցիչները),</w:t>
      </w:r>
    </w:p>
    <w:p w14:paraId="29845ACA" w14:textId="2CB9B684"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36641C">
        <w:rPr>
          <w:rFonts w:ascii="GHEA Grapalat" w:hAnsi="GHEA Grapalat" w:cs="Sylfaen"/>
          <w:sz w:val="20"/>
          <w:szCs w:val="24"/>
          <w:lang w:val="hy-AM" w:eastAsia="en-US"/>
        </w:rPr>
        <w:t xml:space="preserve">հավասար գներ </w:t>
      </w:r>
      <w:r w:rsidR="00143E8C" w:rsidRPr="0036641C">
        <w:rPr>
          <w:rFonts w:ascii="GHEA Grapalat" w:hAnsi="GHEA Grapalat" w:cs="Sylfaen"/>
          <w:sz w:val="20"/>
          <w:szCs w:val="24"/>
          <w:lang w:val="hy-AM" w:eastAsia="en-US"/>
        </w:rPr>
        <w:t>ներկայացրած մասնակիցներին համակարգի միջոցով</w:t>
      </w:r>
      <w:r w:rsidR="00C93FF9" w:rsidRPr="0036641C">
        <w:rPr>
          <w:rFonts w:ascii="GHEA Grapalat" w:hAnsi="GHEA Grapalat" w:cs="Sylfaen"/>
          <w:sz w:val="20"/>
          <w:szCs w:val="24"/>
          <w:lang w:val="hy-AM" w:eastAsia="en-US"/>
        </w:rPr>
        <w:t xml:space="preserve">՝ ոչ ավտոմատ ծանուցման </w:t>
      </w:r>
      <w:r w:rsidR="00021FC2" w:rsidRPr="0036641C">
        <w:rPr>
          <w:rFonts w:ascii="GHEA Grapalat" w:hAnsi="GHEA Grapalat" w:cs="Sylfaen"/>
          <w:sz w:val="20"/>
          <w:szCs w:val="24"/>
          <w:lang w:val="hy-AM" w:eastAsia="en-US"/>
        </w:rPr>
        <w:t>եղանակով</w:t>
      </w:r>
      <w:r w:rsidR="00C93FF9" w:rsidRPr="0036641C">
        <w:rPr>
          <w:rFonts w:ascii="GHEA Grapalat" w:hAnsi="GHEA Grapalat" w:cs="Sylfaen"/>
          <w:sz w:val="20"/>
          <w:szCs w:val="24"/>
          <w:lang w:val="hy-AM" w:eastAsia="en-US"/>
        </w:rPr>
        <w:t>,</w:t>
      </w:r>
      <w:r w:rsidR="00143E8C"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միաժամանակ ծանուցում է գների նվազեցման շուրջ միաժամանակյա բանակցությունների վարման </w:t>
      </w:r>
      <w:r w:rsidR="008011E4" w:rsidRPr="0036641C">
        <w:rPr>
          <w:rFonts w:ascii="GHEA Grapalat" w:hAnsi="GHEA Grapalat" w:cs="Sylfaen"/>
          <w:sz w:val="20"/>
          <w:szCs w:val="24"/>
          <w:lang w:val="hy-AM" w:eastAsia="en-US"/>
        </w:rPr>
        <w:t xml:space="preserve">պայմանների, տևողության, </w:t>
      </w:r>
      <w:r w:rsidRPr="0036641C">
        <w:rPr>
          <w:rFonts w:ascii="GHEA Grapalat" w:hAnsi="GHEA Grapalat" w:cs="Sylfaen"/>
          <w:sz w:val="20"/>
          <w:szCs w:val="24"/>
          <w:lang w:val="hy-AM" w:eastAsia="en-US"/>
        </w:rPr>
        <w:t>օրվա, ժամի և վայրի մասին,</w:t>
      </w:r>
    </w:p>
    <w:p w14:paraId="559BBF3D" w14:textId="77777777"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գ. բանակցությունները վարվում են ոչ շուտ, քան ծանուցումն ուղարկվելու օրվան հաջորդող օրվանից  երկրորդ </w:t>
      </w:r>
      <w:r w:rsidR="00973FB1" w:rsidRPr="0036641C">
        <w:rPr>
          <w:rFonts w:ascii="GHEA Grapalat" w:hAnsi="GHEA Grapalat" w:cs="Sylfaen"/>
          <w:sz w:val="20"/>
          <w:szCs w:val="24"/>
          <w:lang w:val="hy-AM" w:eastAsia="en-US"/>
        </w:rPr>
        <w:t xml:space="preserve">և ոչ ուշ, քան </w:t>
      </w:r>
      <w:r w:rsidR="008A2FF1" w:rsidRPr="0036641C">
        <w:rPr>
          <w:rFonts w:ascii="GHEA Grapalat" w:hAnsi="GHEA Grapalat" w:cs="Sylfaen"/>
          <w:sz w:val="20"/>
          <w:szCs w:val="24"/>
          <w:lang w:val="hy-AM" w:eastAsia="en-US"/>
        </w:rPr>
        <w:t xml:space="preserve">հինգերորդ </w:t>
      </w:r>
      <w:r w:rsidRPr="0036641C">
        <w:rPr>
          <w:rFonts w:ascii="GHEA Grapalat" w:hAnsi="GHEA Grapalat" w:cs="Sylfaen"/>
          <w:sz w:val="20"/>
          <w:szCs w:val="24"/>
          <w:lang w:val="hy-AM" w:eastAsia="en-US"/>
        </w:rPr>
        <w:t xml:space="preserve">աշխատանքային օրը, </w:t>
      </w:r>
    </w:p>
    <w:p w14:paraId="5304686B" w14:textId="512DBF83" w:rsidR="009B6D58" w:rsidRPr="0036641C" w:rsidRDefault="009B6D58"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դ. յուրաքանչյուր </w:t>
      </w:r>
      <w:r w:rsidR="007210AC" w:rsidRPr="0036641C">
        <w:rPr>
          <w:rFonts w:ascii="GHEA Grapalat" w:hAnsi="GHEA Grapalat" w:cs="Sylfaen"/>
          <w:sz w:val="20"/>
          <w:szCs w:val="24"/>
          <w:lang w:val="hy-AM" w:eastAsia="en-US"/>
        </w:rPr>
        <w:t>մ</w:t>
      </w:r>
      <w:r w:rsidR="003B1FC0" w:rsidRPr="0036641C">
        <w:rPr>
          <w:rFonts w:ascii="GHEA Grapalat" w:hAnsi="GHEA Grapalat" w:cs="Sylfaen"/>
          <w:sz w:val="20"/>
          <w:szCs w:val="24"/>
          <w:lang w:val="hy-AM" w:eastAsia="en-US"/>
        </w:rPr>
        <w:t>ա</w:t>
      </w:r>
      <w:r w:rsidRPr="0036641C">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ասնակցի</w:t>
      </w:r>
      <w:r w:rsidR="000E5F1F"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ասնակիցը կարող է վերանայել իր գնային առաջարկը,</w:t>
      </w:r>
    </w:p>
    <w:p w14:paraId="78337135" w14:textId="7EE1DAE2" w:rsidR="00D07A13" w:rsidRPr="0036641C"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hy-AM"/>
        </w:rPr>
      </w:pPr>
      <w:r w:rsidRPr="0036641C">
        <w:rPr>
          <w:rFonts w:ascii="GHEA Grapalat" w:hAnsi="GHEA Grapalat" w:cs="Sylfaen"/>
          <w:sz w:val="20"/>
          <w:lang w:val="hy-AM"/>
        </w:rPr>
        <w:t>ե. բանակցությունների համար սահմանված վերջնաժամկետը լրանալու պահին, ըստ</w:t>
      </w:r>
      <w:r w:rsidR="00F4506C" w:rsidRPr="0036641C">
        <w:rPr>
          <w:rFonts w:ascii="GHEA Grapalat" w:hAnsi="GHEA Grapalat" w:cs="Sylfaen"/>
          <w:sz w:val="20"/>
          <w:lang w:val="hy-AM"/>
        </w:rPr>
        <w:t xml:space="preserve"> դրան ներկա</w:t>
      </w:r>
      <w:r w:rsidRPr="0036641C">
        <w:rPr>
          <w:rFonts w:ascii="GHEA Grapalat" w:hAnsi="GHEA Grapalat" w:cs="Sylfaen"/>
          <w:sz w:val="20"/>
          <w:lang w:val="hy-AM"/>
        </w:rPr>
        <w:t xml:space="preserve"> </w:t>
      </w:r>
      <w:r w:rsidR="007210AC" w:rsidRPr="0036641C">
        <w:rPr>
          <w:rFonts w:ascii="GHEA Grapalat" w:hAnsi="GHEA Grapalat" w:cs="Sylfaen"/>
          <w:sz w:val="20"/>
          <w:lang w:val="hy-AM"/>
        </w:rPr>
        <w:t>մ</w:t>
      </w:r>
      <w:r w:rsidRPr="0036641C">
        <w:rPr>
          <w:rFonts w:ascii="GHEA Grapalat" w:hAnsi="GHEA Grapalat" w:cs="Sylfaen"/>
          <w:sz w:val="20"/>
          <w:lang w:val="hy-AM"/>
        </w:rPr>
        <w:t xml:space="preserve">ասնակիցների ներկայացրած գների, որոշվում և հայտարարվում են </w:t>
      </w:r>
      <w:r w:rsidR="00AB1DD6" w:rsidRPr="0036641C">
        <w:rPr>
          <w:rFonts w:ascii="GHEA Grapalat" w:hAnsi="GHEA Grapalat" w:cs="Sylfaen"/>
          <w:sz w:val="20"/>
          <w:lang w:val="hy-AM"/>
        </w:rPr>
        <w:t xml:space="preserve">ընտրված </w:t>
      </w:r>
      <w:r w:rsidRPr="0036641C">
        <w:rPr>
          <w:rFonts w:ascii="GHEA Grapalat" w:hAnsi="GHEA Grapalat" w:cs="Sylfaen"/>
          <w:sz w:val="20"/>
          <w:lang w:val="hy-AM"/>
        </w:rPr>
        <w:t xml:space="preserve">և </w:t>
      </w:r>
      <w:r w:rsidR="008011E4" w:rsidRPr="0036641C">
        <w:rPr>
          <w:rFonts w:ascii="GHEA Grapalat" w:hAnsi="GHEA Grapalat" w:cs="Sylfaen"/>
          <w:sz w:val="20"/>
          <w:lang w:val="hy-AM"/>
        </w:rPr>
        <w:t>այդպիսին չճանաչված</w:t>
      </w:r>
      <w:r w:rsidR="00146D17" w:rsidRPr="0036641C">
        <w:rPr>
          <w:rFonts w:ascii="GHEA Grapalat" w:hAnsi="GHEA Grapalat" w:cs="Sylfaen"/>
          <w:sz w:val="20"/>
          <w:lang w:val="hy-AM"/>
        </w:rPr>
        <w:t xml:space="preserve"> </w:t>
      </w:r>
      <w:r w:rsidR="007210AC" w:rsidRPr="0036641C">
        <w:rPr>
          <w:rFonts w:ascii="GHEA Grapalat" w:hAnsi="GHEA Grapalat" w:cs="Sylfaen"/>
          <w:sz w:val="20"/>
          <w:lang w:val="hy-AM"/>
        </w:rPr>
        <w:t>մ</w:t>
      </w:r>
      <w:r w:rsidRPr="0036641C">
        <w:rPr>
          <w:rFonts w:ascii="GHEA Grapalat" w:hAnsi="GHEA Grapalat" w:cs="Sylfaen"/>
          <w:sz w:val="20"/>
          <w:lang w:val="hy-AM"/>
        </w:rPr>
        <w:t>ասնակիցները</w:t>
      </w:r>
      <w:r w:rsidR="00D07A13" w:rsidRPr="0036641C">
        <w:rPr>
          <w:rFonts w:ascii="GHEA Grapalat" w:hAnsi="GHEA Grapalat" w:cs="Sylfaen"/>
          <w:sz w:val="20"/>
          <w:lang w:val="hy-AM"/>
        </w:rPr>
        <w:t xml:space="preserve">: Եթե բանակցությունների արդյունքում մասնակիցների ներկայացրած գները մնում են հավասար, գնման ընթացակարգն </w:t>
      </w:r>
      <w:r w:rsidR="000E5F1F" w:rsidRPr="0036641C">
        <w:rPr>
          <w:rFonts w:ascii="GHEA Grapalat" w:hAnsi="GHEA Grapalat" w:cs="Sylfaen"/>
          <w:sz w:val="20"/>
          <w:lang w:val="hy-AM"/>
        </w:rPr>
        <w:t>Օ</w:t>
      </w:r>
      <w:r w:rsidR="00D07A13" w:rsidRPr="0036641C">
        <w:rPr>
          <w:rFonts w:ascii="GHEA Grapalat" w:hAnsi="GHEA Grapalat" w:cs="Sylfaen"/>
          <w:sz w:val="20"/>
          <w:lang w:val="hy-AM"/>
        </w:rPr>
        <w:t>րենքի 37-րդ հոդվածի 1-ին մասի 1-ին կետի հիման վրա հայտարարվում է չկայացած</w:t>
      </w:r>
      <w:r w:rsidR="00A86963" w:rsidRPr="0036641C">
        <w:rPr>
          <w:rFonts w:ascii="GHEA Grapalat" w:hAnsi="GHEA Grapalat" w:cs="Sylfaen"/>
          <w:sz w:val="20"/>
          <w:lang w:val="hy-AM"/>
        </w:rPr>
        <w:t>:</w:t>
      </w:r>
    </w:p>
    <w:p w14:paraId="65F7B27F" w14:textId="7AB588A8" w:rsidR="00A86963" w:rsidRPr="0036641C" w:rsidRDefault="00A86963"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w:t>
      </w:r>
      <w:r w:rsidRPr="0036641C">
        <w:rPr>
          <w:rFonts w:ascii="GHEA Grapalat" w:hAnsi="GHEA Grapalat" w:cs="Sylfaen"/>
          <w:sz w:val="20"/>
          <w:szCs w:val="24"/>
          <w:lang w:val="hy-AM" w:eastAsia="en-US"/>
        </w:rPr>
        <w:lastRenderedPageBreak/>
        <w:t>չեն կիրառվում, երբ հայտեր ներկայացրել են մեկից ավել մասնակիցներ և միայն մեկ մասնակցի հայտն է գնահատվել հրավերի պահանջներին բավարար:</w:t>
      </w:r>
    </w:p>
    <w:p w14:paraId="19A09EF4" w14:textId="56DEC430" w:rsidR="00DA2C85" w:rsidRPr="0036641C" w:rsidRDefault="00DA2C85"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Սույն կետի չկիրառման դեպքում ընթացակարգը </w:t>
      </w:r>
      <w:r w:rsidR="00146D17" w:rsidRPr="0036641C">
        <w:rPr>
          <w:rFonts w:ascii="GHEA Grapalat" w:hAnsi="GHEA Grapalat" w:cs="Sylfaen"/>
          <w:sz w:val="20"/>
          <w:szCs w:val="24"/>
          <w:lang w:val="hy-AM" w:eastAsia="en-US"/>
        </w:rPr>
        <w:t>Օ</w:t>
      </w:r>
      <w:r w:rsidRPr="0036641C">
        <w:rPr>
          <w:rFonts w:ascii="GHEA Grapalat" w:hAnsi="GHEA Grapalat" w:cs="Sylfaen"/>
          <w:sz w:val="20"/>
          <w:szCs w:val="24"/>
          <w:lang w:val="hy-AM" w:eastAsia="en-US"/>
        </w:rPr>
        <w:t>րենքի 37-րդ հոդվածի 1-ին մասի 1-ին կետի հիման վրա հայտարարվում է չկայացած:</w:t>
      </w:r>
    </w:p>
    <w:p w14:paraId="5A21C93A" w14:textId="31178D96" w:rsidR="00B514E8" w:rsidRPr="0036641C" w:rsidRDefault="00FD2748" w:rsidP="00EF3662">
      <w:pPr>
        <w:ind w:firstLine="708"/>
        <w:jc w:val="both"/>
        <w:rPr>
          <w:rFonts w:ascii="GHEA Grapalat" w:hAnsi="GHEA Grapalat"/>
          <w:sz w:val="20"/>
          <w:szCs w:val="20"/>
          <w:lang w:val="hy-AM" w:eastAsia="x-none"/>
        </w:rPr>
      </w:pPr>
      <w:r w:rsidRPr="0036641C">
        <w:rPr>
          <w:rFonts w:ascii="GHEA Grapalat" w:hAnsi="GHEA Grapalat"/>
          <w:sz w:val="20"/>
          <w:szCs w:val="20"/>
          <w:lang w:val="hy-AM" w:eastAsia="x-none"/>
        </w:rPr>
        <w:t>8</w:t>
      </w:r>
      <w:r w:rsidR="00C82BD2" w:rsidRPr="0036641C">
        <w:rPr>
          <w:rFonts w:ascii="GHEA Grapalat" w:hAnsi="GHEA Grapalat"/>
          <w:sz w:val="20"/>
          <w:szCs w:val="20"/>
          <w:lang w:val="hy-AM" w:eastAsia="x-none"/>
        </w:rPr>
        <w:t>.</w:t>
      </w:r>
      <w:r w:rsidR="00D770E9" w:rsidRPr="0036641C">
        <w:rPr>
          <w:rFonts w:ascii="GHEA Grapalat" w:hAnsi="GHEA Grapalat"/>
          <w:sz w:val="20"/>
          <w:szCs w:val="20"/>
          <w:lang w:val="hy-AM" w:eastAsia="x-none"/>
        </w:rPr>
        <w:t>8</w:t>
      </w:r>
      <w:r w:rsidR="00E24EBF" w:rsidRPr="0036641C">
        <w:rPr>
          <w:rFonts w:ascii="GHEA Grapalat" w:hAnsi="GHEA Grapalat"/>
          <w:sz w:val="20"/>
          <w:szCs w:val="20"/>
          <w:lang w:val="hy-AM" w:eastAsia="x-none"/>
        </w:rPr>
        <w:t xml:space="preserve"> </w:t>
      </w:r>
      <w:r w:rsidR="00753C9B" w:rsidRPr="0036641C">
        <w:rPr>
          <w:rFonts w:ascii="GHEA Grapalat" w:hAnsi="GHEA Grapalat"/>
          <w:sz w:val="20"/>
          <w:szCs w:val="20"/>
          <w:lang w:val="hy-AM" w:eastAsia="x-none"/>
        </w:rPr>
        <w:t>Պ</w:t>
      </w:r>
      <w:r w:rsidR="00B514E8" w:rsidRPr="0036641C">
        <w:rPr>
          <w:rFonts w:ascii="GHEA Grapalat" w:hAnsi="GHEA Grapalat"/>
          <w:sz w:val="20"/>
          <w:szCs w:val="20"/>
          <w:lang w:val="hy-AM" w:eastAsia="x-none"/>
        </w:rPr>
        <w:t xml:space="preserve">ահանջի դեպքում </w:t>
      </w:r>
      <w:r w:rsidR="00AD522C" w:rsidRPr="0036641C">
        <w:rPr>
          <w:rFonts w:ascii="GHEA Grapalat" w:hAnsi="GHEA Grapalat"/>
          <w:sz w:val="20"/>
          <w:szCs w:val="20"/>
          <w:lang w:val="hy-AM" w:eastAsia="x-none"/>
        </w:rPr>
        <w:t xml:space="preserve">որևէ </w:t>
      </w:r>
      <w:r w:rsidR="007210AC" w:rsidRPr="0036641C">
        <w:rPr>
          <w:rFonts w:ascii="GHEA Grapalat" w:hAnsi="GHEA Grapalat"/>
          <w:sz w:val="20"/>
          <w:szCs w:val="20"/>
          <w:lang w:val="hy-AM" w:eastAsia="x-none"/>
        </w:rPr>
        <w:t>մ</w:t>
      </w:r>
      <w:r w:rsidR="00B514E8" w:rsidRPr="0036641C">
        <w:rPr>
          <w:rFonts w:ascii="GHEA Grapalat" w:hAnsi="GHEA Grapalat"/>
          <w:sz w:val="20"/>
          <w:szCs w:val="20"/>
          <w:lang w:val="hy-AM" w:eastAsia="x-none"/>
        </w:rPr>
        <w:t xml:space="preserve">ասնակցի հայտիպատճենները հանձնաժողովի քարտուղարն անհապաղ տրամադրում է նման պահանջ ներկայացրած </w:t>
      </w:r>
      <w:r w:rsidR="00A66431" w:rsidRPr="0036641C">
        <w:rPr>
          <w:rFonts w:ascii="GHEA Grapalat" w:hAnsi="GHEA Grapalat"/>
          <w:sz w:val="20"/>
          <w:szCs w:val="20"/>
          <w:lang w:val="hy-AM" w:eastAsia="x-none"/>
        </w:rPr>
        <w:t xml:space="preserve">այլ </w:t>
      </w:r>
      <w:r w:rsidR="007B36E4" w:rsidRPr="0036641C">
        <w:rPr>
          <w:rFonts w:ascii="GHEA Grapalat" w:hAnsi="GHEA Grapalat"/>
          <w:sz w:val="20"/>
          <w:szCs w:val="20"/>
          <w:lang w:val="hy-AM" w:eastAsia="x-none"/>
        </w:rPr>
        <w:t>մ</w:t>
      </w:r>
      <w:r w:rsidR="00B514E8" w:rsidRPr="0036641C">
        <w:rPr>
          <w:rFonts w:ascii="GHEA Grapalat" w:hAnsi="GHEA Grapalat"/>
          <w:sz w:val="20"/>
          <w:szCs w:val="20"/>
          <w:lang w:val="hy-AM" w:eastAsia="x-none"/>
        </w:rPr>
        <w:t>ասնակցին:</w:t>
      </w:r>
      <w:r w:rsidR="007B6811" w:rsidRPr="0036641C">
        <w:rPr>
          <w:rFonts w:ascii="GHEA Grapalat" w:hAnsi="GHEA Grapalat"/>
          <w:sz w:val="20"/>
          <w:szCs w:val="20"/>
          <w:lang w:val="hy-AM" w:eastAsia="x-none"/>
        </w:rPr>
        <w:t xml:space="preserve"> Պահանջի կատարման անհնարինության դեպքում պահանջ ներկայացրած անձին անհապաղ տրամադրվում է </w:t>
      </w:r>
      <w:r w:rsidR="00410B68" w:rsidRPr="0036641C">
        <w:rPr>
          <w:rFonts w:ascii="GHEA Grapalat" w:hAnsi="GHEA Grapalat"/>
          <w:sz w:val="20"/>
          <w:szCs w:val="20"/>
          <w:lang w:val="hy-AM" w:eastAsia="x-none"/>
        </w:rPr>
        <w:t xml:space="preserve">հայտում ներառված </w:t>
      </w:r>
      <w:r w:rsidR="007B6811" w:rsidRPr="0036641C">
        <w:rPr>
          <w:rFonts w:ascii="GHEA Grapalat" w:hAnsi="GHEA Grapalat"/>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36641C">
        <w:rPr>
          <w:rFonts w:ascii="GHEA Grapalat" w:hAnsi="GHEA Grapalat"/>
          <w:sz w:val="20"/>
          <w:szCs w:val="20"/>
          <w:lang w:val="hy-AM" w:eastAsia="x-none"/>
        </w:rPr>
        <w:t xml:space="preserve">հանձնաժողովի </w:t>
      </w:r>
      <w:r w:rsidR="007B6811" w:rsidRPr="0036641C">
        <w:rPr>
          <w:rFonts w:ascii="GHEA Grapalat" w:hAnsi="GHEA Grapalat"/>
          <w:sz w:val="20"/>
          <w:szCs w:val="20"/>
          <w:lang w:val="hy-AM" w:eastAsia="x-none"/>
        </w:rPr>
        <w:t>քարտուղարին նիստի ընթացքում՝ առանց խոչընդոտելու հանձնաժողովի բնականոն գործունեությանը:</w:t>
      </w:r>
    </w:p>
    <w:p w14:paraId="66595B0D" w14:textId="3ACE68AB" w:rsidR="00991048" w:rsidRPr="0036641C" w:rsidRDefault="00991048" w:rsidP="00991048">
      <w:pPr>
        <w:ind w:firstLine="708"/>
        <w:jc w:val="both"/>
        <w:rPr>
          <w:rFonts w:ascii="GHEA Grapalat" w:hAnsi="GHEA Grapalat" w:cs="Sylfaen"/>
          <w:sz w:val="20"/>
          <w:lang w:val="hy-AM"/>
        </w:rPr>
      </w:pPr>
      <w:r w:rsidRPr="0036641C">
        <w:rPr>
          <w:rFonts w:ascii="GHEA Grapalat" w:hAnsi="GHEA Grapalat" w:cs="Sylfaen"/>
          <w:sz w:val="20"/>
          <w:lang w:val="hy-AM"/>
        </w:rPr>
        <w:t xml:space="preserve"> 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D06E010" w14:textId="77777777" w:rsidR="00991048" w:rsidRPr="0036641C" w:rsidRDefault="00991048" w:rsidP="00991048">
      <w:pPr>
        <w:jc w:val="both"/>
        <w:rPr>
          <w:rFonts w:ascii="GHEA Grapalat" w:hAnsi="GHEA Grapalat" w:cs="Sylfaen"/>
          <w:sz w:val="20"/>
          <w:lang w:val="hy-AM"/>
        </w:rPr>
      </w:pPr>
      <w:r w:rsidRPr="0036641C">
        <w:rPr>
          <w:rFonts w:ascii="GHEA Grapalat" w:hAnsi="GHEA Grapalat" w:cs="Sylfaen"/>
          <w:sz w:val="20"/>
          <w:lang w:val="hy-AM"/>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5BCE6D39" w14:textId="77777777" w:rsidR="00991048" w:rsidRPr="0036641C" w:rsidRDefault="00991048" w:rsidP="00991048">
      <w:pPr>
        <w:ind w:firstLine="567"/>
        <w:jc w:val="both"/>
        <w:rPr>
          <w:rFonts w:ascii="GHEA Grapalat" w:hAnsi="GHEA Grapalat" w:cs="Sylfaen"/>
          <w:sz w:val="20"/>
          <w:lang w:val="hy-AM"/>
        </w:rPr>
      </w:pPr>
      <w:r w:rsidRPr="0036641C">
        <w:rPr>
          <w:rFonts w:ascii="GHEA Grapalat" w:hAnsi="GHEA Grapalat" w:cs="Sylfaen"/>
          <w:sz w:val="20"/>
          <w:lang w:val="hy-AM"/>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36641C" w:rsidRDefault="00A150A9" w:rsidP="00EF3662">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8</w:t>
      </w:r>
      <w:r w:rsidR="002B121D" w:rsidRPr="0036641C">
        <w:rPr>
          <w:rFonts w:ascii="GHEA Grapalat" w:hAnsi="GHEA Grapalat" w:cs="Sylfaen"/>
          <w:sz w:val="20"/>
          <w:szCs w:val="24"/>
          <w:lang w:val="hy-AM" w:eastAsia="en-US"/>
        </w:rPr>
        <w:t>.</w:t>
      </w:r>
      <w:r w:rsidR="00D770E9" w:rsidRPr="0036641C">
        <w:rPr>
          <w:rFonts w:ascii="GHEA Grapalat" w:hAnsi="GHEA Grapalat" w:cs="Sylfaen"/>
          <w:sz w:val="20"/>
          <w:szCs w:val="24"/>
          <w:lang w:val="hy-AM" w:eastAsia="en-US"/>
        </w:rPr>
        <w:t>10</w:t>
      </w:r>
      <w:r w:rsidR="002B121D" w:rsidRPr="0036641C">
        <w:rPr>
          <w:rFonts w:ascii="GHEA Grapalat" w:hAnsi="GHEA Grapalat" w:cs="Sylfaen"/>
          <w:sz w:val="20"/>
          <w:szCs w:val="24"/>
          <w:lang w:val="hy-AM" w:eastAsia="en-US"/>
        </w:rPr>
        <w:t xml:space="preserve"> Եթե սույն հրավերի </w:t>
      </w:r>
      <w:r w:rsidR="009A171D" w:rsidRPr="0036641C">
        <w:rPr>
          <w:rFonts w:ascii="GHEA Grapalat" w:hAnsi="GHEA Grapalat" w:cs="Sylfaen"/>
          <w:sz w:val="20"/>
          <w:szCs w:val="24"/>
          <w:lang w:val="hy-AM" w:eastAsia="en-US"/>
        </w:rPr>
        <w:t>8</w:t>
      </w:r>
      <w:r w:rsidR="002B121D" w:rsidRPr="0036641C">
        <w:rPr>
          <w:rFonts w:ascii="GHEA Grapalat" w:hAnsi="GHEA Grapalat" w:cs="Sylfaen"/>
          <w:sz w:val="20"/>
          <w:szCs w:val="24"/>
          <w:lang w:val="hy-AM" w:eastAsia="en-US"/>
        </w:rPr>
        <w:t>.</w:t>
      </w:r>
      <w:r w:rsidR="00D770E9" w:rsidRPr="0036641C">
        <w:rPr>
          <w:rFonts w:ascii="GHEA Grapalat" w:hAnsi="GHEA Grapalat" w:cs="Sylfaen"/>
          <w:sz w:val="20"/>
          <w:szCs w:val="24"/>
          <w:lang w:val="hy-AM" w:eastAsia="en-US"/>
        </w:rPr>
        <w:t>9</w:t>
      </w:r>
      <w:r w:rsidR="004E6A12" w:rsidRPr="0036641C">
        <w:rPr>
          <w:rFonts w:ascii="GHEA Grapalat" w:hAnsi="GHEA Grapalat" w:cs="Sylfaen"/>
          <w:sz w:val="20"/>
          <w:szCs w:val="24"/>
          <w:lang w:val="hy-AM" w:eastAsia="en-US"/>
        </w:rPr>
        <w:t>-րդ</w:t>
      </w:r>
      <w:r w:rsidR="002B121D" w:rsidRPr="0036641C">
        <w:rPr>
          <w:rFonts w:ascii="GHEA Grapalat" w:hAnsi="GHEA Grapalat" w:cs="Sylfaen"/>
          <w:sz w:val="20"/>
          <w:szCs w:val="24"/>
          <w:lang w:val="hy-AM" w:eastAsia="en-US"/>
        </w:rPr>
        <w:t xml:space="preserve"> կետով սահմանված ժամկետում </w:t>
      </w:r>
      <w:r w:rsidR="009A171D" w:rsidRPr="0036641C">
        <w:rPr>
          <w:rFonts w:ascii="GHEA Grapalat" w:hAnsi="GHEA Grapalat" w:cs="Sylfaen"/>
          <w:sz w:val="20"/>
          <w:szCs w:val="24"/>
          <w:lang w:val="hy-AM" w:eastAsia="en-US"/>
        </w:rPr>
        <w:t>մ</w:t>
      </w:r>
      <w:r w:rsidR="002B121D" w:rsidRPr="0036641C">
        <w:rPr>
          <w:rFonts w:ascii="GHEA Grapalat" w:hAnsi="GHEA Grapalat" w:cs="Sylfaen"/>
          <w:sz w:val="20"/>
          <w:szCs w:val="24"/>
          <w:lang w:val="hy-AM" w:eastAsia="en-US"/>
        </w:rPr>
        <w:t>ասնակիցը շտկում է արձանագրված անհամապատասխանությունը, ապա վերջին</w:t>
      </w:r>
      <w:r w:rsidR="009A05AC" w:rsidRPr="0036641C">
        <w:rPr>
          <w:rFonts w:ascii="GHEA Grapalat" w:hAnsi="GHEA Grapalat" w:cs="Sylfaen"/>
          <w:sz w:val="20"/>
          <w:szCs w:val="24"/>
          <w:lang w:val="hy-AM" w:eastAsia="en-US"/>
        </w:rPr>
        <w:t>ի</w:t>
      </w:r>
      <w:r w:rsidR="002B121D" w:rsidRPr="0036641C">
        <w:rPr>
          <w:rFonts w:ascii="GHEA Grapalat" w:hAnsi="GHEA Grapalat" w:cs="Sylfaen"/>
          <w:sz w:val="20"/>
          <w:szCs w:val="24"/>
          <w:lang w:val="hy-AM" w:eastAsia="en-US"/>
        </w:rPr>
        <w:t>ս հայտը գնահատվում է բավարար: Հակառակ դեպքում</w:t>
      </w:r>
      <w:r w:rsidR="00D14B02" w:rsidRPr="0036641C">
        <w:rPr>
          <w:rFonts w:ascii="GHEA Grapalat" w:hAnsi="GHEA Grapalat" w:cs="Sylfaen"/>
          <w:sz w:val="20"/>
          <w:szCs w:val="24"/>
          <w:lang w:val="hy-AM" w:eastAsia="en-US"/>
        </w:rPr>
        <w:t xml:space="preserve"> տվյալ մասնակցի</w:t>
      </w:r>
      <w:r w:rsidR="002B121D" w:rsidRPr="0036641C">
        <w:rPr>
          <w:rFonts w:ascii="GHEA Grapalat" w:hAnsi="GHEA Grapalat" w:cs="Sylfaen"/>
          <w:sz w:val="20"/>
          <w:szCs w:val="24"/>
          <w:lang w:val="hy-AM" w:eastAsia="en-US"/>
        </w:rPr>
        <w:t xml:space="preserve"> հայտը գնահատվում է անբավարար և մերժվում</w:t>
      </w:r>
      <w:r w:rsidR="009A05AC" w:rsidRPr="0036641C">
        <w:rPr>
          <w:rFonts w:ascii="GHEA Grapalat" w:hAnsi="GHEA Grapalat" w:cs="Sylfaen"/>
          <w:sz w:val="20"/>
          <w:szCs w:val="24"/>
          <w:lang w:val="hy-AM" w:eastAsia="en-US"/>
        </w:rPr>
        <w:t xml:space="preserve"> է</w:t>
      </w:r>
      <w:r w:rsidR="00D14B02" w:rsidRPr="0036641C">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36641C" w:rsidRDefault="00A150A9"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B121D" w:rsidRPr="0036641C">
        <w:rPr>
          <w:rFonts w:ascii="GHEA Grapalat" w:hAnsi="GHEA Grapalat" w:cs="Sylfaen"/>
          <w:szCs w:val="24"/>
          <w:lang w:val="hy-AM"/>
        </w:rPr>
        <w:t>.</w:t>
      </w:r>
      <w:r w:rsidR="00D770E9" w:rsidRPr="0036641C">
        <w:rPr>
          <w:rFonts w:ascii="GHEA Grapalat" w:hAnsi="GHEA Grapalat" w:cs="Sylfaen"/>
          <w:szCs w:val="24"/>
          <w:lang w:val="hy-AM"/>
        </w:rPr>
        <w:t>1</w:t>
      </w:r>
      <w:r w:rsidR="00EA58C8" w:rsidRPr="0036641C">
        <w:rPr>
          <w:rFonts w:ascii="GHEA Grapalat" w:hAnsi="GHEA Grapalat" w:cs="Sylfaen"/>
          <w:szCs w:val="24"/>
          <w:lang w:val="hy-AM"/>
        </w:rPr>
        <w:t>1</w:t>
      </w:r>
      <w:r w:rsidR="002B121D" w:rsidRPr="0036641C">
        <w:rPr>
          <w:rFonts w:ascii="GHEA Grapalat" w:hAnsi="GHEA Grapalat" w:cs="Sylfaen"/>
          <w:szCs w:val="24"/>
          <w:lang w:val="hy-AM"/>
        </w:rPr>
        <w:t xml:space="preserve"> </w:t>
      </w:r>
      <w:r w:rsidR="00491A74" w:rsidRPr="0036641C">
        <w:rPr>
          <w:rFonts w:ascii="GHEA Grapalat" w:hAnsi="GHEA Grapalat" w:cs="Sylfaen"/>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3864BEDF" w14:textId="77777777" w:rsidR="00BA08DC" w:rsidRPr="0036641C" w:rsidRDefault="00A150A9" w:rsidP="00D571F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5E0E50" w:rsidRPr="0036641C">
        <w:rPr>
          <w:rFonts w:ascii="GHEA Grapalat" w:hAnsi="GHEA Grapalat" w:cs="Sylfaen"/>
          <w:szCs w:val="24"/>
          <w:lang w:val="hy-AM"/>
        </w:rPr>
        <w:t xml:space="preserve">.12 </w:t>
      </w:r>
      <w:r w:rsidR="00EA58C8" w:rsidRPr="0036641C">
        <w:rPr>
          <w:rFonts w:ascii="GHEA Grapalat" w:hAnsi="GHEA Grapalat" w:cs="Sylfaen"/>
          <w:szCs w:val="24"/>
          <w:lang w:val="hy-AM"/>
        </w:rPr>
        <w:t xml:space="preserve">Հայտերը բացվելուց </w:t>
      </w:r>
      <w:r w:rsidR="007A3F75" w:rsidRPr="0036641C">
        <w:rPr>
          <w:rFonts w:ascii="GHEA Grapalat" w:hAnsi="GHEA Grapalat" w:cs="Sylfaen"/>
          <w:szCs w:val="24"/>
          <w:lang w:val="hy-AM"/>
        </w:rPr>
        <w:t xml:space="preserve">և գնահատվելուց  </w:t>
      </w:r>
      <w:r w:rsidR="00EA58C8" w:rsidRPr="0036641C">
        <w:rPr>
          <w:rFonts w:ascii="GHEA Grapalat" w:hAnsi="GHEA Grapalat" w:cs="Sylfaen"/>
          <w:szCs w:val="24"/>
          <w:lang w:val="hy-AM"/>
        </w:rPr>
        <w:t>հետո կազմվում է արձանագրություն`</w:t>
      </w:r>
      <w:r w:rsidR="00EA58C8" w:rsidRPr="0036641C">
        <w:rPr>
          <w:rFonts w:ascii="GHEA Grapalat" w:hAnsi="GHEA Grapalat" w:cs="Sylfaen"/>
          <w:lang w:val="hy-AM"/>
        </w:rPr>
        <w:t xml:space="preserve"> գնումների մասին ՀՀ օրենսդրությամբ սահմանված կարգով:</w:t>
      </w:r>
      <w:r w:rsidR="00D571F0" w:rsidRPr="0036641C">
        <w:rPr>
          <w:rFonts w:ascii="GHEA Grapalat" w:hAnsi="GHEA Grapalat" w:cs="Sylfaen"/>
          <w:lang w:val="hy-AM"/>
        </w:rPr>
        <w:t xml:space="preserve"> </w:t>
      </w:r>
      <w:r w:rsidR="00F025FC" w:rsidRPr="0036641C">
        <w:rPr>
          <w:rFonts w:ascii="GHEA Grapalat" w:hAnsi="GHEA Grapalat" w:cs="Sylfaen"/>
          <w:lang w:val="hy-AM"/>
        </w:rPr>
        <w:t>Ընդ որում հանձնաժողովի նիստի արձանագր</w:t>
      </w:r>
      <w:r w:rsidR="007A3F75" w:rsidRPr="0036641C">
        <w:rPr>
          <w:rFonts w:ascii="GHEA Grapalat" w:hAnsi="GHEA Grapalat" w:cs="Sylfaen"/>
          <w:lang w:val="hy-AM"/>
        </w:rPr>
        <w:t>ու</w:t>
      </w:r>
      <w:r w:rsidR="00F025FC" w:rsidRPr="0036641C">
        <w:rPr>
          <w:rFonts w:ascii="GHEA Grapalat" w:hAnsi="GHEA Grapalat" w:cs="Sylfaen"/>
          <w:lang w:val="hy-AM"/>
        </w:rPr>
        <w:t>թյ</w:t>
      </w:r>
      <w:r w:rsidR="007A3F75" w:rsidRPr="0036641C">
        <w:rPr>
          <w:rFonts w:ascii="GHEA Grapalat" w:hAnsi="GHEA Grapalat" w:cs="Sylfaen"/>
          <w:lang w:val="hy-AM"/>
        </w:rPr>
        <w:t>ա</w:t>
      </w:r>
      <w:r w:rsidR="00F025FC" w:rsidRPr="0036641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6641C">
        <w:rPr>
          <w:rFonts w:ascii="GHEA Grapalat" w:hAnsi="GHEA Grapalat" w:cs="Sylfaen"/>
          <w:lang w:val="hy-AM"/>
        </w:rPr>
        <w:t xml:space="preserve"> </w:t>
      </w:r>
      <w:r w:rsidR="007A3F75" w:rsidRPr="0036641C">
        <w:rPr>
          <w:rFonts w:ascii="GHEA Grapalat" w:hAnsi="GHEA Grapalat" w:cs="Sylfaen"/>
          <w:szCs w:val="24"/>
          <w:lang w:val="hy-AM"/>
        </w:rPr>
        <w:t>Արձանագրությունն ստորագրում են հանձնաժողովի նիստին ներկա անդամները։</w:t>
      </w:r>
    </w:p>
    <w:p w14:paraId="525D7F85" w14:textId="38268262" w:rsidR="00E65F37" w:rsidRPr="0036641C" w:rsidRDefault="00A150A9" w:rsidP="00D571F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5E2F4D" w:rsidRPr="0036641C">
        <w:rPr>
          <w:rFonts w:ascii="GHEA Grapalat" w:hAnsi="GHEA Grapalat" w:cs="Sylfaen"/>
          <w:szCs w:val="24"/>
          <w:lang w:val="hy-AM"/>
        </w:rPr>
        <w:t>.</w:t>
      </w:r>
      <w:r w:rsidR="00EA58C8" w:rsidRPr="0036641C">
        <w:rPr>
          <w:rFonts w:ascii="GHEA Grapalat" w:hAnsi="GHEA Grapalat" w:cs="Sylfaen"/>
          <w:szCs w:val="24"/>
          <w:lang w:val="hy-AM"/>
        </w:rPr>
        <w:t>1</w:t>
      </w:r>
      <w:r w:rsidR="005E0E50" w:rsidRPr="0036641C">
        <w:rPr>
          <w:rFonts w:ascii="GHEA Grapalat" w:hAnsi="GHEA Grapalat" w:cs="Sylfaen"/>
          <w:szCs w:val="24"/>
          <w:lang w:val="hy-AM"/>
        </w:rPr>
        <w:t>3</w:t>
      </w:r>
      <w:r w:rsidR="00EA58C8" w:rsidRPr="0036641C">
        <w:rPr>
          <w:rFonts w:ascii="GHEA Grapalat" w:hAnsi="GHEA Grapalat" w:cs="Sylfaen"/>
          <w:szCs w:val="24"/>
          <w:lang w:val="hy-AM"/>
        </w:rPr>
        <w:t xml:space="preserve"> </w:t>
      </w:r>
      <w:r w:rsidR="005E3501" w:rsidRPr="0036641C">
        <w:rPr>
          <w:rFonts w:ascii="GHEA Grapalat" w:hAnsi="GHEA Grapalat" w:cs="Sylfaen"/>
          <w:szCs w:val="24"/>
          <w:lang w:val="hy-AM"/>
        </w:rPr>
        <w:t xml:space="preserve"> </w:t>
      </w:r>
      <w:r w:rsidR="009A171D" w:rsidRPr="0036641C">
        <w:rPr>
          <w:rFonts w:ascii="GHEA Grapalat" w:hAnsi="GHEA Grapalat" w:cs="Sylfaen"/>
          <w:szCs w:val="24"/>
          <w:lang w:val="hy-AM"/>
        </w:rPr>
        <w:t>Հ</w:t>
      </w:r>
      <w:r w:rsidR="005E3501" w:rsidRPr="0036641C">
        <w:rPr>
          <w:rFonts w:ascii="GHEA Grapalat" w:hAnsi="GHEA Grapalat" w:cs="Sylfaen"/>
          <w:szCs w:val="24"/>
          <w:lang w:val="hy-AM"/>
        </w:rPr>
        <w:t xml:space="preserve">անձնաժողովի քարտուղարը </w:t>
      </w:r>
      <w:r w:rsidR="00E65F37" w:rsidRPr="0036641C">
        <w:rPr>
          <w:rFonts w:ascii="GHEA Grapalat" w:hAnsi="GHEA Grapalat" w:cs="Sylfaen"/>
          <w:szCs w:val="24"/>
          <w:lang w:val="hy-AM"/>
        </w:rPr>
        <w:t xml:space="preserve">հայտերի </w:t>
      </w:r>
      <w:r w:rsidR="00D11611" w:rsidRPr="0036641C">
        <w:rPr>
          <w:rFonts w:ascii="GHEA Grapalat" w:hAnsi="GHEA Grapalat" w:cs="Sylfaen"/>
          <w:szCs w:val="24"/>
          <w:lang w:val="hy-AM"/>
        </w:rPr>
        <w:t>բացման</w:t>
      </w:r>
      <w:r w:rsidR="006D5E0B" w:rsidRPr="0036641C">
        <w:rPr>
          <w:rFonts w:ascii="GHEA Grapalat" w:hAnsi="GHEA Grapalat" w:cs="Sylfaen"/>
          <w:szCs w:val="24"/>
          <w:lang w:val="hy-AM"/>
        </w:rPr>
        <w:t xml:space="preserve"> և գնահատման</w:t>
      </w:r>
      <w:r w:rsidR="00D11611" w:rsidRPr="0036641C">
        <w:rPr>
          <w:rFonts w:ascii="GHEA Grapalat" w:hAnsi="GHEA Grapalat" w:cs="Sylfaen"/>
          <w:szCs w:val="24"/>
          <w:lang w:val="hy-AM"/>
        </w:rPr>
        <w:t xml:space="preserve"> նիստի ավարտից հետո ոչ ուշ քան</w:t>
      </w:r>
      <w:r w:rsidR="00D11611" w:rsidRPr="0036641C">
        <w:rPr>
          <w:rFonts w:ascii="GHEA Grapalat" w:hAnsi="GHEA Grapalat" w:cs="Arial"/>
          <w:spacing w:val="-8"/>
          <w:sz w:val="24"/>
          <w:szCs w:val="24"/>
          <w:lang w:val="hy-AM"/>
        </w:rPr>
        <w:t xml:space="preserve"> </w:t>
      </w:r>
      <w:r w:rsidR="00E65F37" w:rsidRPr="0036641C">
        <w:rPr>
          <w:rFonts w:ascii="GHEA Grapalat" w:hAnsi="GHEA Grapalat" w:cs="Sylfaen"/>
          <w:szCs w:val="24"/>
          <w:lang w:val="hy-AM"/>
        </w:rPr>
        <w:t xml:space="preserve"> հաջորդող աշխատանքային օրը` </w:t>
      </w:r>
    </w:p>
    <w:p w14:paraId="67F1EAA1" w14:textId="77777777" w:rsidR="00F6799D" w:rsidRPr="0036641C" w:rsidRDefault="00A24827" w:rsidP="00EF3662">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 xml:space="preserve">1) հայտերի բացման </w:t>
      </w:r>
      <w:r w:rsidR="00886E87" w:rsidRPr="0036641C">
        <w:rPr>
          <w:rFonts w:ascii="GHEA Grapalat" w:hAnsi="GHEA Grapalat" w:cs="Sylfaen"/>
          <w:lang w:val="hy-AM"/>
        </w:rPr>
        <w:t xml:space="preserve">և գնահատման </w:t>
      </w:r>
      <w:r w:rsidRPr="0036641C">
        <w:rPr>
          <w:rFonts w:ascii="GHEA Grapalat" w:hAnsi="GHEA Grapalat" w:cs="Sylfaen"/>
          <w:lang w:val="hy-AM"/>
        </w:rPr>
        <w:t>նիստի արձանագրության բնօրինակից արտատպված (սկանավորված) տարբերակը</w:t>
      </w:r>
      <w:r w:rsidR="009A30B4" w:rsidRPr="0036641C">
        <w:rPr>
          <w:rFonts w:ascii="GHEA Grapalat" w:hAnsi="GHEA Grapalat" w:cs="Sylfaen"/>
          <w:lang w:val="hy-AM"/>
        </w:rPr>
        <w:t xml:space="preserve"> և սույն </w:t>
      </w:r>
      <w:r w:rsidR="00E30D12" w:rsidRPr="0036641C">
        <w:rPr>
          <w:rFonts w:ascii="GHEA Grapalat" w:hAnsi="GHEA Grapalat" w:cs="Sylfaen"/>
          <w:lang w:val="hy-AM"/>
        </w:rPr>
        <w:t>հրավերի 1-ին մասի 3.5 կետում նշված</w:t>
      </w:r>
      <w:r w:rsidR="009A30B4" w:rsidRPr="0036641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6641C">
        <w:rPr>
          <w:rFonts w:ascii="GHEA Grapalat" w:hAnsi="GHEA Grapalat" w:cs="Sylfaen"/>
          <w:lang w:val="hy-AM"/>
        </w:rPr>
        <w:t xml:space="preserve"> հրապարակում է տեղեկագրում</w:t>
      </w:r>
      <w:r w:rsidR="00902BB9" w:rsidRPr="0036641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36641C" w:rsidRDefault="008B73CD"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2) իր և գնահատող հանձնաժողովի` հայտերի բացման</w:t>
      </w:r>
      <w:r w:rsidR="00BA08DC" w:rsidRPr="0036641C">
        <w:rPr>
          <w:rFonts w:ascii="GHEA Grapalat" w:hAnsi="GHEA Grapalat" w:cs="Sylfaen"/>
          <w:szCs w:val="24"/>
          <w:lang w:val="hy-AM"/>
        </w:rPr>
        <w:t xml:space="preserve"> և գնահատման</w:t>
      </w:r>
      <w:r w:rsidRPr="0036641C">
        <w:rPr>
          <w:rFonts w:ascii="GHEA Grapalat" w:hAnsi="GHEA Grapalat" w:cs="Sylfaen"/>
          <w:szCs w:val="24"/>
          <w:lang w:val="hy-AM"/>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6641C">
        <w:rPr>
          <w:rFonts w:ascii="GHEA Grapalat" w:hAnsi="GHEA Grapalat" w:cs="Sylfaen"/>
          <w:szCs w:val="24"/>
          <w:lang w:val="hy-AM"/>
        </w:rPr>
        <w:t>Հ</w:t>
      </w:r>
      <w:r w:rsidRPr="0036641C">
        <w:rPr>
          <w:rFonts w:ascii="GHEA Grapalat" w:hAnsi="GHEA Grapalat" w:cs="Sylfaen"/>
          <w:szCs w:val="24"/>
          <w:lang w:val="hy-AM"/>
        </w:rPr>
        <w:t xml:space="preserve">անձնաժողովի այն անդամները, որոնք հանձնաժողովի աշխատանքների մասնակցում են հայտերի բացման </w:t>
      </w:r>
      <w:r w:rsidR="007A3F75" w:rsidRPr="0036641C">
        <w:rPr>
          <w:rFonts w:ascii="GHEA Grapalat" w:hAnsi="GHEA Grapalat" w:cs="Sylfaen"/>
          <w:szCs w:val="24"/>
          <w:lang w:val="hy-AM"/>
        </w:rPr>
        <w:t xml:space="preserve">և գնահատման </w:t>
      </w:r>
      <w:r w:rsidRPr="0036641C">
        <w:rPr>
          <w:rFonts w:ascii="GHEA Grapalat" w:hAnsi="GHEA Grapalat" w:cs="Sylfaen"/>
          <w:szCs w:val="24"/>
          <w:lang w:val="hy-AM"/>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473F31D8" w:rsidR="004E3618" w:rsidRPr="0036641C" w:rsidRDefault="008769B4" w:rsidP="002A0AD3">
      <w:pPr>
        <w:shd w:val="clear" w:color="auto" w:fill="FFFFFF"/>
        <w:ind w:firstLine="375"/>
        <w:jc w:val="both"/>
        <w:rPr>
          <w:rFonts w:ascii="GHEA Grapalat" w:hAnsi="GHEA Grapalat" w:cs="Sylfaen"/>
          <w:sz w:val="20"/>
          <w:lang w:val="hy-AM"/>
        </w:rPr>
      </w:pPr>
      <w:r w:rsidRPr="0036641C">
        <w:rPr>
          <w:rFonts w:ascii="GHEA Grapalat" w:hAnsi="GHEA Grapalat"/>
          <w:lang w:val="hy-AM"/>
        </w:rPr>
        <w:tab/>
      </w:r>
      <w:r w:rsidR="00A150A9" w:rsidRPr="0036641C">
        <w:rPr>
          <w:rFonts w:ascii="GHEA Grapalat" w:hAnsi="GHEA Grapalat" w:cs="Sylfaen"/>
          <w:sz w:val="20"/>
          <w:lang w:val="hy-AM"/>
        </w:rPr>
        <w:t>8</w:t>
      </w:r>
      <w:r w:rsidR="0036230B" w:rsidRPr="0036641C">
        <w:rPr>
          <w:rFonts w:ascii="GHEA Grapalat" w:hAnsi="GHEA Grapalat" w:cs="Sylfaen"/>
          <w:sz w:val="20"/>
          <w:lang w:val="hy-AM"/>
        </w:rPr>
        <w:t>.</w:t>
      </w:r>
      <w:r w:rsidR="009D03A4" w:rsidRPr="0036641C">
        <w:rPr>
          <w:rFonts w:ascii="GHEA Grapalat" w:hAnsi="GHEA Grapalat" w:cs="Sylfaen"/>
          <w:sz w:val="20"/>
          <w:lang w:val="hy-AM"/>
        </w:rPr>
        <w:t>1</w:t>
      </w:r>
      <w:r w:rsidR="00FE348B" w:rsidRPr="0036641C">
        <w:rPr>
          <w:rFonts w:ascii="GHEA Grapalat" w:hAnsi="GHEA Grapalat" w:cs="Sylfaen"/>
          <w:sz w:val="20"/>
          <w:lang w:val="hy-AM"/>
        </w:rPr>
        <w:t>4</w:t>
      </w:r>
      <w:r w:rsidR="009D03A4" w:rsidRPr="0036641C">
        <w:rPr>
          <w:rFonts w:ascii="GHEA Grapalat" w:hAnsi="GHEA Grapalat" w:cs="Sylfaen"/>
          <w:sz w:val="20"/>
          <w:lang w:val="hy-AM"/>
        </w:rPr>
        <w:t xml:space="preserve"> </w:t>
      </w:r>
      <w:r w:rsidR="00491A74" w:rsidRPr="0036641C">
        <w:rPr>
          <w:rFonts w:ascii="GHEA Grapalat" w:hAnsi="GHEA Grapalat" w:cs="Sylfaen"/>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w:t>
      </w:r>
      <w:r w:rsidR="00E90654" w:rsidRPr="0036641C">
        <w:rPr>
          <w:rFonts w:ascii="GHEA Grapalat" w:hAnsi="GHEA Grapalat" w:cs="Sylfaen"/>
          <w:sz w:val="20"/>
          <w:lang w:val="hy-AM"/>
        </w:rPr>
        <w:t>: Պատվիրատուի ղեկավարի պատճառաբանված որոշումը լիազորված մարմինը հրապարակում է տեղեկագրում</w:t>
      </w:r>
      <w:bookmarkStart w:id="8" w:name="_Hlk193180467"/>
      <w:r w:rsidR="00DE52D9" w:rsidRPr="0036641C">
        <w:rPr>
          <w:rFonts w:ascii="GHEA Grapalat" w:hAnsi="GHEA Grapalat" w:cs="Sylfaen"/>
          <w:sz w:val="20"/>
          <w:lang w:val="hy-AM"/>
        </w:rPr>
        <w:t>՝ որոշումը  ստանալու օրվան հաջորդող հինգ աշխատանքային օրվա ընթացքում</w:t>
      </w:r>
      <w:bookmarkEnd w:id="8"/>
      <w:r w:rsidR="00E90654" w:rsidRPr="0036641C">
        <w:rPr>
          <w:rFonts w:ascii="GHEA Grapalat" w:hAnsi="GHEA Grapalat" w:cs="Sylfaen"/>
          <w:sz w:val="20"/>
          <w:lang w:val="hy-AM"/>
        </w:rPr>
        <w:t>:</w:t>
      </w:r>
    </w:p>
    <w:p w14:paraId="3DAC1C47" w14:textId="68F07C62" w:rsidR="002A0AD3" w:rsidRPr="0036641C" w:rsidRDefault="00491A74" w:rsidP="002A0AD3">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lastRenderedPageBreak/>
        <w:t xml:space="preserve">Ընդ որում </w:t>
      </w:r>
      <w:r w:rsidRPr="0036641C">
        <w:rPr>
          <w:rFonts w:ascii="Calibri" w:hAnsi="Calibri" w:cs="Calibri"/>
          <w:sz w:val="20"/>
          <w:lang w:val="hy-AM"/>
        </w:rPr>
        <w:t> </w:t>
      </w:r>
      <w:r w:rsidRPr="0036641C">
        <w:rPr>
          <w:rFonts w:ascii="GHEA Grapalat" w:hAnsi="GHEA Grapalat" w:cs="Sylfaen"/>
          <w:sz w:val="20"/>
          <w:lang w:val="hy-AM"/>
        </w:rPr>
        <w:t>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w:t>
      </w:r>
      <w:r w:rsidR="002A0AD3" w:rsidRPr="0036641C">
        <w:rPr>
          <w:rFonts w:ascii="GHEA Grapalat" w:hAnsi="GHEA Grapalat" w:cs="Sylfaen"/>
          <w:sz w:val="20"/>
          <w:lang w:val="hy-AM"/>
        </w:rPr>
        <w:t xml:space="preserve"> (ծանուցումը) </w:t>
      </w:r>
      <w:r w:rsidRPr="0036641C">
        <w:rPr>
          <w:rFonts w:ascii="GHEA Grapalat" w:hAnsi="GHEA Grapalat" w:cs="Sylfaen"/>
          <w:sz w:val="20"/>
          <w:lang w:val="hy-AM"/>
        </w:rPr>
        <w:t xml:space="preserve"> հրապարակելու օրվան հաջորդող տասն</w:t>
      </w:r>
      <w:r w:rsidR="002A0AD3" w:rsidRPr="0036641C">
        <w:rPr>
          <w:rFonts w:ascii="GHEA Grapalat" w:hAnsi="GHEA Grapalat" w:cs="Sylfaen"/>
          <w:sz w:val="20"/>
          <w:lang w:val="hy-AM"/>
        </w:rPr>
        <w:t>երորդ</w:t>
      </w:r>
      <w:r w:rsidRPr="0036641C">
        <w:rPr>
          <w:rFonts w:ascii="GHEA Grapalat" w:hAnsi="GHEA Grapalat" w:cs="Sylfaen"/>
          <w:sz w:val="20"/>
          <w:lang w:val="hy-AM"/>
        </w:rPr>
        <w:t xml:space="preserve"> օր</w:t>
      </w:r>
      <w:r w:rsidR="002A0AD3" w:rsidRPr="0036641C">
        <w:rPr>
          <w:rFonts w:ascii="GHEA Grapalat" w:hAnsi="GHEA Grapalat" w:cs="Sylfaen"/>
          <w:sz w:val="20"/>
          <w:lang w:val="hy-AM"/>
        </w:rPr>
        <w:t>ը</w:t>
      </w:r>
      <w:r w:rsidRPr="0036641C">
        <w:rPr>
          <w:rFonts w:ascii="GHEA Grapalat" w:hAnsi="GHEA Grapalat" w:cs="Sylfaen"/>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2A0AD3" w:rsidRPr="0036641C">
        <w:rPr>
          <w:rFonts w:ascii="GHEA Grapalat" w:hAnsi="GHEA Grapalat" w:cs="Sylfaen"/>
          <w:sz w:val="20"/>
          <w:lang w:val="hy-AM"/>
        </w:rPr>
        <w:t xml:space="preserve"> </w:t>
      </w:r>
    </w:p>
    <w:p w14:paraId="75FCB2E2" w14:textId="68A1B2F8" w:rsidR="002A0AD3" w:rsidRPr="0036641C" w:rsidRDefault="006E55B5" w:rsidP="002A0AD3">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Ե</w:t>
      </w:r>
      <w:r w:rsidR="002A0AD3" w:rsidRPr="0036641C">
        <w:rPr>
          <w:rFonts w:ascii="GHEA Grapalat" w:hAnsi="GHEA Grapalat" w:cs="Sylfaen"/>
          <w:sz w:val="20"/>
          <w:lang w:val="hy-AM"/>
        </w:rPr>
        <w:t>թե՝</w:t>
      </w:r>
    </w:p>
    <w:p w14:paraId="7A67890D" w14:textId="77777777" w:rsidR="002A0AD3" w:rsidRPr="0036641C" w:rsidRDefault="002A0AD3" w:rsidP="002A0AD3">
      <w:pPr>
        <w:pStyle w:val="ListParagraph"/>
        <w:numPr>
          <w:ilvl w:val="0"/>
          <w:numId w:val="18"/>
        </w:numPr>
        <w:shd w:val="clear" w:color="auto" w:fill="FFFFFF"/>
        <w:ind w:left="0" w:firstLine="630"/>
        <w:jc w:val="both"/>
        <w:rPr>
          <w:rFonts w:ascii="GHEA Grapalat" w:hAnsi="GHEA Grapalat" w:cs="Sylfaen"/>
          <w:sz w:val="20"/>
          <w:lang w:val="hy-AM"/>
        </w:rPr>
      </w:pPr>
      <w:r w:rsidRPr="0036641C">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36641C" w:rsidRDefault="002A0AD3" w:rsidP="002A0AD3">
      <w:pPr>
        <w:pStyle w:val="ListParagraph"/>
        <w:numPr>
          <w:ilvl w:val="0"/>
          <w:numId w:val="18"/>
        </w:numPr>
        <w:shd w:val="clear" w:color="auto" w:fill="FFFFFF"/>
        <w:ind w:left="0" w:firstLine="375"/>
        <w:jc w:val="both"/>
        <w:rPr>
          <w:rFonts w:ascii="GHEA Grapalat" w:hAnsi="GHEA Grapalat" w:cs="Sylfaen"/>
          <w:sz w:val="20"/>
          <w:lang w:val="hy-AM"/>
        </w:rPr>
      </w:pPr>
      <w:r w:rsidRPr="0036641C">
        <w:rPr>
          <w:rFonts w:ascii="GHEA Grapalat" w:hAnsi="GHEA Grapalat" w:cs="Sylfaen"/>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w:t>
      </w:r>
      <w:r w:rsidR="0067748F" w:rsidRPr="0036641C">
        <w:rPr>
          <w:rFonts w:ascii="GHEA Grapalat" w:hAnsi="GHEA Grapalat" w:cs="Sylfaen"/>
          <w:sz w:val="20"/>
          <w:lang w:val="hy-AM"/>
        </w:rPr>
        <w:t xml:space="preserve"> լիազորված մարմնի կողմից մասնակցին  ցուցակում ներառելու համար սահմանված քառասունօրյա</w:t>
      </w:r>
      <w:r w:rsidR="00431342" w:rsidRPr="0036641C">
        <w:rPr>
          <w:rFonts w:ascii="GHEA Grapalat" w:hAnsi="GHEA Grapalat" w:cs="Sylfaen"/>
          <w:sz w:val="20"/>
          <w:lang w:val="hy-AM"/>
        </w:rPr>
        <w:t xml:space="preserve"> ժամկետը լրանալը</w:t>
      </w:r>
      <w:r w:rsidR="000E5278" w:rsidRPr="0036641C">
        <w:rPr>
          <w:rFonts w:ascii="GHEA Grapalat" w:hAnsi="GHEA Grapalat" w:cs="Sylfaen"/>
          <w:sz w:val="20"/>
          <w:lang w:val="hy-AM"/>
        </w:rPr>
        <w:t xml:space="preserve">,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w:t>
      </w:r>
      <w:r w:rsidR="001D39E3" w:rsidRPr="0036641C">
        <w:rPr>
          <w:rFonts w:ascii="GHEA Grapalat" w:hAnsi="GHEA Grapalat" w:cs="Sylfaen"/>
          <w:sz w:val="20"/>
          <w:lang w:val="hy-AM"/>
        </w:rPr>
        <w:t xml:space="preserve">ոչ ուշ, քան </w:t>
      </w:r>
      <w:r w:rsidR="000E5278" w:rsidRPr="0036641C">
        <w:rPr>
          <w:rFonts w:ascii="GHEA Grapalat" w:hAnsi="GHEA Grapalat" w:cs="Sylfaen"/>
          <w:sz w:val="20"/>
          <w:lang w:val="hy-AM"/>
        </w:rPr>
        <w:t xml:space="preserve">տվյալ դատական գործով եզրափակիչ դատական ակտն ուժի մեջ </w:t>
      </w:r>
      <w:r w:rsidR="00431342" w:rsidRPr="0036641C">
        <w:rPr>
          <w:rFonts w:ascii="GHEA Grapalat" w:hAnsi="GHEA Grapalat" w:cs="Sylfaen"/>
          <w:sz w:val="20"/>
          <w:lang w:val="hy-AM"/>
        </w:rPr>
        <w:t>մտնելը</w:t>
      </w:r>
      <w:r w:rsidR="0067748F" w:rsidRPr="0036641C">
        <w:rPr>
          <w:rFonts w:ascii="GHEA Grapalat" w:hAnsi="GHEA Grapalat" w:cs="Sylfaen"/>
          <w:sz w:val="20"/>
          <w:lang w:val="hy-AM"/>
        </w:rPr>
        <w:t xml:space="preserve"> </w:t>
      </w:r>
      <w:r w:rsidRPr="0036641C">
        <w:rPr>
          <w:rFonts w:ascii="GHEA Grapalat" w:hAnsi="GHEA Grapalat" w:cs="Sylfaen"/>
          <w:sz w:val="20"/>
          <w:lang w:val="hy-AM"/>
        </w:rPr>
        <w:t>, ապա պատվիրատուն դրա մասին գրավոր տեղեկացնում է լիազորված մարմին, որի հիման վրա մասնակիցը չի ներառվում ցուցակում:</w:t>
      </w:r>
    </w:p>
    <w:p w14:paraId="219A8534"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Ընդ որում.</w:t>
      </w:r>
    </w:p>
    <w:p w14:paraId="3FF4E3BF"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2B85EF97"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021645F1" w:rsidR="00B54F63" w:rsidRPr="0036641C" w:rsidRDefault="00B97D91" w:rsidP="00323707">
      <w:pPr>
        <w:ind w:firstLine="375"/>
        <w:jc w:val="both"/>
        <w:rPr>
          <w:rFonts w:ascii="GHEA Grapalat" w:hAnsi="GHEA Grapalat"/>
          <w:sz w:val="20"/>
          <w:szCs w:val="20"/>
          <w:lang w:val="hy-AM"/>
        </w:rPr>
      </w:pPr>
      <w:r w:rsidRPr="0036641C">
        <w:rPr>
          <w:rFonts w:ascii="GHEA Grapalat" w:hAnsi="GHEA Grapalat"/>
          <w:sz w:val="20"/>
          <w:szCs w:val="20"/>
          <w:lang w:val="hy-AM"/>
        </w:rPr>
        <w:t xml:space="preserve">      </w:t>
      </w:r>
      <w:r w:rsidR="00E17B5D" w:rsidRPr="0036641C">
        <w:rPr>
          <w:rFonts w:ascii="GHEA Grapalat" w:hAnsi="GHEA Grapalat"/>
          <w:sz w:val="20"/>
          <w:szCs w:val="20"/>
          <w:lang w:val="hy-AM"/>
        </w:rPr>
        <w:t>8.1</w:t>
      </w:r>
      <w:r w:rsidR="00FE348B" w:rsidRPr="0036641C">
        <w:rPr>
          <w:rFonts w:ascii="GHEA Grapalat" w:hAnsi="GHEA Grapalat"/>
          <w:sz w:val="20"/>
          <w:szCs w:val="20"/>
          <w:lang w:val="hy-AM"/>
        </w:rPr>
        <w:t>5</w:t>
      </w:r>
      <w:r w:rsidR="00E17B5D" w:rsidRPr="0036641C">
        <w:rPr>
          <w:rFonts w:ascii="GHEA Grapalat" w:hAnsi="GHEA Grapalat"/>
          <w:sz w:val="20"/>
          <w:szCs w:val="20"/>
          <w:lang w:val="hy-AM"/>
        </w:rPr>
        <w:t xml:space="preserve"> </w:t>
      </w:r>
      <w:r w:rsidR="003A377C" w:rsidRPr="0036641C">
        <w:rPr>
          <w:rFonts w:ascii="GHEA Grapalat" w:hAnsi="GHEA Grapalat"/>
          <w:sz w:val="20"/>
          <w:szCs w:val="20"/>
          <w:lang w:val="hy-AM"/>
        </w:rPr>
        <w:t>Ե</w:t>
      </w:r>
      <w:r w:rsidR="003D4374" w:rsidRPr="0036641C">
        <w:rPr>
          <w:rFonts w:ascii="GHEA Grapalat" w:hAnsi="GHEA Grapalat"/>
          <w:sz w:val="20"/>
          <w:szCs w:val="20"/>
          <w:lang w:val="hy-AM"/>
        </w:rPr>
        <w:t>թե մասնակից</w:t>
      </w:r>
      <w:r w:rsidR="00955CC1" w:rsidRPr="0036641C">
        <w:rPr>
          <w:rFonts w:ascii="GHEA Grapalat" w:hAnsi="GHEA Grapalat"/>
          <w:sz w:val="20"/>
          <w:szCs w:val="20"/>
          <w:lang w:val="hy-AM"/>
        </w:rPr>
        <w:t>ն</w:t>
      </w:r>
      <w:r w:rsidR="003D4374" w:rsidRPr="0036641C">
        <w:rPr>
          <w:rFonts w:ascii="GHEA Grapalat" w:hAnsi="GHEA Grapalat"/>
          <w:sz w:val="20"/>
          <w:szCs w:val="20"/>
          <w:lang w:val="hy-AM"/>
        </w:rPr>
        <w:t xml:space="preserve"> </w:t>
      </w:r>
      <w:r w:rsidR="00955CC1" w:rsidRPr="0036641C">
        <w:rPr>
          <w:rFonts w:ascii="GHEA Grapalat" w:hAnsi="GHEA Grapalat"/>
          <w:sz w:val="20"/>
          <w:szCs w:val="20"/>
          <w:lang w:val="hy-AM"/>
        </w:rPr>
        <w:t>Օ</w:t>
      </w:r>
      <w:r w:rsidR="003D4374" w:rsidRPr="0036641C">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6641C">
        <w:rPr>
          <w:rFonts w:ascii="GHEA Grapalat" w:hAnsi="GHEA Grapalat" w:cs="Sylfaen"/>
          <w:sz w:val="20"/>
          <w:szCs w:val="20"/>
          <w:lang w:val="hy-AM"/>
        </w:rPr>
        <w:t>:</w:t>
      </w:r>
    </w:p>
    <w:p w14:paraId="5D0C7EC5" w14:textId="31BC689C" w:rsidR="007A5810" w:rsidRPr="0036641C" w:rsidRDefault="004306D6" w:rsidP="00955CC1">
      <w:pPr>
        <w:pStyle w:val="norm"/>
        <w:spacing w:line="240" w:lineRule="auto"/>
        <w:ind w:firstLine="706"/>
        <w:rPr>
          <w:rFonts w:ascii="GHEA Grapalat" w:hAnsi="GHEA Grapalat" w:cs="Sylfaen"/>
          <w:sz w:val="20"/>
          <w:szCs w:val="24"/>
          <w:lang w:val="hy-AM" w:eastAsia="en-US"/>
        </w:rPr>
      </w:pPr>
      <w:r w:rsidRPr="0036641C">
        <w:rPr>
          <w:rFonts w:ascii="GHEA Grapalat" w:hAnsi="GHEA Grapalat" w:cs="Sylfaen"/>
          <w:sz w:val="20"/>
          <w:szCs w:val="24"/>
          <w:lang w:val="hy-AM" w:eastAsia="en-US"/>
        </w:rPr>
        <w:t>8</w:t>
      </w:r>
      <w:r w:rsidR="00EF2159" w:rsidRPr="0036641C">
        <w:rPr>
          <w:rFonts w:ascii="GHEA Grapalat" w:hAnsi="GHEA Grapalat" w:cs="Sylfaen"/>
          <w:sz w:val="20"/>
          <w:szCs w:val="24"/>
          <w:lang w:val="hy-AM" w:eastAsia="en-US"/>
        </w:rPr>
        <w:t>.</w:t>
      </w:r>
      <w:r w:rsidRPr="0036641C">
        <w:rPr>
          <w:rFonts w:ascii="GHEA Grapalat" w:hAnsi="GHEA Grapalat" w:cs="Sylfaen"/>
          <w:sz w:val="20"/>
          <w:szCs w:val="24"/>
          <w:lang w:val="hy-AM" w:eastAsia="en-US"/>
        </w:rPr>
        <w:t>1</w:t>
      </w:r>
      <w:r w:rsidR="00FE348B" w:rsidRPr="0036641C">
        <w:rPr>
          <w:rFonts w:ascii="GHEA Grapalat" w:hAnsi="GHEA Grapalat" w:cs="Sylfaen"/>
          <w:sz w:val="20"/>
          <w:szCs w:val="24"/>
          <w:lang w:val="hy-AM" w:eastAsia="en-US"/>
        </w:rPr>
        <w:t>6</w:t>
      </w:r>
      <w:r w:rsidRPr="0036641C">
        <w:rPr>
          <w:rFonts w:ascii="GHEA Grapalat" w:hAnsi="GHEA Grapalat" w:cs="Sylfaen"/>
          <w:sz w:val="20"/>
          <w:szCs w:val="24"/>
          <w:lang w:val="hy-AM" w:eastAsia="en-US"/>
        </w:rPr>
        <w:t xml:space="preserve"> </w:t>
      </w:r>
      <w:r w:rsidR="007A5810" w:rsidRPr="0036641C">
        <w:rPr>
          <w:rFonts w:ascii="GHEA Grapalat" w:hAnsi="GHEA Grapalat" w:cs="Sylfaen"/>
          <w:sz w:val="20"/>
          <w:szCs w:val="24"/>
          <w:lang w:val="hy-AM" w:eastAsia="en-US"/>
        </w:rPr>
        <w:t xml:space="preserve">Սույն </w:t>
      </w:r>
      <w:r w:rsidRPr="0036641C">
        <w:rPr>
          <w:rFonts w:ascii="GHEA Grapalat" w:hAnsi="GHEA Grapalat" w:cs="Sylfaen"/>
          <w:sz w:val="20"/>
          <w:szCs w:val="24"/>
          <w:lang w:val="hy-AM" w:eastAsia="en-US"/>
        </w:rPr>
        <w:t xml:space="preserve">հրավերի 1-ին մասի </w:t>
      </w:r>
      <w:r w:rsidR="00441D04" w:rsidRPr="0036641C">
        <w:rPr>
          <w:rFonts w:ascii="GHEA Grapalat" w:hAnsi="GHEA Grapalat" w:cs="Sylfaen"/>
          <w:sz w:val="20"/>
          <w:szCs w:val="24"/>
          <w:lang w:val="hy-AM" w:eastAsia="en-US"/>
        </w:rPr>
        <w:t xml:space="preserve">8.9 </w:t>
      </w:r>
      <w:r w:rsidRPr="0036641C">
        <w:rPr>
          <w:rFonts w:ascii="GHEA Grapalat" w:hAnsi="GHEA Grapalat" w:cs="Sylfaen"/>
          <w:sz w:val="20"/>
          <w:szCs w:val="24"/>
          <w:lang w:val="hy-AM" w:eastAsia="en-US"/>
        </w:rPr>
        <w:t xml:space="preserve">կետում նշված </w:t>
      </w:r>
      <w:r w:rsidR="007A5810" w:rsidRPr="0036641C">
        <w:rPr>
          <w:rFonts w:ascii="GHEA Grapalat" w:hAnsi="GHEA Grapalat" w:cs="Sylfaen"/>
          <w:sz w:val="20"/>
          <w:szCs w:val="24"/>
          <w:lang w:val="hy-AM" w:eastAsia="en-US"/>
        </w:rPr>
        <w:t>փաստաթղթերը</w:t>
      </w:r>
      <w:r w:rsidR="00D371A7" w:rsidRPr="0036641C">
        <w:rPr>
          <w:rFonts w:ascii="GHEA Grapalat" w:hAnsi="GHEA Grapalat" w:cs="Sylfaen"/>
          <w:sz w:val="20"/>
          <w:szCs w:val="24"/>
          <w:lang w:val="hy-AM" w:eastAsia="en-US"/>
        </w:rPr>
        <w:t xml:space="preserve"> </w:t>
      </w:r>
      <w:r w:rsidR="00EF2159" w:rsidRPr="0036641C">
        <w:rPr>
          <w:rFonts w:ascii="GHEA Grapalat" w:hAnsi="GHEA Grapalat" w:cs="Sylfaen"/>
          <w:sz w:val="20"/>
          <w:szCs w:val="24"/>
          <w:lang w:val="hy-AM" w:eastAsia="en-US"/>
        </w:rPr>
        <w:t xml:space="preserve">մասնակիցը </w:t>
      </w:r>
      <w:r w:rsidR="00D371A7" w:rsidRPr="0036641C">
        <w:rPr>
          <w:rFonts w:ascii="GHEA Grapalat" w:hAnsi="GHEA Grapalat" w:cs="Sylfaen"/>
          <w:sz w:val="20"/>
          <w:szCs w:val="24"/>
          <w:lang w:val="hy-AM" w:eastAsia="en-US"/>
        </w:rPr>
        <w:t>սահմանված ժամկետում</w:t>
      </w:r>
      <w:r w:rsidR="007A5810" w:rsidRPr="0036641C">
        <w:rPr>
          <w:rFonts w:ascii="GHEA Grapalat" w:hAnsi="GHEA Grapalat" w:cs="Sylfaen"/>
          <w:sz w:val="20"/>
          <w:szCs w:val="24"/>
          <w:lang w:val="hy-AM" w:eastAsia="en-US"/>
        </w:rPr>
        <w:t xml:space="preserve"> հանձնա</w:t>
      </w:r>
      <w:r w:rsidR="007A5810" w:rsidRPr="0036641C">
        <w:rPr>
          <w:rFonts w:ascii="GHEA Grapalat" w:hAnsi="GHEA Grapalat" w:cs="Sylfaen"/>
          <w:sz w:val="20"/>
          <w:szCs w:val="24"/>
          <w:lang w:val="hy-AM" w:eastAsia="en-US"/>
        </w:rPr>
        <w:softHyphen/>
        <w:t>ժողովի քարտուղարին ներկայաց</w:t>
      </w:r>
      <w:r w:rsidR="00EF2159" w:rsidRPr="0036641C">
        <w:rPr>
          <w:rFonts w:ascii="GHEA Grapalat" w:hAnsi="GHEA Grapalat" w:cs="Sylfaen"/>
          <w:sz w:val="20"/>
          <w:szCs w:val="24"/>
          <w:lang w:val="hy-AM" w:eastAsia="en-US"/>
        </w:rPr>
        <w:t>ն</w:t>
      </w:r>
      <w:r w:rsidR="007A5810" w:rsidRPr="0036641C">
        <w:rPr>
          <w:rFonts w:ascii="GHEA Grapalat" w:hAnsi="GHEA Grapalat" w:cs="Sylfaen"/>
          <w:sz w:val="20"/>
          <w:szCs w:val="24"/>
          <w:lang w:val="hy-AM" w:eastAsia="en-US"/>
        </w:rPr>
        <w:t xml:space="preserve">ում </w:t>
      </w:r>
      <w:r w:rsidR="00EF2159" w:rsidRPr="0036641C">
        <w:rPr>
          <w:rFonts w:ascii="GHEA Grapalat" w:hAnsi="GHEA Grapalat" w:cs="Sylfaen"/>
          <w:sz w:val="20"/>
          <w:szCs w:val="24"/>
          <w:lang w:val="hy-AM" w:eastAsia="en-US"/>
        </w:rPr>
        <w:t>է</w:t>
      </w:r>
      <w:r w:rsidR="007A5810" w:rsidRPr="0036641C">
        <w:rPr>
          <w:rFonts w:ascii="GHEA Grapalat" w:hAnsi="GHEA Grapalat" w:cs="Sylfaen"/>
          <w:sz w:val="20"/>
          <w:szCs w:val="24"/>
          <w:lang w:val="hy-AM" w:eastAsia="en-US"/>
        </w:rPr>
        <w:t xml:space="preserve"> </w:t>
      </w:r>
      <w:r w:rsidR="00FE20B2" w:rsidRPr="0036641C">
        <w:rPr>
          <w:rFonts w:ascii="GHEA Grapalat" w:hAnsi="GHEA Grapalat" w:cs="Sylfaen"/>
          <w:sz w:val="20"/>
          <w:szCs w:val="24"/>
          <w:lang w:val="hy-AM" w:eastAsia="en-US"/>
        </w:rPr>
        <w:t xml:space="preserve">վերջինիս՝ </w:t>
      </w:r>
      <w:r w:rsidRPr="0036641C">
        <w:rPr>
          <w:rFonts w:ascii="GHEA Grapalat" w:hAnsi="GHEA Grapalat" w:cs="Sylfaen"/>
          <w:sz w:val="20"/>
          <w:szCs w:val="24"/>
          <w:lang w:val="hy-AM" w:eastAsia="en-US"/>
        </w:rPr>
        <w:t>սույն հրավերով նախատեսված էլեկտրոնային փոստին</w:t>
      </w:r>
      <w:r w:rsidR="00FE20B2" w:rsidRPr="0036641C">
        <w:rPr>
          <w:rFonts w:ascii="GHEA Grapalat" w:hAnsi="GHEA Grapalat" w:cs="Sylfaen"/>
          <w:sz w:val="20"/>
          <w:szCs w:val="24"/>
          <w:lang w:val="hy-AM" w:eastAsia="en-US"/>
        </w:rPr>
        <w:t xml:space="preserve"> ուղարկելու միջոցով</w:t>
      </w:r>
      <w:r w:rsidRPr="0036641C">
        <w:rPr>
          <w:rFonts w:ascii="GHEA Grapalat" w:hAnsi="GHEA Grapalat" w:cs="Sylfaen"/>
          <w:sz w:val="20"/>
          <w:szCs w:val="24"/>
          <w:lang w:val="hy-AM" w:eastAsia="en-US"/>
        </w:rPr>
        <w:t xml:space="preserve">: </w:t>
      </w:r>
      <w:r w:rsidR="007A5810" w:rsidRPr="0036641C">
        <w:rPr>
          <w:rFonts w:ascii="GHEA Grapalat" w:hAnsi="GHEA Grapalat" w:cs="Sylfaen"/>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36834B1" w14:textId="77777777" w:rsidR="002B121D"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B121D" w:rsidRPr="0036641C">
        <w:rPr>
          <w:rFonts w:ascii="GHEA Grapalat" w:hAnsi="GHEA Grapalat" w:cs="Sylfaen"/>
          <w:szCs w:val="24"/>
          <w:lang w:val="hy-AM"/>
        </w:rPr>
        <w:t>.</w:t>
      </w:r>
      <w:r w:rsidR="00161FE4" w:rsidRPr="0036641C">
        <w:rPr>
          <w:rFonts w:ascii="GHEA Grapalat" w:hAnsi="GHEA Grapalat" w:cs="Sylfaen"/>
          <w:szCs w:val="24"/>
          <w:lang w:val="hy-AM"/>
        </w:rPr>
        <w:t>1</w:t>
      </w:r>
      <w:r w:rsidR="00FE348B" w:rsidRPr="0036641C">
        <w:rPr>
          <w:rFonts w:ascii="GHEA Grapalat" w:hAnsi="GHEA Grapalat" w:cs="Sylfaen"/>
          <w:szCs w:val="24"/>
          <w:lang w:val="hy-AM"/>
        </w:rPr>
        <w:t>7</w:t>
      </w:r>
      <w:r w:rsidR="003F288F" w:rsidRPr="0036641C">
        <w:rPr>
          <w:rFonts w:ascii="GHEA Grapalat" w:hAnsi="GHEA Grapalat" w:cs="Sylfaen"/>
          <w:szCs w:val="24"/>
          <w:lang w:val="hy-AM"/>
        </w:rPr>
        <w:t xml:space="preserve"> </w:t>
      </w:r>
      <w:r w:rsidR="002B121D" w:rsidRPr="0036641C">
        <w:rPr>
          <w:rFonts w:ascii="GHEA Grapalat" w:hAnsi="GHEA Grapalat" w:cs="Sylfaen"/>
          <w:szCs w:val="24"/>
          <w:lang w:val="hy-AM"/>
        </w:rPr>
        <w:t xml:space="preserve">Մասնակիցները և նրանց ներկայացուցիչները կարող են ներկա </w:t>
      </w:r>
      <w:r w:rsidR="006D4E1D" w:rsidRPr="0036641C">
        <w:rPr>
          <w:rFonts w:ascii="GHEA Grapalat" w:hAnsi="GHEA Grapalat" w:cs="Sylfaen"/>
          <w:szCs w:val="24"/>
          <w:lang w:val="hy-AM"/>
        </w:rPr>
        <w:t xml:space="preserve">լինել  </w:t>
      </w:r>
      <w:r w:rsidR="002B121D" w:rsidRPr="0036641C">
        <w:rPr>
          <w:rFonts w:ascii="GHEA Grapalat" w:hAnsi="GHEA Grapalat" w:cs="Sylfaen"/>
          <w:szCs w:val="24"/>
          <w:lang w:val="hy-AM"/>
        </w:rPr>
        <w:t xml:space="preserve">հանձնաժողովի նիստերին։ </w:t>
      </w:r>
      <w:r w:rsidR="006D4E1D" w:rsidRPr="0036641C">
        <w:rPr>
          <w:rFonts w:ascii="GHEA Grapalat" w:hAnsi="GHEA Grapalat" w:cs="Sylfaen"/>
          <w:szCs w:val="24"/>
          <w:lang w:val="hy-AM"/>
        </w:rPr>
        <w:t xml:space="preserve">Մասնակիցները կամ նրանց ներկայացուցիչները </w:t>
      </w:r>
      <w:r w:rsidR="002B121D" w:rsidRPr="0036641C">
        <w:rPr>
          <w:rFonts w:ascii="GHEA Grapalat" w:hAnsi="GHEA Grapalat" w:cs="Sylfaen"/>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0FBA3E13" w14:textId="77777777" w:rsidR="009B0DA1" w:rsidRPr="0036641C" w:rsidRDefault="00A150A9" w:rsidP="00EF3662">
      <w:pPr>
        <w:ind w:firstLine="567"/>
        <w:jc w:val="both"/>
        <w:rPr>
          <w:rFonts w:ascii="GHEA Grapalat" w:hAnsi="GHEA Grapalat" w:cs="Sylfaen"/>
          <w:sz w:val="20"/>
          <w:lang w:val="hy-AM"/>
        </w:rPr>
      </w:pPr>
      <w:r w:rsidRPr="0036641C">
        <w:rPr>
          <w:rFonts w:ascii="GHEA Grapalat" w:hAnsi="GHEA Grapalat" w:cs="Sylfaen"/>
          <w:sz w:val="20"/>
          <w:lang w:val="hy-AM"/>
        </w:rPr>
        <w:t>8</w:t>
      </w:r>
      <w:r w:rsidR="009B0DA1" w:rsidRPr="0036641C">
        <w:rPr>
          <w:rFonts w:ascii="GHEA Grapalat" w:hAnsi="GHEA Grapalat" w:cs="Sylfaen"/>
          <w:sz w:val="20"/>
          <w:lang w:val="hy-AM"/>
        </w:rPr>
        <w:t>.</w:t>
      </w:r>
      <w:r w:rsidR="00161FE4" w:rsidRPr="0036641C">
        <w:rPr>
          <w:rFonts w:ascii="GHEA Grapalat" w:hAnsi="GHEA Grapalat" w:cs="Sylfaen"/>
          <w:sz w:val="20"/>
          <w:lang w:val="hy-AM"/>
        </w:rPr>
        <w:t>1</w:t>
      </w:r>
      <w:r w:rsidR="00FE348B" w:rsidRPr="0036641C">
        <w:rPr>
          <w:rFonts w:ascii="GHEA Grapalat" w:hAnsi="GHEA Grapalat" w:cs="Sylfaen"/>
          <w:sz w:val="20"/>
          <w:lang w:val="hy-AM"/>
        </w:rPr>
        <w:t>8</w:t>
      </w:r>
      <w:r w:rsidR="003F288F" w:rsidRPr="0036641C">
        <w:rPr>
          <w:rFonts w:ascii="GHEA Grapalat" w:hAnsi="GHEA Grapalat" w:cs="Sylfaen"/>
          <w:sz w:val="20"/>
          <w:lang w:val="hy-AM"/>
        </w:rPr>
        <w:t xml:space="preserve"> </w:t>
      </w:r>
      <w:r w:rsidR="00143E8C" w:rsidRPr="0036641C">
        <w:rPr>
          <w:rFonts w:ascii="GHEA Grapalat" w:hAnsi="GHEA Grapalat" w:cs="Sylfaen"/>
          <w:sz w:val="20"/>
          <w:lang w:val="hy-AM"/>
        </w:rPr>
        <w:t>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w:t>
      </w:r>
      <w:r w:rsidR="00C806B2" w:rsidRPr="0036641C">
        <w:rPr>
          <w:rFonts w:ascii="GHEA Grapalat" w:hAnsi="GHEA Grapalat" w:cs="Sylfaen"/>
          <w:sz w:val="20"/>
          <w:lang w:val="hy-AM"/>
        </w:rPr>
        <w:t>ո</w:t>
      </w:r>
      <w:r w:rsidR="00143E8C" w:rsidRPr="0036641C">
        <w:rPr>
          <w:rFonts w:ascii="GHEA Grapalat" w:hAnsi="GHEA Grapalat" w:cs="Sylfaen"/>
          <w:sz w:val="20"/>
          <w:lang w:val="hy-AM"/>
        </w:rPr>
        <w:t xml:space="preserve">ւղարի էլեկտրոնային փոստին </w:t>
      </w:r>
      <w:r w:rsidR="009B0DA1" w:rsidRPr="0036641C">
        <w:rPr>
          <w:rFonts w:ascii="GHEA Grapalat" w:hAnsi="GHEA Grapalat"/>
          <w:sz w:val="20"/>
          <w:szCs w:val="20"/>
          <w:lang w:val="hy-AM" w:eastAsia="x-none"/>
        </w:rPr>
        <w:t>ուղարկվելու միջոցով:</w:t>
      </w:r>
      <w:r w:rsidR="009B0DA1" w:rsidRPr="0036641C">
        <w:rPr>
          <w:rFonts w:ascii="GHEA Grapalat" w:hAnsi="GHEA Grapalat" w:cs="Sylfaen"/>
          <w:sz w:val="20"/>
          <w:lang w:val="hy-AM"/>
        </w:rPr>
        <w:t xml:space="preserve"> </w:t>
      </w:r>
    </w:p>
    <w:p w14:paraId="76EC1539" w14:textId="77777777" w:rsidR="00265D18" w:rsidRPr="0036641C" w:rsidRDefault="00265D18" w:rsidP="00EF3662">
      <w:pPr>
        <w:ind w:firstLine="567"/>
        <w:jc w:val="both"/>
        <w:rPr>
          <w:rFonts w:ascii="GHEA Grapalat" w:hAnsi="GHEA Grapalat"/>
          <w:sz w:val="20"/>
          <w:szCs w:val="20"/>
          <w:lang w:val="hy-AM" w:eastAsia="x-none"/>
        </w:rPr>
      </w:pPr>
      <w:r w:rsidRPr="0036641C">
        <w:rPr>
          <w:rFonts w:ascii="GHEA Grapalat" w:hAnsi="GHEA Grapalat"/>
          <w:sz w:val="20"/>
          <w:szCs w:val="20"/>
          <w:lang w:val="hy-AM" w:eastAsia="x-none"/>
        </w:rPr>
        <w:t xml:space="preserve">Տեղեկությունների (փաստաթղթերի) էլեկտրոնային եղանակով փոխանակման դեպքում </w:t>
      </w:r>
      <w:r w:rsidR="00143E8C" w:rsidRPr="0036641C">
        <w:rPr>
          <w:rFonts w:ascii="GHEA Grapalat" w:hAnsi="GHEA Grapalat"/>
          <w:sz w:val="20"/>
          <w:szCs w:val="20"/>
          <w:lang w:val="hy-AM" w:eastAsia="x-none"/>
        </w:rPr>
        <w:t xml:space="preserve">մասնակիցը </w:t>
      </w:r>
      <w:r w:rsidRPr="0036641C">
        <w:rPr>
          <w:rFonts w:ascii="GHEA Grapalat" w:hAnsi="GHEA Grapalat"/>
          <w:sz w:val="20"/>
          <w:szCs w:val="20"/>
          <w:lang w:val="hy-AM" w:eastAsia="x-none"/>
        </w:rPr>
        <w:t xml:space="preserve">տեղեկությունները (փաստաթղթերը) հաստատում է էլեկտրոնային թվային ստորագրությամբ,  </w:t>
      </w:r>
      <w:r w:rsidR="00F74984" w:rsidRPr="0036641C">
        <w:rPr>
          <w:rFonts w:ascii="GHEA Grapalat" w:hAnsi="GHEA Grapalat"/>
          <w:sz w:val="20"/>
          <w:szCs w:val="20"/>
          <w:lang w:val="hy-AM" w:eastAsia="x-none"/>
        </w:rPr>
        <w:t xml:space="preserve">որի </w:t>
      </w:r>
      <w:r w:rsidRPr="0036641C">
        <w:rPr>
          <w:rFonts w:ascii="GHEA Grapalat" w:hAnsi="GHEA Grapalat"/>
          <w:sz w:val="20"/>
          <w:szCs w:val="20"/>
          <w:lang w:val="hy-AM" w:eastAsia="x-none"/>
        </w:rPr>
        <w:t>հավաստագիրը</w:t>
      </w:r>
      <w:r w:rsidR="00F74984" w:rsidRPr="0036641C">
        <w:rPr>
          <w:rFonts w:ascii="GHEA Grapalat" w:hAnsi="GHEA Grapalat"/>
          <w:sz w:val="20"/>
          <w:szCs w:val="20"/>
          <w:lang w:val="hy-AM" w:eastAsia="x-none"/>
        </w:rPr>
        <w:t>ը պետք է</w:t>
      </w:r>
      <w:r w:rsidRPr="0036641C">
        <w:rPr>
          <w:rFonts w:ascii="GHEA Grapalat" w:hAnsi="GHEA Grapalat"/>
          <w:sz w:val="20"/>
          <w:szCs w:val="20"/>
          <w:lang w:val="hy-AM" w:eastAsia="x-none"/>
        </w:rPr>
        <w:t xml:space="preserve"> զետեղված</w:t>
      </w:r>
      <w:r w:rsidR="00F74984" w:rsidRPr="0036641C">
        <w:rPr>
          <w:rFonts w:ascii="GHEA Grapalat" w:hAnsi="GHEA Grapalat"/>
          <w:sz w:val="20"/>
          <w:szCs w:val="20"/>
          <w:lang w:val="hy-AM" w:eastAsia="x-none"/>
        </w:rPr>
        <w:t xml:space="preserve"> լինի</w:t>
      </w:r>
      <w:r w:rsidRPr="0036641C">
        <w:rPr>
          <w:rFonts w:ascii="GHEA Grapalat" w:hAnsi="GHEA Grapalat"/>
          <w:sz w:val="20"/>
          <w:szCs w:val="20"/>
          <w:lang w:val="hy-AM"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36641C" w:rsidRDefault="00E02F60"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lastRenderedPageBreak/>
        <w:t>Հայաստանի Հանրապետության ռեզիդենտ հանդիսացող մասնա</w:t>
      </w:r>
      <w:r w:rsidRPr="0036641C">
        <w:rPr>
          <w:rFonts w:ascii="GHEA Grapalat" w:hAnsi="GHEA Grapalat" w:cs="Sylfaen"/>
          <w:szCs w:val="24"/>
          <w:lang w:val="hy-AM"/>
        </w:rPr>
        <w:softHyphen/>
        <w:t>կիցներ</w:t>
      </w:r>
      <w:r w:rsidR="00265D18" w:rsidRPr="0036641C">
        <w:rPr>
          <w:rFonts w:ascii="GHEA Grapalat" w:hAnsi="GHEA Grapalat" w:cs="Sylfaen"/>
          <w:szCs w:val="24"/>
          <w:lang w:val="hy-AM"/>
        </w:rPr>
        <w:t xml:space="preserve">ը հայտում ներառվող` իրենց կողմից հաստատվող </w:t>
      </w:r>
      <w:r w:rsidRPr="0036641C">
        <w:rPr>
          <w:rFonts w:ascii="GHEA Grapalat" w:hAnsi="GHEA Grapalat" w:cs="Sylfaen"/>
          <w:szCs w:val="24"/>
          <w:lang w:val="hy-AM"/>
        </w:rPr>
        <w:t xml:space="preserve"> փաստա</w:t>
      </w:r>
      <w:r w:rsidRPr="0036641C">
        <w:rPr>
          <w:rFonts w:ascii="GHEA Grapalat" w:hAnsi="GHEA Grapalat" w:cs="Sylfaen"/>
          <w:szCs w:val="24"/>
          <w:lang w:val="hy-AM"/>
        </w:rPr>
        <w:softHyphen/>
        <w:t>թղթերը հաստատում են էլեկտրոնային թվային ստորագրությամբ, իսկ Հայաստանի Հանրա</w:t>
      </w:r>
      <w:r w:rsidRPr="0036641C">
        <w:rPr>
          <w:rFonts w:ascii="GHEA Grapalat" w:hAnsi="GHEA Grapalat" w:cs="Sylfaen"/>
          <w:szCs w:val="24"/>
          <w:lang w:val="hy-AM"/>
        </w:rPr>
        <w:softHyphen/>
        <w:t>պետության ռեզիդենտ չհանդիսացող մասնակիցներ</w:t>
      </w:r>
      <w:r w:rsidR="00265D18" w:rsidRPr="0036641C">
        <w:rPr>
          <w:rFonts w:ascii="GHEA Grapalat" w:hAnsi="GHEA Grapalat" w:cs="Sylfaen"/>
          <w:szCs w:val="24"/>
          <w:lang w:val="hy-AM"/>
        </w:rPr>
        <w:t xml:space="preserve">ը` այդ </w:t>
      </w:r>
      <w:r w:rsidRPr="0036641C">
        <w:rPr>
          <w:rFonts w:ascii="GHEA Grapalat" w:hAnsi="GHEA Grapalat" w:cs="Sylfaen"/>
          <w:szCs w:val="24"/>
          <w:lang w:val="hy-AM"/>
        </w:rPr>
        <w:t>փաստաթղթերը ներկայացնում են հաստատված բնօրինակ փաստաթղթից արտատպված (սկանավորված) տարբերակով:</w:t>
      </w:r>
    </w:p>
    <w:p w14:paraId="78934FE0" w14:textId="77777777" w:rsidR="003E7941" w:rsidRPr="0036641C" w:rsidRDefault="003E7941" w:rsidP="003E7941">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Հայտում ներառվող՝ էլեկտրոնային թվային ստորագրությամբ հաստատվող փաստաթղթերը չեն կնքվում: </w:t>
      </w:r>
    </w:p>
    <w:p w14:paraId="42F44F10" w14:textId="77777777" w:rsidR="00583092" w:rsidRPr="0036641C" w:rsidRDefault="00A150A9" w:rsidP="00EF3662">
      <w:pPr>
        <w:ind w:firstLine="567"/>
        <w:jc w:val="both"/>
        <w:rPr>
          <w:rFonts w:ascii="GHEA Grapalat" w:hAnsi="GHEA Grapalat"/>
          <w:sz w:val="20"/>
          <w:szCs w:val="20"/>
          <w:lang w:val="hy-AM" w:eastAsia="x-none"/>
        </w:rPr>
      </w:pPr>
      <w:r w:rsidRPr="0036641C">
        <w:rPr>
          <w:rFonts w:ascii="GHEA Grapalat" w:hAnsi="GHEA Grapalat"/>
          <w:sz w:val="20"/>
          <w:szCs w:val="20"/>
          <w:lang w:val="hy-AM" w:eastAsia="x-none"/>
        </w:rPr>
        <w:t>8</w:t>
      </w:r>
      <w:r w:rsidR="009E35C5" w:rsidRPr="0036641C">
        <w:rPr>
          <w:rFonts w:ascii="GHEA Grapalat" w:hAnsi="GHEA Grapalat"/>
          <w:sz w:val="20"/>
          <w:szCs w:val="20"/>
          <w:lang w:val="hy-AM" w:eastAsia="x-none"/>
        </w:rPr>
        <w:t>.</w:t>
      </w:r>
      <w:r w:rsidR="004134BB" w:rsidRPr="0036641C">
        <w:rPr>
          <w:rFonts w:ascii="GHEA Grapalat" w:hAnsi="GHEA Grapalat"/>
          <w:sz w:val="20"/>
          <w:szCs w:val="20"/>
          <w:lang w:val="hy-AM" w:eastAsia="x-none"/>
        </w:rPr>
        <w:t>2</w:t>
      </w:r>
      <w:r w:rsidR="00FE348B" w:rsidRPr="0036641C">
        <w:rPr>
          <w:rFonts w:ascii="GHEA Grapalat" w:hAnsi="GHEA Grapalat"/>
          <w:sz w:val="20"/>
          <w:szCs w:val="20"/>
          <w:lang w:val="hy-AM" w:eastAsia="x-none"/>
        </w:rPr>
        <w:t>0</w:t>
      </w:r>
      <w:r w:rsidR="003F288F" w:rsidRPr="0036641C">
        <w:rPr>
          <w:rFonts w:ascii="GHEA Grapalat" w:hAnsi="GHEA Grapalat"/>
          <w:sz w:val="20"/>
          <w:szCs w:val="20"/>
          <w:lang w:val="hy-AM" w:eastAsia="x-none"/>
        </w:rPr>
        <w:t xml:space="preserve"> </w:t>
      </w:r>
      <w:r w:rsidR="00583092" w:rsidRPr="0036641C">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6641C">
        <w:rPr>
          <w:rFonts w:ascii="GHEA Grapalat" w:hAnsi="GHEA Grapalat"/>
          <w:sz w:val="20"/>
          <w:szCs w:val="20"/>
          <w:lang w:val="hy-AM" w:eastAsia="x-none"/>
        </w:rPr>
        <w:t xml:space="preserve">ի որոշմամբ </w:t>
      </w:r>
      <w:r w:rsidR="00583092" w:rsidRPr="0036641C">
        <w:rPr>
          <w:rFonts w:ascii="GHEA Grapalat" w:hAnsi="GHEA Grapalat"/>
          <w:sz w:val="20"/>
          <w:szCs w:val="20"/>
          <w:lang w:val="hy-AM" w:eastAsia="x-none"/>
        </w:rPr>
        <w:t>ընտրված մասնակ</w:t>
      </w:r>
      <w:r w:rsidR="002E0966" w:rsidRPr="0036641C">
        <w:rPr>
          <w:rFonts w:ascii="GHEA Grapalat" w:hAnsi="GHEA Grapalat"/>
          <w:sz w:val="20"/>
          <w:szCs w:val="20"/>
          <w:lang w:val="hy-AM" w:eastAsia="x-none"/>
        </w:rPr>
        <w:t xml:space="preserve">ից է ճանաչվում հաջորդող տեղ զբաղեցրած մասնակիցը՝ </w:t>
      </w:r>
      <w:r w:rsidR="00583092" w:rsidRPr="0036641C">
        <w:rPr>
          <w:rFonts w:ascii="GHEA Grapalat" w:hAnsi="GHEA Grapalat"/>
          <w:sz w:val="20"/>
          <w:szCs w:val="20"/>
          <w:lang w:val="hy-AM" w:eastAsia="x-none"/>
        </w:rPr>
        <w:t>սույն հրավեր</w:t>
      </w:r>
      <w:r w:rsidR="00537173" w:rsidRPr="0036641C">
        <w:rPr>
          <w:rFonts w:ascii="GHEA Grapalat" w:hAnsi="GHEA Grapalat"/>
          <w:sz w:val="20"/>
          <w:szCs w:val="20"/>
          <w:lang w:val="hy-AM" w:eastAsia="x-none"/>
        </w:rPr>
        <w:t>ի 1-ին մասի 8.13-ից 8.</w:t>
      </w:r>
      <w:r w:rsidR="00FE348B" w:rsidRPr="0036641C">
        <w:rPr>
          <w:rFonts w:ascii="GHEA Grapalat" w:hAnsi="GHEA Grapalat"/>
          <w:sz w:val="20"/>
          <w:szCs w:val="20"/>
          <w:lang w:val="hy-AM" w:eastAsia="x-none"/>
        </w:rPr>
        <w:t>19</w:t>
      </w:r>
      <w:r w:rsidR="00537173" w:rsidRPr="0036641C">
        <w:rPr>
          <w:rFonts w:ascii="GHEA Grapalat" w:hAnsi="GHEA Grapalat"/>
          <w:sz w:val="20"/>
          <w:szCs w:val="20"/>
          <w:lang w:val="hy-AM" w:eastAsia="x-none"/>
        </w:rPr>
        <w:t>-րդ կետերով սահմանված ընթացակարգ</w:t>
      </w:r>
      <w:r w:rsidR="002E0966" w:rsidRPr="0036641C">
        <w:rPr>
          <w:rFonts w:ascii="GHEA Grapalat" w:hAnsi="GHEA Grapalat"/>
          <w:sz w:val="20"/>
          <w:szCs w:val="20"/>
          <w:lang w:val="hy-AM" w:eastAsia="x-none"/>
        </w:rPr>
        <w:t>ի կիրառմամբ</w:t>
      </w:r>
      <w:r w:rsidR="00583092" w:rsidRPr="0036641C">
        <w:rPr>
          <w:rFonts w:ascii="GHEA Grapalat" w:hAnsi="GHEA Grapalat"/>
          <w:sz w:val="20"/>
          <w:szCs w:val="20"/>
          <w:lang w:val="hy-AM" w:eastAsia="x-none"/>
        </w:rPr>
        <w:t>:</w:t>
      </w:r>
    </w:p>
    <w:p w14:paraId="3189E2FE" w14:textId="77777777" w:rsidR="00583092"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2E0966" w:rsidRPr="0036641C">
        <w:rPr>
          <w:rFonts w:ascii="GHEA Grapalat" w:hAnsi="GHEA Grapalat" w:cs="Sylfaen"/>
          <w:szCs w:val="24"/>
          <w:lang w:val="hy-AM"/>
        </w:rPr>
        <w:t>2</w:t>
      </w:r>
      <w:r w:rsidR="00FE348B" w:rsidRPr="0036641C">
        <w:rPr>
          <w:rFonts w:ascii="GHEA Grapalat" w:hAnsi="GHEA Grapalat" w:cs="Sylfaen"/>
          <w:szCs w:val="24"/>
          <w:lang w:val="hy-AM"/>
        </w:rPr>
        <w:t>1</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Մասնակից</w:t>
      </w:r>
      <w:r w:rsidR="00196487" w:rsidRPr="0036641C">
        <w:rPr>
          <w:rFonts w:ascii="GHEA Grapalat" w:hAnsi="GHEA Grapalat" w:cs="Sylfaen"/>
          <w:szCs w:val="24"/>
          <w:lang w:val="hy-AM"/>
        </w:rPr>
        <w:t>ն</w:t>
      </w:r>
      <w:r w:rsidR="00583092" w:rsidRPr="0036641C">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36641C" w:rsidRDefault="0066216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w:t>
      </w:r>
      <w:r w:rsidR="00583092" w:rsidRPr="0036641C">
        <w:rPr>
          <w:rFonts w:ascii="GHEA Grapalat" w:hAnsi="GHEA Grapalat" w:cs="Sylfaen"/>
          <w:szCs w:val="24"/>
          <w:lang w:val="hy-AM"/>
        </w:rPr>
        <w:t xml:space="preserve">անձնաժողովը կարող է ստուգել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36641C">
        <w:rPr>
          <w:rFonts w:ascii="GHEA Grapalat" w:hAnsi="GHEA Grapalat" w:cs="Sylfaen"/>
          <w:szCs w:val="24"/>
          <w:lang w:val="hy-AM"/>
        </w:rPr>
        <w:softHyphen/>
        <w:t xml:space="preserve">տասխանող, ապա տվյալ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ասնակցի հայտը մերժվում է</w:t>
      </w:r>
      <w:r w:rsidR="00196487" w:rsidRPr="0036641C">
        <w:rPr>
          <w:rFonts w:ascii="GHEA Grapalat" w:hAnsi="GHEA Grapalat" w:cs="Sylfaen"/>
          <w:szCs w:val="24"/>
          <w:lang w:val="hy-AM"/>
        </w:rPr>
        <w:t>:</w:t>
      </w:r>
    </w:p>
    <w:p w14:paraId="5965E9D8" w14:textId="77777777" w:rsidR="00583092"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F96621" w:rsidRPr="0036641C">
        <w:rPr>
          <w:rFonts w:ascii="GHEA Grapalat" w:hAnsi="GHEA Grapalat" w:cs="Sylfaen"/>
          <w:szCs w:val="24"/>
          <w:lang w:val="hy-AM"/>
        </w:rPr>
        <w:t>2</w:t>
      </w:r>
      <w:r w:rsidR="00FE348B" w:rsidRPr="0036641C">
        <w:rPr>
          <w:rFonts w:ascii="GHEA Grapalat" w:hAnsi="GHEA Grapalat" w:cs="Sylfaen"/>
          <w:szCs w:val="24"/>
          <w:lang w:val="hy-AM"/>
        </w:rPr>
        <w:t>2</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Սույն հրավերի</w:t>
      </w:r>
      <w:r w:rsidR="005D3674" w:rsidRPr="0036641C">
        <w:rPr>
          <w:rFonts w:ascii="GHEA Grapalat" w:hAnsi="GHEA Grapalat" w:cs="Sylfaen"/>
          <w:szCs w:val="24"/>
          <w:lang w:val="hy-AM"/>
        </w:rPr>
        <w:t xml:space="preserve"> 1-ին մասի</w:t>
      </w:r>
      <w:r w:rsidR="00583092" w:rsidRPr="0036641C">
        <w:rPr>
          <w:rFonts w:ascii="GHEA Grapalat" w:hAnsi="GHEA Grapalat" w:cs="Sylfaen"/>
          <w:szCs w:val="24"/>
          <w:lang w:val="hy-AM"/>
        </w:rPr>
        <w:t xml:space="preserve"> </w:t>
      </w:r>
      <w:r w:rsidR="004B383E" w:rsidRPr="0036641C">
        <w:rPr>
          <w:rFonts w:ascii="GHEA Grapalat" w:hAnsi="GHEA Grapalat" w:cs="Sylfaen"/>
          <w:szCs w:val="24"/>
          <w:lang w:val="hy-AM"/>
        </w:rPr>
        <w:t>8</w:t>
      </w:r>
      <w:r w:rsidR="009C3B73" w:rsidRPr="0036641C">
        <w:rPr>
          <w:rFonts w:ascii="GHEA Grapalat" w:hAnsi="GHEA Grapalat" w:cs="Sylfaen"/>
          <w:szCs w:val="24"/>
          <w:lang w:val="hy-AM"/>
        </w:rPr>
        <w:t>.</w:t>
      </w:r>
      <w:r w:rsidR="00D61B60" w:rsidRPr="0036641C">
        <w:rPr>
          <w:rFonts w:ascii="GHEA Grapalat" w:hAnsi="GHEA Grapalat" w:cs="Sylfaen"/>
          <w:szCs w:val="24"/>
          <w:lang w:val="hy-AM"/>
        </w:rPr>
        <w:t>2</w:t>
      </w:r>
      <w:r w:rsidR="00FE348B" w:rsidRPr="0036641C">
        <w:rPr>
          <w:rFonts w:ascii="GHEA Grapalat" w:hAnsi="GHEA Grapalat" w:cs="Sylfaen"/>
          <w:szCs w:val="24"/>
          <w:lang w:val="hy-AM"/>
        </w:rPr>
        <w:t>1</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 xml:space="preserve">կետի կիրառման նպատակով </w:t>
      </w:r>
      <w:r w:rsidR="00F96621" w:rsidRPr="0036641C">
        <w:rPr>
          <w:rFonts w:ascii="GHEA Grapalat" w:hAnsi="GHEA Grapalat" w:cs="Sylfaen"/>
          <w:szCs w:val="24"/>
          <w:lang w:val="hy-AM"/>
        </w:rPr>
        <w:t xml:space="preserve">կարող է </w:t>
      </w:r>
      <w:r w:rsidR="00583092" w:rsidRPr="0036641C">
        <w:rPr>
          <w:rFonts w:ascii="GHEA Grapalat" w:hAnsi="GHEA Grapalat" w:cs="Sylfaen"/>
          <w:szCs w:val="24"/>
          <w:lang w:val="hy-AM"/>
        </w:rPr>
        <w:t>հրավիրվ</w:t>
      </w:r>
      <w:r w:rsidR="00F96621" w:rsidRPr="0036641C">
        <w:rPr>
          <w:rFonts w:ascii="GHEA Grapalat" w:hAnsi="GHEA Grapalat" w:cs="Sylfaen"/>
          <w:szCs w:val="24"/>
          <w:lang w:val="hy-AM"/>
        </w:rPr>
        <w:t xml:space="preserve">ել </w:t>
      </w:r>
      <w:r w:rsidR="00583092" w:rsidRPr="0036641C">
        <w:rPr>
          <w:rFonts w:ascii="GHEA Grapalat" w:hAnsi="GHEA Grapalat" w:cs="Sylfaen"/>
          <w:szCs w:val="24"/>
          <w:lang w:val="hy-AM"/>
        </w:rPr>
        <w:t>հանձնաժողովի արտահերթ նիստ։</w:t>
      </w:r>
    </w:p>
    <w:p w14:paraId="35C8F67C" w14:textId="77777777" w:rsidR="00196487" w:rsidRPr="0036641C" w:rsidRDefault="00A150A9" w:rsidP="00EF3662">
      <w:pPr>
        <w:pStyle w:val="norm"/>
        <w:spacing w:line="240" w:lineRule="auto"/>
        <w:ind w:firstLine="567"/>
        <w:rPr>
          <w:rFonts w:ascii="GHEA Grapalat" w:hAnsi="GHEA Grapalat"/>
          <w:sz w:val="20"/>
          <w:lang w:val="hy-AM"/>
        </w:rPr>
      </w:pPr>
      <w:r w:rsidRPr="0036641C">
        <w:rPr>
          <w:rFonts w:ascii="GHEA Grapalat" w:hAnsi="GHEA Grapalat" w:cs="Sylfaen"/>
          <w:sz w:val="20"/>
          <w:lang w:val="hy-AM"/>
        </w:rPr>
        <w:t>8</w:t>
      </w:r>
      <w:r w:rsidR="00201DA0"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3</w:t>
      </w:r>
      <w:r w:rsidR="00F6799D" w:rsidRPr="0036641C">
        <w:rPr>
          <w:rFonts w:ascii="GHEA Grapalat" w:hAnsi="GHEA Grapalat" w:cs="Sylfaen"/>
          <w:sz w:val="20"/>
          <w:lang w:val="hy-AM"/>
        </w:rPr>
        <w:t xml:space="preserve"> </w:t>
      </w:r>
      <w:r w:rsidR="00196487" w:rsidRPr="0036641C">
        <w:rPr>
          <w:rFonts w:ascii="GHEA Grapalat" w:hAnsi="GHEA Grapalat" w:cs="Tahoma"/>
          <w:sz w:val="20"/>
          <w:lang w:val="hy-AM"/>
        </w:rPr>
        <w:t>Ընտրված</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մասնակցին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որոշելու</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նիստի</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ավարտին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հաջորդող</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աշխատանքային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օրը</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հանձնաժողովի</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քարտուղարը՝</w:t>
      </w:r>
    </w:p>
    <w:p w14:paraId="79A4C5EA" w14:textId="77777777" w:rsidR="00196487" w:rsidRPr="0036641C" w:rsidRDefault="00196487" w:rsidP="00EF3662">
      <w:pPr>
        <w:pStyle w:val="norm"/>
        <w:spacing w:line="240" w:lineRule="auto"/>
        <w:ind w:firstLine="706"/>
        <w:rPr>
          <w:rFonts w:ascii="GHEA Grapalat" w:hAnsi="GHEA Grapalat" w:cs="Tahoma"/>
          <w:sz w:val="20"/>
          <w:lang w:val="hy-AM"/>
        </w:rPr>
      </w:pPr>
      <w:r w:rsidRPr="0036641C">
        <w:rPr>
          <w:rFonts w:ascii="GHEA Grapalat" w:hAnsi="GHEA Grapalat"/>
          <w:sz w:val="20"/>
          <w:lang w:val="hy-AM"/>
        </w:rPr>
        <w:tab/>
        <w:t xml:space="preserve">1) </w:t>
      </w:r>
      <w:r w:rsidR="006B5588" w:rsidRPr="0036641C">
        <w:rPr>
          <w:rFonts w:ascii="GHEA Grapalat" w:hAnsi="GHEA Grapalat"/>
          <w:sz w:val="20"/>
          <w:lang w:val="hy-AM"/>
        </w:rPr>
        <w:t>Հ</w:t>
      </w:r>
      <w:r w:rsidRPr="0036641C">
        <w:rPr>
          <w:rFonts w:ascii="GHEA Grapalat" w:hAnsi="GHEA Grapalat" w:cs="Tahoma"/>
          <w:sz w:val="20"/>
          <w:lang w:val="hy-AM"/>
        </w:rPr>
        <w:t>ամակարգում</w:t>
      </w:r>
      <w:r w:rsidRPr="0036641C">
        <w:rPr>
          <w:rFonts w:ascii="GHEA Grapalat" w:hAnsi="GHEA Grapalat" w:cs="Arial Armenian"/>
          <w:sz w:val="20"/>
          <w:lang w:val="hy-AM"/>
        </w:rPr>
        <w:t xml:space="preserve"> </w:t>
      </w:r>
      <w:r w:rsidRPr="0036641C">
        <w:rPr>
          <w:rFonts w:ascii="GHEA Grapalat" w:hAnsi="GHEA Grapalat" w:cs="Tahoma"/>
          <w:sz w:val="20"/>
          <w:lang w:val="hy-AM"/>
        </w:rPr>
        <w:t>նշում</w:t>
      </w:r>
      <w:r w:rsidRPr="0036641C">
        <w:rPr>
          <w:rFonts w:ascii="GHEA Grapalat" w:hAnsi="GHEA Grapalat" w:cs="Arial Armenian"/>
          <w:sz w:val="20"/>
          <w:lang w:val="hy-AM"/>
        </w:rPr>
        <w:t xml:space="preserve"> </w:t>
      </w:r>
      <w:r w:rsidRPr="0036641C">
        <w:rPr>
          <w:rFonts w:ascii="GHEA Grapalat" w:hAnsi="GHEA Grapalat" w:cs="Tahoma"/>
          <w:sz w:val="20"/>
          <w:lang w:val="hy-AM"/>
        </w:rPr>
        <w:t>է</w:t>
      </w:r>
      <w:r w:rsidRPr="0036641C">
        <w:rPr>
          <w:rFonts w:ascii="GHEA Grapalat" w:hAnsi="GHEA Grapalat" w:cs="Arial Armenian"/>
          <w:sz w:val="20"/>
          <w:lang w:val="hy-AM"/>
        </w:rPr>
        <w:t xml:space="preserve"> </w:t>
      </w:r>
      <w:r w:rsidRPr="0036641C">
        <w:rPr>
          <w:rFonts w:ascii="GHEA Grapalat" w:hAnsi="GHEA Grapalat" w:cs="Tahoma"/>
          <w:sz w:val="20"/>
          <w:lang w:val="hy-AM"/>
        </w:rPr>
        <w:t>ընթացակարգի</w:t>
      </w:r>
      <w:r w:rsidRPr="0036641C">
        <w:rPr>
          <w:rFonts w:ascii="GHEA Grapalat" w:hAnsi="GHEA Grapalat" w:cs="Arial Armenian"/>
          <w:sz w:val="20"/>
          <w:lang w:val="hy-AM"/>
        </w:rPr>
        <w:t xml:space="preserve"> </w:t>
      </w:r>
      <w:r w:rsidRPr="0036641C">
        <w:rPr>
          <w:rFonts w:ascii="GHEA Grapalat" w:hAnsi="GHEA Grapalat" w:cs="Tahoma"/>
          <w:sz w:val="20"/>
          <w:lang w:val="hy-AM"/>
        </w:rPr>
        <w:t>բավարար</w:t>
      </w:r>
      <w:r w:rsidRPr="0036641C">
        <w:rPr>
          <w:rFonts w:ascii="GHEA Grapalat" w:hAnsi="GHEA Grapalat" w:cs="Arial Armenian"/>
          <w:sz w:val="20"/>
          <w:lang w:val="hy-AM"/>
        </w:rPr>
        <w:t xml:space="preserve"> </w:t>
      </w:r>
      <w:r w:rsidRPr="0036641C">
        <w:rPr>
          <w:rFonts w:ascii="GHEA Grapalat" w:hAnsi="GHEA Grapalat" w:cs="Tahoma"/>
          <w:sz w:val="20"/>
          <w:lang w:val="hy-AM"/>
        </w:rPr>
        <w:t>գնահատված</w:t>
      </w:r>
      <w:r w:rsidRPr="0036641C">
        <w:rPr>
          <w:rFonts w:ascii="GHEA Grapalat" w:hAnsi="GHEA Grapalat" w:cs="Arial Armenian"/>
          <w:sz w:val="20"/>
          <w:lang w:val="hy-AM"/>
        </w:rPr>
        <w:t xml:space="preserve"> </w:t>
      </w:r>
      <w:r w:rsidRPr="0036641C">
        <w:rPr>
          <w:rFonts w:ascii="GHEA Grapalat" w:hAnsi="GHEA Grapalat" w:cs="Tahoma"/>
          <w:sz w:val="20"/>
          <w:lang w:val="hy-AM"/>
        </w:rPr>
        <w:t>մասնակից</w:t>
      </w:r>
      <w:r w:rsidRPr="0036641C">
        <w:rPr>
          <w:rFonts w:ascii="GHEA Grapalat" w:hAnsi="GHEA Grapalat" w:cs="Tahoma"/>
          <w:sz w:val="20"/>
          <w:lang w:val="hy-AM"/>
        </w:rPr>
        <w:softHyphen/>
        <w:t>նե</w:t>
      </w:r>
      <w:r w:rsidRPr="0036641C">
        <w:rPr>
          <w:rFonts w:ascii="GHEA Grapalat" w:hAnsi="GHEA Grapalat" w:cs="Tahoma"/>
          <w:sz w:val="20"/>
          <w:lang w:val="hy-AM"/>
        </w:rPr>
        <w:softHyphen/>
        <w:t>րին՝</w:t>
      </w:r>
      <w:r w:rsidRPr="0036641C">
        <w:rPr>
          <w:rFonts w:ascii="GHEA Grapalat" w:hAnsi="GHEA Grapalat" w:cs="Arial Armenian"/>
          <w:sz w:val="20"/>
          <w:lang w:val="hy-AM"/>
        </w:rPr>
        <w:t xml:space="preserve"> </w:t>
      </w:r>
      <w:r w:rsidRPr="0036641C">
        <w:rPr>
          <w:rFonts w:ascii="GHEA Grapalat" w:hAnsi="GHEA Grapalat" w:cs="Tahoma"/>
          <w:sz w:val="20"/>
          <w:lang w:val="hy-AM"/>
        </w:rPr>
        <w:t>նրանց</w:t>
      </w:r>
      <w:r w:rsidRPr="0036641C">
        <w:rPr>
          <w:rFonts w:ascii="GHEA Grapalat" w:hAnsi="GHEA Grapalat" w:cs="Arial Armenian"/>
          <w:sz w:val="20"/>
          <w:lang w:val="hy-AM"/>
        </w:rPr>
        <w:t xml:space="preserve"> </w:t>
      </w:r>
      <w:r w:rsidRPr="0036641C">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36641C" w:rsidRDefault="00196487" w:rsidP="00EF3662">
      <w:pPr>
        <w:pStyle w:val="norm"/>
        <w:spacing w:line="240" w:lineRule="auto"/>
        <w:ind w:firstLine="706"/>
        <w:rPr>
          <w:rFonts w:ascii="GHEA Grapalat" w:hAnsi="GHEA Grapalat" w:cs="Tahoma"/>
          <w:sz w:val="20"/>
          <w:lang w:val="hy-AM"/>
        </w:rPr>
      </w:pPr>
      <w:r w:rsidRPr="0036641C">
        <w:rPr>
          <w:rFonts w:ascii="GHEA Grapalat" w:hAnsi="GHEA Grapalat" w:cs="Tahoma"/>
          <w:sz w:val="20"/>
          <w:lang w:val="hy-AM"/>
        </w:rPr>
        <w:tab/>
        <w:t xml:space="preserve">2) </w:t>
      </w:r>
      <w:r w:rsidR="006B5588" w:rsidRPr="0036641C">
        <w:rPr>
          <w:rFonts w:ascii="GHEA Grapalat" w:hAnsi="GHEA Grapalat" w:cs="Tahoma"/>
          <w:sz w:val="20"/>
          <w:lang w:val="hy-AM"/>
        </w:rPr>
        <w:t>Հ</w:t>
      </w:r>
      <w:r w:rsidRPr="0036641C">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36641C">
        <w:rPr>
          <w:rFonts w:ascii="GHEA Grapalat" w:hAnsi="GHEA Grapalat" w:cs="Tahoma"/>
          <w:sz w:val="20"/>
          <w:lang w:val="hy-AM"/>
        </w:rPr>
        <w:softHyphen/>
        <w:t>թյունը:</w:t>
      </w:r>
    </w:p>
    <w:p w14:paraId="40458A59" w14:textId="77777777" w:rsidR="00E45ACA" w:rsidRPr="0036641C" w:rsidRDefault="00A150A9" w:rsidP="00EF3662">
      <w:pPr>
        <w:pStyle w:val="norm"/>
        <w:spacing w:line="240" w:lineRule="auto"/>
        <w:ind w:firstLine="567"/>
        <w:rPr>
          <w:rFonts w:ascii="GHEA Grapalat" w:hAnsi="GHEA Grapalat" w:cs="Tahoma"/>
          <w:sz w:val="20"/>
          <w:lang w:val="hy-AM"/>
        </w:rPr>
      </w:pPr>
      <w:r w:rsidRPr="0036641C">
        <w:rPr>
          <w:rFonts w:ascii="GHEA Grapalat" w:hAnsi="GHEA Grapalat"/>
          <w:spacing w:val="-6"/>
          <w:sz w:val="20"/>
          <w:lang w:val="hy-AM"/>
        </w:rPr>
        <w:t>8</w:t>
      </w:r>
      <w:r w:rsidR="00201DA0" w:rsidRPr="0036641C">
        <w:rPr>
          <w:rFonts w:ascii="GHEA Grapalat" w:hAnsi="GHEA Grapalat"/>
          <w:spacing w:val="-6"/>
          <w:sz w:val="20"/>
          <w:lang w:val="hy-AM"/>
        </w:rPr>
        <w:t>.</w:t>
      </w:r>
      <w:r w:rsidR="00F96621" w:rsidRPr="0036641C">
        <w:rPr>
          <w:rFonts w:ascii="GHEA Grapalat" w:hAnsi="GHEA Grapalat"/>
          <w:spacing w:val="-6"/>
          <w:sz w:val="20"/>
          <w:lang w:val="hy-AM"/>
        </w:rPr>
        <w:t>2</w:t>
      </w:r>
      <w:r w:rsidR="00FE348B" w:rsidRPr="0036641C">
        <w:rPr>
          <w:rFonts w:ascii="GHEA Grapalat" w:hAnsi="GHEA Grapalat"/>
          <w:spacing w:val="-6"/>
          <w:sz w:val="20"/>
          <w:lang w:val="hy-AM"/>
        </w:rPr>
        <w:t>4</w:t>
      </w:r>
      <w:r w:rsidR="00F6799D" w:rsidRPr="0036641C">
        <w:rPr>
          <w:rFonts w:ascii="GHEA Grapalat" w:hAnsi="GHEA Grapalat"/>
          <w:spacing w:val="-6"/>
          <w:sz w:val="20"/>
          <w:lang w:val="hy-AM"/>
        </w:rPr>
        <w:t xml:space="preserve"> </w:t>
      </w:r>
      <w:r w:rsidR="00E45ACA" w:rsidRPr="0036641C">
        <w:rPr>
          <w:rFonts w:ascii="GHEA Grapalat" w:hAnsi="GHEA Grapalat" w:cs="Tahoma"/>
          <w:sz w:val="20"/>
          <w:lang w:val="hy-AM"/>
        </w:rPr>
        <w:t xml:space="preserve">Մինչև պայմանագիր կնքելը </w:t>
      </w:r>
      <w:r w:rsidR="004B383E" w:rsidRPr="0036641C">
        <w:rPr>
          <w:rFonts w:ascii="GHEA Grapalat" w:hAnsi="GHEA Grapalat" w:cs="Tahoma"/>
          <w:sz w:val="20"/>
          <w:lang w:val="hy-AM"/>
        </w:rPr>
        <w:t>պ</w:t>
      </w:r>
      <w:r w:rsidR="00E45ACA" w:rsidRPr="0036641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6641C">
        <w:rPr>
          <w:rFonts w:ascii="GHEA Grapalat" w:hAnsi="GHEA Grapalat" w:cs="Sylfaen"/>
          <w:lang w:val="hy-AM"/>
        </w:rPr>
        <w:t xml:space="preserve"> </w:t>
      </w:r>
      <w:r w:rsidR="00E45ACA" w:rsidRPr="0036641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36641C" w:rsidRDefault="00A150A9"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F96621" w:rsidRPr="0036641C">
        <w:rPr>
          <w:rFonts w:ascii="GHEA Grapalat" w:hAnsi="GHEA Grapalat" w:cs="Sylfaen"/>
          <w:szCs w:val="24"/>
          <w:lang w:val="hy-AM"/>
        </w:rPr>
        <w:t>2</w:t>
      </w:r>
      <w:r w:rsidR="00FE348B" w:rsidRPr="0036641C">
        <w:rPr>
          <w:rFonts w:ascii="GHEA Grapalat" w:hAnsi="GHEA Grapalat" w:cs="Sylfaen"/>
          <w:szCs w:val="24"/>
          <w:lang w:val="hy-AM"/>
        </w:rPr>
        <w:t>5</w:t>
      </w:r>
      <w:r w:rsidR="00D61B60" w:rsidRPr="0036641C">
        <w:rPr>
          <w:rFonts w:ascii="GHEA Grapalat" w:hAnsi="GHEA Grapalat" w:cs="Sylfaen"/>
          <w:szCs w:val="24"/>
          <w:lang w:val="hy-AM"/>
        </w:rPr>
        <w:t xml:space="preserve"> </w:t>
      </w:r>
      <w:r w:rsidR="00491A74" w:rsidRPr="0036641C">
        <w:rPr>
          <w:rFonts w:ascii="GHEA Grapalat" w:hAnsi="GHEA Grapalat" w:cs="Sylfaen"/>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77777777" w:rsidR="00491A74" w:rsidRPr="0036641C" w:rsidRDefault="00491A74" w:rsidP="00491A74">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Անգործության</w:t>
      </w:r>
      <w:r w:rsidRPr="0036641C">
        <w:rPr>
          <w:rFonts w:ascii="GHEA Grapalat" w:hAnsi="GHEA Grapalat" w:cs="Arial"/>
          <w:lang w:val="hy-AM"/>
        </w:rPr>
        <w:t xml:space="preserve"> </w:t>
      </w:r>
      <w:r w:rsidRPr="0036641C">
        <w:rPr>
          <w:rFonts w:ascii="GHEA Grapalat" w:hAnsi="GHEA Grapalat" w:cs="Sylfaen"/>
          <w:lang w:val="hy-AM"/>
        </w:rPr>
        <w:t>ժամկետը</w:t>
      </w:r>
      <w:r w:rsidRPr="0036641C">
        <w:rPr>
          <w:rFonts w:ascii="GHEA Grapalat" w:hAnsi="GHEA Grapalat" w:cs="Arial"/>
          <w:lang w:val="hy-AM"/>
        </w:rPr>
        <w:t xml:space="preserve"> </w:t>
      </w:r>
      <w:r w:rsidRPr="0036641C">
        <w:rPr>
          <w:rFonts w:ascii="GHEA Grapalat" w:hAnsi="GHEA Grapalat" w:cs="Sylfaen"/>
          <w:lang w:val="hy-AM"/>
        </w:rPr>
        <w:t>սույն</w:t>
      </w:r>
      <w:r w:rsidRPr="0036641C">
        <w:rPr>
          <w:rFonts w:ascii="GHEA Grapalat" w:hAnsi="GHEA Grapalat" w:cs="Arial"/>
          <w:lang w:val="hy-AM"/>
        </w:rPr>
        <w:t xml:space="preserve"> </w:t>
      </w:r>
      <w:r w:rsidRPr="0036641C">
        <w:rPr>
          <w:rFonts w:ascii="GHEA Grapalat" w:hAnsi="GHEA Grapalat" w:cs="Sylfaen"/>
          <w:lang w:val="hy-AM"/>
        </w:rPr>
        <w:t>ընթացակարգի</w:t>
      </w:r>
      <w:r w:rsidRPr="0036641C">
        <w:rPr>
          <w:rFonts w:ascii="GHEA Grapalat" w:hAnsi="GHEA Grapalat" w:cs="Arial"/>
          <w:lang w:val="hy-AM"/>
        </w:rPr>
        <w:t xml:space="preserve"> </w:t>
      </w:r>
      <w:r w:rsidRPr="0036641C">
        <w:rPr>
          <w:rFonts w:ascii="GHEA Grapalat" w:hAnsi="GHEA Grapalat" w:cs="Sylfaen"/>
          <w:lang w:val="hy-AM"/>
        </w:rPr>
        <w:t>դեպքում «      » օրացուցային</w:t>
      </w:r>
      <w:r w:rsidRPr="0036641C">
        <w:rPr>
          <w:rFonts w:ascii="GHEA Grapalat" w:hAnsi="GHEA Grapalat" w:cs="Arial"/>
          <w:lang w:val="hy-AM"/>
        </w:rPr>
        <w:t xml:space="preserve"> </w:t>
      </w:r>
      <w:r w:rsidRPr="0036641C">
        <w:rPr>
          <w:rFonts w:ascii="GHEA Grapalat" w:hAnsi="GHEA Grapalat" w:cs="Sylfaen"/>
          <w:lang w:val="hy-AM"/>
        </w:rPr>
        <w:t>օր</w:t>
      </w:r>
      <w:r w:rsidRPr="0036641C">
        <w:rPr>
          <w:rFonts w:ascii="GHEA Grapalat" w:hAnsi="GHEA Grapalat" w:cs="Arial"/>
          <w:lang w:val="hy-AM"/>
        </w:rPr>
        <w:t xml:space="preserve"> </w:t>
      </w:r>
      <w:r w:rsidRPr="0036641C">
        <w:rPr>
          <w:rFonts w:ascii="GHEA Grapalat" w:hAnsi="GHEA Grapalat" w:cs="Sylfaen"/>
          <w:lang w:val="hy-AM"/>
        </w:rPr>
        <w:t>է</w:t>
      </w:r>
      <w:r w:rsidRPr="0036641C">
        <w:rPr>
          <w:rFonts w:ascii="GHEA Grapalat" w:hAnsi="GHEA Grapalat" w:cs="Tahoma"/>
          <w:lang w:val="hy-AM"/>
        </w:rPr>
        <w:t>։</w:t>
      </w:r>
      <w:r w:rsidRPr="0036641C">
        <w:rPr>
          <w:rFonts w:ascii="GHEA Grapalat" w:hAnsi="GHEA Grapalat"/>
          <w:lang w:val="hy-AM"/>
        </w:rPr>
        <w:t xml:space="preserve"> </w:t>
      </w:r>
      <w:r w:rsidRPr="0036641C">
        <w:rPr>
          <w:rFonts w:ascii="GHEA Grapalat" w:hAnsi="GHEA Grapalat" w:cs="Sylfaen"/>
          <w:lang w:val="hy-AM"/>
        </w:rPr>
        <w:t>Անգործության</w:t>
      </w:r>
      <w:r w:rsidRPr="0036641C">
        <w:rPr>
          <w:rFonts w:ascii="GHEA Grapalat" w:hAnsi="GHEA Grapalat" w:cs="Arial"/>
          <w:lang w:val="hy-AM"/>
        </w:rPr>
        <w:t xml:space="preserve"> </w:t>
      </w:r>
      <w:r w:rsidRPr="0036641C">
        <w:rPr>
          <w:rFonts w:ascii="GHEA Grapalat" w:hAnsi="GHEA Grapalat" w:cs="Sylfaen"/>
          <w:lang w:val="hy-AM"/>
        </w:rPr>
        <w:t>ժամկետը</w:t>
      </w:r>
      <w:r w:rsidRPr="0036641C">
        <w:rPr>
          <w:rFonts w:ascii="GHEA Grapalat" w:hAnsi="GHEA Grapalat" w:cs="Arial"/>
          <w:lang w:val="hy-AM"/>
        </w:rPr>
        <w:t xml:space="preserve"> </w:t>
      </w:r>
      <w:r w:rsidRPr="0036641C">
        <w:rPr>
          <w:rFonts w:ascii="GHEA Grapalat" w:hAnsi="GHEA Grapalat" w:cs="Sylfaen"/>
          <w:lang w:val="hy-AM"/>
        </w:rPr>
        <w:t>կիրառելի.</w:t>
      </w:r>
    </w:p>
    <w:p w14:paraId="14286E37" w14:textId="77777777" w:rsidR="00491A74" w:rsidRPr="0036641C" w:rsidRDefault="00491A74" w:rsidP="00491A74">
      <w:pPr>
        <w:pStyle w:val="BodyTextIndent2"/>
        <w:spacing w:line="240" w:lineRule="auto"/>
        <w:ind w:firstLine="567"/>
        <w:rPr>
          <w:rFonts w:ascii="GHEA Grapalat" w:hAnsi="GHEA Grapalat" w:cs="Arial"/>
          <w:lang w:val="hy-AM"/>
        </w:rPr>
      </w:pPr>
      <w:r w:rsidRPr="0036641C">
        <w:rPr>
          <w:rFonts w:ascii="GHEA Grapalat" w:hAnsi="GHEA Grapalat" w:cs="Sylfaen"/>
          <w:lang w:val="hy-AM"/>
        </w:rPr>
        <w:t>-</w:t>
      </w:r>
      <w:r w:rsidRPr="0036641C">
        <w:rPr>
          <w:rFonts w:ascii="GHEA Grapalat" w:hAnsi="GHEA Grapalat" w:cs="Arial"/>
          <w:lang w:val="hy-AM"/>
        </w:rPr>
        <w:t xml:space="preserve"> </w:t>
      </w:r>
      <w:r w:rsidRPr="0036641C">
        <w:rPr>
          <w:rFonts w:ascii="GHEA Grapalat" w:hAnsi="GHEA Grapalat" w:cs="Sylfaen"/>
          <w:lang w:val="hy-AM"/>
        </w:rPr>
        <w:t>չէ</w:t>
      </w:r>
      <w:r w:rsidRPr="0036641C">
        <w:rPr>
          <w:rFonts w:ascii="GHEA Grapalat" w:hAnsi="GHEA Grapalat" w:cs="Arial"/>
          <w:lang w:val="hy-AM"/>
        </w:rPr>
        <w:t xml:space="preserve">, </w:t>
      </w:r>
      <w:r w:rsidRPr="0036641C">
        <w:rPr>
          <w:rFonts w:ascii="GHEA Grapalat" w:hAnsi="GHEA Grapalat" w:cs="Sylfaen"/>
          <w:lang w:val="hy-AM"/>
        </w:rPr>
        <w:t>եթե</w:t>
      </w:r>
      <w:r w:rsidRPr="0036641C">
        <w:rPr>
          <w:rFonts w:ascii="GHEA Grapalat" w:hAnsi="GHEA Grapalat" w:cs="Arial"/>
          <w:lang w:val="hy-AM"/>
        </w:rPr>
        <w:t xml:space="preserve"> </w:t>
      </w:r>
      <w:r w:rsidRPr="0036641C">
        <w:rPr>
          <w:rFonts w:ascii="GHEA Grapalat" w:hAnsi="GHEA Grapalat" w:cs="Sylfaen"/>
          <w:lang w:val="hy-AM"/>
        </w:rPr>
        <w:t>միայն</w:t>
      </w:r>
      <w:r w:rsidRPr="0036641C">
        <w:rPr>
          <w:rFonts w:ascii="GHEA Grapalat" w:hAnsi="GHEA Grapalat" w:cs="Arial"/>
          <w:lang w:val="hy-AM"/>
        </w:rPr>
        <w:t xml:space="preserve"> </w:t>
      </w:r>
      <w:r w:rsidRPr="0036641C">
        <w:rPr>
          <w:rFonts w:ascii="GHEA Grapalat" w:hAnsi="GHEA Grapalat" w:cs="Sylfaen"/>
          <w:lang w:val="hy-AM"/>
        </w:rPr>
        <w:t>մեկ</w:t>
      </w:r>
      <w:r w:rsidRPr="0036641C">
        <w:rPr>
          <w:rFonts w:ascii="GHEA Grapalat" w:hAnsi="GHEA Grapalat" w:cs="Arial"/>
          <w:lang w:val="hy-AM"/>
        </w:rPr>
        <w:t xml:space="preserve"> մ</w:t>
      </w:r>
      <w:r w:rsidRPr="0036641C">
        <w:rPr>
          <w:rFonts w:ascii="GHEA Grapalat" w:hAnsi="GHEA Grapalat" w:cs="Sylfaen"/>
          <w:lang w:val="hy-AM"/>
        </w:rPr>
        <w:t>ասնակից է հայտ ներկայացրել</w:t>
      </w:r>
      <w:r w:rsidRPr="0036641C">
        <w:rPr>
          <w:rFonts w:ascii="GHEA Grapalat" w:hAnsi="GHEA Grapalat"/>
          <w:i/>
          <w:lang w:val="hy-AM"/>
        </w:rPr>
        <w:t>,</w:t>
      </w:r>
      <w:r w:rsidRPr="0036641C">
        <w:rPr>
          <w:rFonts w:ascii="GHEA Grapalat" w:hAnsi="GHEA Grapalat"/>
          <w:lang w:val="hy-AM"/>
        </w:rPr>
        <w:t xml:space="preserve"> </w:t>
      </w:r>
      <w:r w:rsidRPr="0036641C">
        <w:rPr>
          <w:rFonts w:ascii="GHEA Grapalat" w:hAnsi="GHEA Grapalat" w:cs="Sylfaen"/>
          <w:lang w:val="hy-AM"/>
        </w:rPr>
        <w:t>որի</w:t>
      </w:r>
      <w:r w:rsidRPr="0036641C">
        <w:rPr>
          <w:rFonts w:ascii="GHEA Grapalat" w:hAnsi="GHEA Grapalat" w:cs="Arial"/>
          <w:lang w:val="hy-AM"/>
        </w:rPr>
        <w:t xml:space="preserve"> </w:t>
      </w:r>
      <w:r w:rsidRPr="0036641C">
        <w:rPr>
          <w:rFonts w:ascii="GHEA Grapalat" w:hAnsi="GHEA Grapalat" w:cs="Sylfaen"/>
          <w:lang w:val="hy-AM"/>
        </w:rPr>
        <w:t>հետ</w:t>
      </w:r>
      <w:r w:rsidRPr="0036641C">
        <w:rPr>
          <w:rFonts w:ascii="GHEA Grapalat" w:hAnsi="GHEA Grapalat" w:cs="Arial"/>
          <w:lang w:val="hy-AM"/>
        </w:rPr>
        <w:t xml:space="preserve"> </w:t>
      </w:r>
      <w:r w:rsidRPr="0036641C">
        <w:rPr>
          <w:rFonts w:ascii="GHEA Grapalat" w:hAnsi="GHEA Grapalat" w:cs="Sylfaen"/>
          <w:lang w:val="hy-AM"/>
        </w:rPr>
        <w:t>կնքվում</w:t>
      </w:r>
      <w:r w:rsidRPr="0036641C">
        <w:rPr>
          <w:rFonts w:ascii="GHEA Grapalat" w:hAnsi="GHEA Grapalat" w:cs="Arial"/>
          <w:lang w:val="hy-AM"/>
        </w:rPr>
        <w:t xml:space="preserve"> </w:t>
      </w:r>
      <w:r w:rsidRPr="0036641C">
        <w:rPr>
          <w:rFonts w:ascii="GHEA Grapalat" w:hAnsi="GHEA Grapalat" w:cs="Sylfaen"/>
          <w:lang w:val="hy-AM"/>
        </w:rPr>
        <w:t>է</w:t>
      </w:r>
      <w:r w:rsidRPr="0036641C">
        <w:rPr>
          <w:rFonts w:ascii="GHEA Grapalat" w:hAnsi="GHEA Grapalat" w:cs="Arial"/>
          <w:lang w:val="hy-AM"/>
        </w:rPr>
        <w:t xml:space="preserve"> </w:t>
      </w:r>
      <w:r w:rsidRPr="0036641C">
        <w:rPr>
          <w:rFonts w:ascii="GHEA Grapalat" w:hAnsi="GHEA Grapalat" w:cs="Sylfaen"/>
          <w:lang w:val="hy-AM"/>
        </w:rPr>
        <w:t>պայմանագիր</w:t>
      </w:r>
      <w:r w:rsidRPr="0036641C">
        <w:rPr>
          <w:rFonts w:ascii="GHEA Grapalat" w:hAnsi="GHEA Grapalat" w:cs="Arial"/>
          <w:lang w:val="hy-AM"/>
        </w:rPr>
        <w:t>,</w:t>
      </w:r>
    </w:p>
    <w:p w14:paraId="6E18E9C7" w14:textId="77777777" w:rsidR="00491A74" w:rsidRPr="0036641C" w:rsidRDefault="00491A74" w:rsidP="00491A74">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36641C" w:rsidRDefault="00491A74" w:rsidP="00491A74">
      <w:pPr>
        <w:pStyle w:val="BodyTextIndent2"/>
        <w:spacing w:line="240" w:lineRule="auto"/>
        <w:ind w:firstLine="0"/>
        <w:rPr>
          <w:rFonts w:ascii="GHEA Grapalat" w:hAnsi="GHEA Grapalat"/>
          <w:i/>
          <w:lang w:val="hy-AM"/>
        </w:rPr>
      </w:pPr>
    </w:p>
    <w:p w14:paraId="7E157B6B" w14:textId="77777777" w:rsidR="00491A74" w:rsidRPr="0036641C" w:rsidRDefault="00491A74"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FE37A15" w14:textId="77777777" w:rsidR="00037DDE" w:rsidRPr="0036641C" w:rsidRDefault="00037DDE" w:rsidP="00EF3662">
      <w:pPr>
        <w:ind w:firstLine="567"/>
        <w:jc w:val="center"/>
        <w:rPr>
          <w:rFonts w:ascii="GHEA Grapalat" w:hAnsi="GHEA Grapalat"/>
          <w:b/>
          <w:sz w:val="20"/>
          <w:lang w:val="hy-AM"/>
        </w:rPr>
      </w:pPr>
    </w:p>
    <w:p w14:paraId="54CF6C24" w14:textId="77777777" w:rsidR="000313A6" w:rsidRPr="0036641C" w:rsidRDefault="00AA0AD8" w:rsidP="00EF3662">
      <w:pPr>
        <w:jc w:val="center"/>
        <w:rPr>
          <w:rFonts w:ascii="GHEA Grapalat" w:hAnsi="GHEA Grapalat" w:cs="Arial"/>
          <w:b/>
          <w:iCs/>
          <w:sz w:val="20"/>
          <w:lang w:val="hy-AM"/>
        </w:rPr>
      </w:pPr>
      <w:r w:rsidRPr="0036641C">
        <w:rPr>
          <w:rFonts w:ascii="GHEA Grapalat" w:hAnsi="GHEA Grapalat"/>
          <w:b/>
          <w:iCs/>
          <w:sz w:val="20"/>
          <w:lang w:val="hy-AM"/>
        </w:rPr>
        <w:t>9</w:t>
      </w:r>
      <w:r w:rsidR="008D5016" w:rsidRPr="0036641C">
        <w:rPr>
          <w:rFonts w:ascii="GHEA Grapalat" w:hAnsi="GHEA Grapalat"/>
          <w:b/>
          <w:iCs/>
          <w:sz w:val="20"/>
          <w:lang w:val="hy-AM"/>
        </w:rPr>
        <w:t xml:space="preserve">. </w:t>
      </w:r>
      <w:r w:rsidR="008D5016" w:rsidRPr="0036641C">
        <w:rPr>
          <w:rFonts w:ascii="GHEA Grapalat" w:hAnsi="GHEA Grapalat" w:cs="Sylfaen"/>
          <w:b/>
          <w:iCs/>
          <w:sz w:val="20"/>
          <w:lang w:val="hy-AM"/>
        </w:rPr>
        <w:t>ՊԱՅՄԱՆԱԳՐԻ</w:t>
      </w:r>
      <w:r w:rsidR="008D5016" w:rsidRPr="0036641C">
        <w:rPr>
          <w:rFonts w:ascii="GHEA Grapalat" w:hAnsi="GHEA Grapalat" w:cs="Arial"/>
          <w:b/>
          <w:iCs/>
          <w:sz w:val="20"/>
          <w:lang w:val="hy-AM"/>
        </w:rPr>
        <w:t xml:space="preserve"> </w:t>
      </w:r>
      <w:r w:rsidR="008D5016" w:rsidRPr="0036641C">
        <w:rPr>
          <w:rFonts w:ascii="GHEA Grapalat" w:hAnsi="GHEA Grapalat" w:cs="Sylfaen"/>
          <w:b/>
          <w:iCs/>
          <w:sz w:val="20"/>
          <w:lang w:val="hy-AM"/>
        </w:rPr>
        <w:t>ԿՆՔՈՒՄԸ</w:t>
      </w:r>
      <w:r w:rsidR="008D5016" w:rsidRPr="0036641C">
        <w:rPr>
          <w:rFonts w:ascii="GHEA Grapalat" w:hAnsi="GHEA Grapalat" w:cs="Arial"/>
          <w:b/>
          <w:iCs/>
          <w:sz w:val="20"/>
          <w:lang w:val="hy-AM"/>
        </w:rPr>
        <w:t xml:space="preserve"> </w:t>
      </w:r>
    </w:p>
    <w:p w14:paraId="34748C4D" w14:textId="77777777" w:rsidR="00096865" w:rsidRPr="0036641C" w:rsidRDefault="00096865" w:rsidP="00EF3662">
      <w:pPr>
        <w:jc w:val="center"/>
        <w:rPr>
          <w:rFonts w:ascii="GHEA Grapalat" w:hAnsi="GHEA Grapalat"/>
          <w:b/>
          <w:iCs/>
          <w:sz w:val="20"/>
          <w:lang w:val="hy-AM"/>
        </w:rPr>
      </w:pPr>
    </w:p>
    <w:p w14:paraId="76373D09" w14:textId="77777777" w:rsidR="00096865" w:rsidRPr="0036641C" w:rsidRDefault="00AA0AD8" w:rsidP="00EF3662">
      <w:pPr>
        <w:ind w:firstLine="567"/>
        <w:jc w:val="both"/>
        <w:rPr>
          <w:rFonts w:ascii="GHEA Grapalat" w:hAnsi="GHEA Grapalat" w:cs="Sylfaen"/>
          <w:sz w:val="20"/>
          <w:lang w:val="hy-AM"/>
        </w:rPr>
      </w:pPr>
      <w:r w:rsidRPr="0036641C">
        <w:rPr>
          <w:rFonts w:ascii="GHEA Grapalat" w:hAnsi="GHEA Grapalat"/>
          <w:iCs/>
          <w:sz w:val="20"/>
          <w:lang w:val="hy-AM"/>
        </w:rPr>
        <w:t>9</w:t>
      </w:r>
      <w:r w:rsidR="00096865" w:rsidRPr="0036641C">
        <w:rPr>
          <w:rFonts w:ascii="GHEA Grapalat" w:hAnsi="GHEA Grapalat"/>
          <w:iCs/>
          <w:sz w:val="20"/>
          <w:lang w:val="hy-AM"/>
        </w:rPr>
        <w:t xml:space="preserve">.1 </w:t>
      </w:r>
      <w:r w:rsidR="00096865" w:rsidRPr="0036641C">
        <w:rPr>
          <w:rFonts w:ascii="GHEA Grapalat" w:hAnsi="GHEA Grapalat" w:cs="Sylfaen"/>
          <w:sz w:val="20"/>
          <w:lang w:val="hy-AM"/>
        </w:rPr>
        <w:t xml:space="preserve">Պայմանագիր կնքվում է հանձնաժողովի որոշման հիման վրա` </w:t>
      </w:r>
      <w:r w:rsidRPr="0036641C">
        <w:rPr>
          <w:rFonts w:ascii="GHEA Grapalat" w:hAnsi="GHEA Grapalat" w:cs="Sylfaen"/>
          <w:sz w:val="20"/>
          <w:lang w:val="hy-AM"/>
        </w:rPr>
        <w:t>պ</w:t>
      </w:r>
      <w:r w:rsidR="00096865" w:rsidRPr="0036641C">
        <w:rPr>
          <w:rFonts w:ascii="GHEA Grapalat" w:hAnsi="GHEA Grapalat" w:cs="Sylfaen"/>
          <w:sz w:val="20"/>
          <w:lang w:val="hy-AM"/>
        </w:rPr>
        <w:t>ատվիրատուի կողմից</w:t>
      </w:r>
      <w:r w:rsidR="004D5671" w:rsidRPr="0036641C">
        <w:rPr>
          <w:rFonts w:ascii="GHEA Grapalat" w:hAnsi="GHEA Grapalat" w:cs="Sylfaen"/>
          <w:sz w:val="20"/>
          <w:lang w:val="hy-AM"/>
        </w:rPr>
        <w:t>։</w:t>
      </w:r>
      <w:r w:rsidR="00096865" w:rsidRPr="0036641C">
        <w:rPr>
          <w:rFonts w:ascii="GHEA Grapalat" w:hAnsi="GHEA Grapalat" w:cs="Sylfaen"/>
          <w:sz w:val="20"/>
          <w:lang w:val="hy-AM"/>
        </w:rPr>
        <w:t xml:space="preserve"> Պայմանագիրը կնքվում է գրավոր` մեկ փաստաթուղթ կազմելու միջոցով</w:t>
      </w:r>
      <w:r w:rsidR="004D5671" w:rsidRPr="0036641C">
        <w:rPr>
          <w:rFonts w:ascii="GHEA Grapalat" w:hAnsi="GHEA Grapalat" w:cs="Sylfaen"/>
          <w:sz w:val="20"/>
          <w:lang w:val="hy-AM"/>
        </w:rPr>
        <w:t>։</w:t>
      </w:r>
    </w:p>
    <w:p w14:paraId="402D8505" w14:textId="3ED80E16" w:rsidR="00EB6E54"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096865" w:rsidRPr="0036641C">
        <w:rPr>
          <w:rFonts w:ascii="GHEA Grapalat" w:hAnsi="GHEA Grapalat" w:cs="Sylfaen"/>
          <w:sz w:val="20"/>
          <w:lang w:val="hy-AM"/>
        </w:rPr>
        <w:t xml:space="preserve">.2 </w:t>
      </w:r>
      <w:r w:rsidR="00EB6E54" w:rsidRPr="0036641C">
        <w:rPr>
          <w:rFonts w:ascii="GHEA Grapalat" w:hAnsi="GHEA Grapalat" w:cs="Sylfaen"/>
          <w:sz w:val="20"/>
          <w:lang w:val="hy-AM"/>
        </w:rPr>
        <w:t xml:space="preserve">Սույն հրավերի </w:t>
      </w:r>
      <w:r w:rsidR="005D3674" w:rsidRPr="0036641C">
        <w:rPr>
          <w:rFonts w:ascii="GHEA Grapalat" w:hAnsi="GHEA Grapalat" w:cs="Sylfaen"/>
          <w:sz w:val="20"/>
          <w:lang w:val="hy-AM"/>
        </w:rPr>
        <w:t xml:space="preserve">1-ին մասի </w:t>
      </w:r>
      <w:r w:rsidRPr="0036641C">
        <w:rPr>
          <w:rFonts w:ascii="GHEA Grapalat" w:hAnsi="GHEA Grapalat" w:cs="Sylfaen"/>
          <w:sz w:val="20"/>
          <w:lang w:val="hy-AM"/>
        </w:rPr>
        <w:t>8</w:t>
      </w:r>
      <w:r w:rsidR="003717D2"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5</w:t>
      </w:r>
      <w:r w:rsidR="00D61B60" w:rsidRPr="0036641C">
        <w:rPr>
          <w:rFonts w:ascii="GHEA Grapalat" w:hAnsi="GHEA Grapalat" w:cs="Sylfaen"/>
          <w:sz w:val="20"/>
          <w:lang w:val="hy-AM"/>
        </w:rPr>
        <w:t xml:space="preserve"> </w:t>
      </w:r>
      <w:r w:rsidR="00EB6E54" w:rsidRPr="0036641C">
        <w:rPr>
          <w:rFonts w:ascii="GHEA Grapalat" w:hAnsi="GHEA Grapalat" w:cs="Sylfaen"/>
          <w:sz w:val="20"/>
          <w:lang w:val="hy-AM"/>
        </w:rPr>
        <w:t>կետով սահմանված անգործության ժամկետը լրանալուն հաջորդող չոր</w:t>
      </w:r>
      <w:r w:rsidR="00491A74" w:rsidRPr="0036641C">
        <w:rPr>
          <w:rFonts w:ascii="GHEA Grapalat" w:hAnsi="GHEA Grapalat" w:cs="Sylfaen"/>
          <w:sz w:val="20"/>
          <w:lang w:val="hy-AM"/>
        </w:rPr>
        <w:t>րորդ</w:t>
      </w:r>
      <w:r w:rsidR="00EB6E54" w:rsidRPr="0036641C">
        <w:rPr>
          <w:rFonts w:ascii="GHEA Grapalat" w:hAnsi="GHEA Grapalat" w:cs="Sylfaen"/>
          <w:sz w:val="20"/>
          <w:lang w:val="hy-AM"/>
        </w:rPr>
        <w:t xml:space="preserve"> աշխատանքային օր</w:t>
      </w:r>
      <w:r w:rsidR="00491A74" w:rsidRPr="0036641C">
        <w:rPr>
          <w:rFonts w:ascii="GHEA Grapalat" w:hAnsi="GHEA Grapalat" w:cs="Sylfaen"/>
          <w:sz w:val="20"/>
          <w:lang w:val="hy-AM"/>
        </w:rPr>
        <w:t>ը</w:t>
      </w:r>
      <w:r w:rsidR="00EB6E54" w:rsidRPr="0036641C">
        <w:rPr>
          <w:rFonts w:ascii="GHEA Grapalat" w:hAnsi="GHEA Grapalat" w:cs="Sylfaen"/>
          <w:sz w:val="20"/>
          <w:lang w:val="hy-AM"/>
        </w:rPr>
        <w:t xml:space="preserve"> </w:t>
      </w:r>
      <w:r w:rsidRPr="0036641C">
        <w:rPr>
          <w:rFonts w:ascii="GHEA Grapalat" w:hAnsi="GHEA Grapalat" w:cs="Sylfaen"/>
          <w:sz w:val="20"/>
          <w:lang w:val="hy-AM"/>
        </w:rPr>
        <w:t>պ</w:t>
      </w:r>
      <w:r w:rsidR="00EB6E54" w:rsidRPr="0036641C">
        <w:rPr>
          <w:rFonts w:ascii="GHEA Grapalat" w:hAnsi="GHEA Grapalat" w:cs="Sylfaen"/>
          <w:sz w:val="20"/>
          <w:lang w:val="hy-AM"/>
        </w:rPr>
        <w:t xml:space="preserve">ատվիրատուն ծանուցում է ընտրված </w:t>
      </w:r>
      <w:r w:rsidR="005457B4" w:rsidRPr="0036641C">
        <w:rPr>
          <w:rFonts w:ascii="GHEA Grapalat" w:hAnsi="GHEA Grapalat" w:cs="Sylfaen"/>
          <w:sz w:val="20"/>
          <w:lang w:val="hy-AM"/>
        </w:rPr>
        <w:t>մ</w:t>
      </w:r>
      <w:r w:rsidR="00EB6E54" w:rsidRPr="0036641C">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36641C">
        <w:rPr>
          <w:rFonts w:ascii="GHEA Grapalat" w:hAnsi="GHEA Grapalat" w:cs="Sylfaen"/>
          <w:sz w:val="20"/>
          <w:lang w:val="hy-AM"/>
        </w:rPr>
        <w:t xml:space="preserve">1-ին մասի </w:t>
      </w:r>
      <w:r w:rsidRPr="0036641C">
        <w:rPr>
          <w:rFonts w:ascii="GHEA Grapalat" w:hAnsi="GHEA Grapalat" w:cs="Sylfaen"/>
          <w:sz w:val="20"/>
          <w:lang w:val="hy-AM"/>
        </w:rPr>
        <w:t>8</w:t>
      </w:r>
      <w:r w:rsidR="003717D2"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5</w:t>
      </w:r>
      <w:r w:rsidR="00F6799D" w:rsidRPr="0036641C">
        <w:rPr>
          <w:rFonts w:ascii="GHEA Grapalat" w:hAnsi="GHEA Grapalat" w:cs="Sylfaen"/>
          <w:sz w:val="20"/>
          <w:lang w:val="hy-AM"/>
        </w:rPr>
        <w:t xml:space="preserve"> </w:t>
      </w:r>
      <w:r w:rsidR="00EB6E54" w:rsidRPr="0036641C">
        <w:rPr>
          <w:rFonts w:ascii="GHEA Grapalat" w:hAnsi="GHEA Grapalat" w:cs="Sylfaen"/>
          <w:sz w:val="20"/>
          <w:lang w:val="hy-AM"/>
        </w:rPr>
        <w:t xml:space="preserve">կետով սահմանված անգործության ժամկետը լրանալու օրվան հաջորդող </w:t>
      </w:r>
      <w:r w:rsidR="00491A74" w:rsidRPr="0036641C">
        <w:rPr>
          <w:rFonts w:ascii="GHEA Grapalat" w:hAnsi="GHEA Grapalat" w:cs="Sylfaen"/>
          <w:sz w:val="20"/>
          <w:lang w:val="hy-AM"/>
        </w:rPr>
        <w:t>չորրորդ</w:t>
      </w:r>
      <w:r w:rsidR="00EB6E54" w:rsidRPr="0036641C">
        <w:rPr>
          <w:rFonts w:ascii="GHEA Grapalat" w:hAnsi="GHEA Grapalat" w:cs="Sylfaen"/>
          <w:sz w:val="20"/>
          <w:lang w:val="hy-AM"/>
        </w:rPr>
        <w:t xml:space="preserve"> աշխատանքային օրը:</w:t>
      </w:r>
    </w:p>
    <w:p w14:paraId="2D54E94F" w14:textId="77777777" w:rsidR="00F23A51"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3717D2" w:rsidRPr="0036641C">
        <w:rPr>
          <w:rFonts w:ascii="GHEA Grapalat" w:hAnsi="GHEA Grapalat" w:cs="Sylfaen"/>
          <w:sz w:val="20"/>
          <w:lang w:val="hy-AM"/>
        </w:rPr>
        <w:t>.3</w:t>
      </w:r>
      <w:r w:rsidR="00F23A51" w:rsidRPr="0036641C">
        <w:rPr>
          <w:rFonts w:ascii="GHEA Grapalat" w:hAnsi="GHEA Grapalat" w:cs="Sylfaen"/>
          <w:sz w:val="20"/>
          <w:lang w:val="hy-AM"/>
        </w:rPr>
        <w:t xml:space="preserve"> </w:t>
      </w:r>
      <w:r w:rsidR="00EB6E54" w:rsidRPr="0036641C">
        <w:rPr>
          <w:rFonts w:ascii="GHEA Grapalat" w:hAnsi="GHEA Grapalat" w:cs="Sylfaen"/>
          <w:sz w:val="20"/>
          <w:lang w:val="hy-AM"/>
        </w:rPr>
        <w:t xml:space="preserve">Ընտրված </w:t>
      </w:r>
      <w:r w:rsidRPr="0036641C">
        <w:rPr>
          <w:rFonts w:ascii="GHEA Grapalat" w:hAnsi="GHEA Grapalat" w:cs="Sylfaen"/>
          <w:sz w:val="20"/>
          <w:lang w:val="hy-AM"/>
        </w:rPr>
        <w:t>մ</w:t>
      </w:r>
      <w:r w:rsidR="00EB6E54" w:rsidRPr="0036641C">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36641C">
        <w:rPr>
          <w:rFonts w:ascii="GHEA Grapalat" w:hAnsi="GHEA Grapalat" w:cs="Sylfaen"/>
          <w:sz w:val="20"/>
          <w:lang w:val="hy-AM"/>
        </w:rPr>
        <w:t>Ընդ որում</w:t>
      </w:r>
      <w:r w:rsidR="00EB6E54" w:rsidRPr="0036641C">
        <w:rPr>
          <w:rFonts w:ascii="GHEA Grapalat" w:hAnsi="GHEA Grapalat" w:cs="Sylfaen"/>
          <w:sz w:val="20"/>
          <w:lang w:val="hy-AM"/>
        </w:rPr>
        <w:t xml:space="preserve"> </w:t>
      </w:r>
      <w:r w:rsidR="0005035B" w:rsidRPr="0036641C">
        <w:rPr>
          <w:rFonts w:ascii="GHEA Grapalat" w:hAnsi="GHEA Grapalat" w:cs="Sylfaen"/>
          <w:sz w:val="20"/>
          <w:lang w:val="hy-AM"/>
        </w:rPr>
        <w:t xml:space="preserve">շինարարական </w:t>
      </w:r>
      <w:r w:rsidR="0005035B" w:rsidRPr="0036641C">
        <w:rPr>
          <w:rFonts w:ascii="GHEA Grapalat" w:hAnsi="GHEA Grapalat" w:cs="Sylfaen"/>
          <w:sz w:val="20"/>
          <w:lang w:val="hy-AM"/>
        </w:rPr>
        <w:lastRenderedPageBreak/>
        <w:t xml:space="preserve">աշխատանքների գնման դեպքում  </w:t>
      </w:r>
      <w:r w:rsidR="00EB6E54" w:rsidRPr="0036641C">
        <w:rPr>
          <w:rFonts w:ascii="GHEA Grapalat" w:hAnsi="GHEA Grapalat" w:cs="Sylfaen"/>
          <w:sz w:val="20"/>
          <w:lang w:val="hy-AM"/>
        </w:rPr>
        <w:t xml:space="preserve">պայմանագրում ներառվում </w:t>
      </w:r>
      <w:r w:rsidR="0005035B" w:rsidRPr="0036641C">
        <w:rPr>
          <w:rFonts w:ascii="GHEA Grapalat" w:hAnsi="GHEA Grapalat" w:cs="Sylfaen"/>
          <w:sz w:val="20"/>
          <w:lang w:val="hy-AM"/>
        </w:rPr>
        <w:t>են</w:t>
      </w:r>
      <w:r w:rsidR="00EB6E54" w:rsidRPr="0036641C">
        <w:rPr>
          <w:rFonts w:ascii="GHEA Grapalat" w:hAnsi="GHEA Grapalat" w:cs="Sylfaen"/>
          <w:sz w:val="20"/>
          <w:lang w:val="hy-AM"/>
        </w:rPr>
        <w:t xml:space="preserve"> ընտրված մասնակցի կողմից հայտով ներկայացված </w:t>
      </w:r>
      <w:r w:rsidR="0005035B" w:rsidRPr="0036641C">
        <w:rPr>
          <w:rFonts w:ascii="GHEA Grapalat" w:hAnsi="GHEA Grapalat" w:cs="Sylfaen"/>
          <w:sz w:val="20"/>
          <w:lang w:val="hy-AM"/>
        </w:rPr>
        <w:t>սարքերը և սարքավորումները</w:t>
      </w:r>
      <w:r w:rsidR="00443B7A" w:rsidRPr="0036641C">
        <w:rPr>
          <w:rFonts w:ascii="GHEA Grapalat" w:hAnsi="GHEA Grapalat" w:cs="Sylfaen"/>
          <w:sz w:val="20"/>
          <w:lang w:val="hy-AM"/>
        </w:rPr>
        <w:t xml:space="preserve">: </w:t>
      </w:r>
    </w:p>
    <w:p w14:paraId="2D874308" w14:textId="77777777" w:rsidR="009365B5"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3717D2" w:rsidRPr="0036641C">
        <w:rPr>
          <w:rFonts w:ascii="GHEA Grapalat" w:hAnsi="GHEA Grapalat" w:cs="Sylfaen"/>
          <w:sz w:val="20"/>
          <w:lang w:val="hy-AM"/>
        </w:rPr>
        <w:t>.4</w:t>
      </w:r>
      <w:r w:rsidR="009365B5" w:rsidRPr="0036641C">
        <w:rPr>
          <w:rFonts w:ascii="GHEA Grapalat" w:hAnsi="GHEA Grapalat" w:cs="Sylfaen"/>
          <w:sz w:val="20"/>
          <w:lang w:val="hy-AM"/>
        </w:rPr>
        <w:t xml:space="preserve"> Պայմանագիր կնքելու մասին պատվիրատուի ծանուցումն ընտրված մասնակցին ուղարկելու օրը հանձնաժողովի քարտուղարը </w:t>
      </w:r>
      <w:r w:rsidRPr="0036641C">
        <w:rPr>
          <w:rFonts w:ascii="GHEA Grapalat" w:hAnsi="GHEA Grapalat" w:cs="Sylfaen"/>
          <w:sz w:val="20"/>
          <w:lang w:val="hy-AM"/>
        </w:rPr>
        <w:t>հ</w:t>
      </w:r>
      <w:r w:rsidR="009365B5" w:rsidRPr="0036641C">
        <w:rPr>
          <w:rFonts w:ascii="GHEA Grapalat" w:hAnsi="GHEA Grapalat" w:cs="Sylfaen"/>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392360C0" w14:textId="65291C7C" w:rsidR="00096865"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3717D2" w:rsidRPr="0036641C">
        <w:rPr>
          <w:rFonts w:ascii="GHEA Grapalat" w:hAnsi="GHEA Grapalat" w:cs="Sylfaen"/>
          <w:sz w:val="20"/>
          <w:lang w:val="hy-AM"/>
        </w:rPr>
        <w:t>.5</w:t>
      </w:r>
      <w:r w:rsidR="00096865" w:rsidRPr="0036641C">
        <w:rPr>
          <w:rFonts w:ascii="GHEA Grapalat" w:hAnsi="GHEA Grapalat" w:cs="Sylfaen"/>
          <w:sz w:val="20"/>
          <w:lang w:val="hy-AM"/>
        </w:rPr>
        <w:t xml:space="preserve"> </w:t>
      </w:r>
      <w:r w:rsidR="00491A74" w:rsidRPr="0036641C">
        <w:rPr>
          <w:rFonts w:ascii="GHEA Grapalat" w:hAnsi="GHEA Grapalat" w:cs="Sylfaen"/>
          <w:sz w:val="20"/>
          <w:lang w:val="hy-AM"/>
        </w:rPr>
        <w:t>Եթե ընտրված մասնակիցը պայմանագիր կնքելու մասին ծանուցումը և պայմանագրի նախագիծն ստանալուց հետո` սույն հրավերի 10</w:t>
      </w:r>
      <w:r w:rsidR="00491A74" w:rsidRPr="0036641C">
        <w:rPr>
          <w:rFonts w:ascii="Cambria Math" w:hAnsi="Cambria Math" w:cs="Cambria Math"/>
          <w:sz w:val="20"/>
          <w:lang w:val="hy-AM"/>
        </w:rPr>
        <w:t>․</w:t>
      </w:r>
      <w:r w:rsidR="00491A74" w:rsidRPr="0036641C">
        <w:rPr>
          <w:rFonts w:ascii="GHEA Grapalat" w:hAnsi="GHEA Grapalat" w:cs="Sylfaen"/>
          <w:sz w:val="20"/>
          <w:lang w:val="hy-AM"/>
        </w:rPr>
        <w:t xml:space="preserve">1 </w:t>
      </w:r>
      <w:r w:rsidR="00491A74" w:rsidRPr="0036641C">
        <w:rPr>
          <w:rFonts w:ascii="GHEA Grapalat" w:hAnsi="GHEA Grapalat" w:cs="GHEA Grapalat"/>
          <w:sz w:val="20"/>
          <w:lang w:val="hy-AM"/>
        </w:rPr>
        <w:t>կետով</w:t>
      </w:r>
      <w:r w:rsidR="00491A74" w:rsidRPr="0036641C">
        <w:rPr>
          <w:rFonts w:ascii="GHEA Grapalat" w:hAnsi="GHEA Grapalat" w:cs="Sylfaen"/>
          <w:sz w:val="20"/>
          <w:lang w:val="hy-AM"/>
        </w:rPr>
        <w:t xml:space="preserve"> նախատեսված ժամկետում, իսկ կնքվելիք պայմանագրի նախագծով</w:t>
      </w:r>
      <w:r w:rsidR="00491A74" w:rsidRPr="0036641C">
        <w:rPr>
          <w:rFonts w:ascii="Courier New" w:hAnsi="Courier New" w:cs="Courier New"/>
          <w:sz w:val="20"/>
          <w:lang w:val="hy-AM"/>
        </w:rPr>
        <w:t> </w:t>
      </w:r>
      <w:r w:rsidR="00491A74" w:rsidRPr="0036641C">
        <w:rPr>
          <w:rFonts w:ascii="GHEA Grapalat" w:hAnsi="GHEA Grapalat" w:cs="Sylfaen"/>
          <w:sz w:val="20"/>
          <w:lang w:val="hy-AM"/>
        </w:rPr>
        <w:t>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36641C">
        <w:rPr>
          <w:rFonts w:ascii="GHEA Grapalat" w:hAnsi="GHEA Grapalat" w:cs="Sylfaen"/>
          <w:i/>
          <w:sz w:val="20"/>
          <w:lang w:val="hy-AM"/>
        </w:rPr>
        <w:t xml:space="preserve"> </w:t>
      </w:r>
      <w:r w:rsidR="00491A74" w:rsidRPr="0036641C">
        <w:rPr>
          <w:rFonts w:ascii="GHEA Grapalat" w:hAnsi="GHEA Grapalat" w:cs="Sylfaen"/>
          <w:sz w:val="20"/>
          <w:lang w:val="hy-AM"/>
        </w:rPr>
        <w:t>ապա նա զրկվում է պայմանագիրը ստորագրելու իրավունքից։</w:t>
      </w:r>
    </w:p>
    <w:p w14:paraId="1D436D3C" w14:textId="77777777" w:rsidR="000313A6" w:rsidRPr="0036641C" w:rsidRDefault="000313A6"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Ընդ որում ընտրված մասնակցի կողմից հաստատված պայմանագրի նախագիծը </w:t>
      </w:r>
      <w:r w:rsidR="00A6756D" w:rsidRPr="0036641C">
        <w:rPr>
          <w:rFonts w:ascii="GHEA Grapalat" w:hAnsi="GHEA Grapalat" w:cs="Sylfaen"/>
          <w:sz w:val="20"/>
          <w:lang w:val="hy-AM"/>
        </w:rPr>
        <w:t>պ</w:t>
      </w:r>
      <w:r w:rsidRPr="0036641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6641C">
        <w:rPr>
          <w:rFonts w:ascii="GHEA Grapalat" w:hAnsi="GHEA Grapalat" w:cs="Sylfaen"/>
          <w:sz w:val="20"/>
          <w:lang w:val="hy-AM"/>
        </w:rPr>
        <w:t>պ</w:t>
      </w:r>
      <w:r w:rsidRPr="0036641C">
        <w:rPr>
          <w:rFonts w:ascii="GHEA Grapalat" w:hAnsi="GHEA Grapalat" w:cs="Sylfaen"/>
          <w:sz w:val="20"/>
          <w:lang w:val="hy-AM"/>
        </w:rPr>
        <w:t>ատվիրատուի փաստաթղթաշրջանառ</w:t>
      </w:r>
      <w:r w:rsidR="005F7C1D" w:rsidRPr="0036641C">
        <w:rPr>
          <w:rFonts w:ascii="GHEA Grapalat" w:hAnsi="GHEA Grapalat" w:cs="Sylfaen"/>
          <w:sz w:val="20"/>
          <w:lang w:val="hy-AM"/>
        </w:rPr>
        <w:t>ության համակարգում:  Պա</w:t>
      </w:r>
      <w:r w:rsidRPr="0036641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6641C">
        <w:rPr>
          <w:rFonts w:ascii="GHEA Grapalat" w:hAnsi="GHEA Grapalat" w:cs="Sylfaen"/>
          <w:sz w:val="20"/>
          <w:lang w:val="hy-AM"/>
        </w:rPr>
        <w:t xml:space="preserve"> և հաստատմանը հաջորդող աշխատանքային օրը ուղեկցող գրությամբ տրամադրվում է ընտրված մասնակցին</w:t>
      </w:r>
      <w:r w:rsidRPr="0036641C">
        <w:rPr>
          <w:rFonts w:ascii="GHEA Grapalat" w:hAnsi="GHEA Grapalat" w:cs="Sylfaen"/>
          <w:sz w:val="20"/>
          <w:lang w:val="hy-AM"/>
        </w:rPr>
        <w:t>:</w:t>
      </w:r>
    </w:p>
    <w:p w14:paraId="3EC25536" w14:textId="77777777" w:rsidR="0033571F"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5B1DD6" w:rsidRPr="0036641C">
        <w:rPr>
          <w:rFonts w:ascii="GHEA Grapalat" w:hAnsi="GHEA Grapalat" w:cs="Sylfaen"/>
          <w:sz w:val="20"/>
          <w:lang w:val="hy-AM"/>
        </w:rPr>
        <w:t>.6</w:t>
      </w:r>
      <w:r w:rsidR="0033571F" w:rsidRPr="0036641C">
        <w:rPr>
          <w:rFonts w:ascii="GHEA Grapalat" w:hAnsi="GHEA Grapalat" w:cs="Sylfaen"/>
          <w:sz w:val="20"/>
          <w:lang w:val="hy-AM"/>
        </w:rPr>
        <w:t xml:space="preserve"> </w:t>
      </w:r>
      <w:r w:rsidR="009365B5" w:rsidRPr="0036641C">
        <w:rPr>
          <w:rFonts w:ascii="GHEA Grapalat" w:hAnsi="GHEA Grapalat" w:cs="Sylfaen"/>
          <w:sz w:val="20"/>
          <w:lang w:val="hy-AM"/>
        </w:rPr>
        <w:t xml:space="preserve">Պայմանագիր կնքելու վերաբերյալ </w:t>
      </w:r>
      <w:r w:rsidR="00A6756D" w:rsidRPr="0036641C">
        <w:rPr>
          <w:rFonts w:ascii="GHEA Grapalat" w:hAnsi="GHEA Grapalat" w:cs="Sylfaen"/>
          <w:sz w:val="20"/>
          <w:lang w:val="hy-AM"/>
        </w:rPr>
        <w:t>պ</w:t>
      </w:r>
      <w:r w:rsidR="009365B5" w:rsidRPr="0036641C">
        <w:rPr>
          <w:rFonts w:ascii="GHEA Grapalat" w:hAnsi="GHEA Grapalat" w:cs="Sylfaen"/>
          <w:sz w:val="20"/>
          <w:lang w:val="hy-AM"/>
        </w:rPr>
        <w:t>ատվիրատուի առաջարկ</w:t>
      </w:r>
      <w:r w:rsidR="00EA7474" w:rsidRPr="0036641C">
        <w:rPr>
          <w:rFonts w:ascii="GHEA Grapalat" w:hAnsi="GHEA Grapalat" w:cs="Sylfaen"/>
          <w:sz w:val="20"/>
          <w:lang w:val="hy-AM"/>
        </w:rPr>
        <w:t>ը</w:t>
      </w:r>
      <w:r w:rsidR="009365B5" w:rsidRPr="0036641C">
        <w:rPr>
          <w:rFonts w:ascii="GHEA Grapalat" w:hAnsi="GHEA Grapalat" w:cs="Sylfaen"/>
          <w:sz w:val="20"/>
          <w:lang w:val="hy-AM"/>
        </w:rPr>
        <w:t xml:space="preserve"> ստացած </w:t>
      </w:r>
      <w:r w:rsidR="00EA7474" w:rsidRPr="0036641C">
        <w:rPr>
          <w:rFonts w:ascii="GHEA Grapalat" w:hAnsi="GHEA Grapalat" w:cs="Sylfaen"/>
          <w:sz w:val="20"/>
          <w:lang w:val="hy-AM"/>
        </w:rPr>
        <w:t xml:space="preserve">ընտրված մասնակիցը համակարգի </w:t>
      </w:r>
      <w:r w:rsidR="009365B5" w:rsidRPr="0036641C">
        <w:rPr>
          <w:rFonts w:ascii="GHEA Grapalat" w:hAnsi="GHEA Grapalat" w:cs="Sylfaen"/>
          <w:sz w:val="20"/>
          <w:lang w:val="hy-AM"/>
        </w:rPr>
        <w:t>միջոցով ընդունում կամ մերժում է իրեն ներկայացված առաջարկը:</w:t>
      </w:r>
    </w:p>
    <w:p w14:paraId="404BDE38" w14:textId="4E619FC9" w:rsidR="00D612BC" w:rsidRPr="0036641C" w:rsidRDefault="00AA0AD8"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9</w:t>
      </w:r>
      <w:r w:rsidR="00D17258" w:rsidRPr="0036641C">
        <w:rPr>
          <w:rFonts w:ascii="GHEA Grapalat" w:hAnsi="GHEA Grapalat" w:cs="Sylfaen"/>
          <w:i w:val="0"/>
          <w:szCs w:val="24"/>
          <w:lang w:val="hy-AM"/>
        </w:rPr>
        <w:t>.</w:t>
      </w:r>
      <w:r w:rsidR="005B1DD6" w:rsidRPr="0036641C">
        <w:rPr>
          <w:rFonts w:ascii="GHEA Grapalat" w:hAnsi="GHEA Grapalat" w:cs="Sylfaen"/>
          <w:i w:val="0"/>
          <w:szCs w:val="24"/>
          <w:lang w:val="hy-AM"/>
        </w:rPr>
        <w:t>7</w:t>
      </w:r>
      <w:r w:rsidR="00D17258"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 xml:space="preserve">Մինչև սույն հրավերի </w:t>
      </w:r>
      <w:r w:rsidR="00447FFD" w:rsidRPr="0036641C">
        <w:rPr>
          <w:rFonts w:ascii="GHEA Grapalat" w:hAnsi="GHEA Grapalat" w:cs="Sylfaen"/>
          <w:i w:val="0"/>
          <w:szCs w:val="24"/>
          <w:lang w:val="hy-AM"/>
        </w:rPr>
        <w:t xml:space="preserve">1-ին մասի </w:t>
      </w:r>
      <w:r w:rsidR="00A6756D" w:rsidRPr="0036641C">
        <w:rPr>
          <w:rFonts w:ascii="GHEA Grapalat" w:hAnsi="GHEA Grapalat" w:cs="Sylfaen"/>
          <w:i w:val="0"/>
          <w:szCs w:val="24"/>
          <w:lang w:val="hy-AM"/>
        </w:rPr>
        <w:t>9</w:t>
      </w:r>
      <w:r w:rsidR="005B1DD6" w:rsidRPr="0036641C">
        <w:rPr>
          <w:rFonts w:ascii="GHEA Grapalat" w:hAnsi="GHEA Grapalat" w:cs="Sylfaen"/>
          <w:i w:val="0"/>
          <w:szCs w:val="24"/>
          <w:lang w:val="hy-AM"/>
        </w:rPr>
        <w:t>.5</w:t>
      </w:r>
      <w:r w:rsidR="00096865" w:rsidRPr="0036641C">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36641C">
        <w:rPr>
          <w:rFonts w:ascii="GHEA Grapalat" w:hAnsi="GHEA Grapalat" w:cs="Sylfaen"/>
          <w:i w:val="0"/>
          <w:szCs w:val="24"/>
          <w:lang w:val="hy-AM"/>
        </w:rPr>
        <w:t>կանխավճարի չափի կամ</w:t>
      </w:r>
      <w:r w:rsidR="00096865" w:rsidRPr="0036641C">
        <w:rPr>
          <w:rFonts w:ascii="GHEA Grapalat" w:hAnsi="GHEA Grapalat" w:cs="Sylfaen"/>
          <w:i w:val="0"/>
          <w:szCs w:val="24"/>
          <w:lang w:val="hy-AM"/>
        </w:rPr>
        <w:t>ընտրված մասնակցի առաջարկած գնի ավելացմանը</w:t>
      </w:r>
      <w:r w:rsidR="004D5671" w:rsidRPr="0036641C">
        <w:rPr>
          <w:rFonts w:ascii="GHEA Grapalat" w:hAnsi="GHEA Grapalat" w:cs="Sylfaen"/>
          <w:i w:val="0"/>
          <w:szCs w:val="24"/>
          <w:lang w:val="hy-AM"/>
        </w:rPr>
        <w:t>։</w:t>
      </w:r>
      <w:r w:rsidR="00D612BC" w:rsidRPr="0036641C">
        <w:rPr>
          <w:rFonts w:ascii="GHEA Mariam" w:hAnsi="GHEA Mariam"/>
          <w:spacing w:val="-8"/>
          <w:lang w:val="hy-AM"/>
        </w:rPr>
        <w:t xml:space="preserve"> </w:t>
      </w:r>
    </w:p>
    <w:p w14:paraId="3998EFDF" w14:textId="77777777" w:rsidR="00F23A51" w:rsidRPr="0036641C" w:rsidRDefault="00AA0AD8"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9</w:t>
      </w:r>
      <w:r w:rsidR="00FC6B2B" w:rsidRPr="0036641C">
        <w:rPr>
          <w:rFonts w:ascii="GHEA Grapalat" w:hAnsi="GHEA Grapalat" w:cs="Sylfaen"/>
          <w:i w:val="0"/>
          <w:szCs w:val="24"/>
          <w:lang w:val="hy-AM"/>
        </w:rPr>
        <w:t>.8</w:t>
      </w:r>
      <w:r w:rsidR="00534468" w:rsidRPr="0036641C">
        <w:rPr>
          <w:rFonts w:ascii="GHEA Grapalat" w:hAnsi="GHEA Grapalat" w:cs="Sylfaen"/>
          <w:i w:val="0"/>
          <w:szCs w:val="24"/>
          <w:lang w:val="hy-AM"/>
        </w:rPr>
        <w:t xml:space="preserve"> Պայմանագիրը կնքվելուն հաջորդող աշխատանքային օրը հանձնաժողովի քարտուղարը </w:t>
      </w:r>
      <w:r w:rsidR="00EA7474" w:rsidRPr="0036641C">
        <w:rPr>
          <w:rFonts w:ascii="GHEA Grapalat" w:hAnsi="GHEA Grapalat" w:cs="Sylfaen"/>
          <w:i w:val="0"/>
          <w:szCs w:val="24"/>
          <w:lang w:val="hy-AM"/>
        </w:rPr>
        <w:t xml:space="preserve">համակարգում </w:t>
      </w:r>
      <w:r w:rsidR="00534468" w:rsidRPr="0036641C">
        <w:rPr>
          <w:rFonts w:ascii="GHEA Grapalat" w:hAnsi="GHEA Grapalat" w:cs="Sylfaen"/>
          <w:i w:val="0"/>
          <w:szCs w:val="24"/>
          <w:lang w:val="hy-AM"/>
        </w:rPr>
        <w:t>ավարտում է ընթացակարգը</w:t>
      </w:r>
      <w:r w:rsidR="00F23A51" w:rsidRPr="0036641C">
        <w:rPr>
          <w:rFonts w:ascii="GHEA Grapalat" w:hAnsi="GHEA Grapalat" w:cs="Sylfaen"/>
          <w:i w:val="0"/>
          <w:szCs w:val="24"/>
          <w:lang w:val="hy-AM"/>
        </w:rPr>
        <w:t>:</w:t>
      </w:r>
    </w:p>
    <w:p w14:paraId="3B371C92" w14:textId="77777777" w:rsidR="008957DB" w:rsidRPr="0036641C" w:rsidRDefault="008957DB" w:rsidP="00EF3662">
      <w:pPr>
        <w:pStyle w:val="BodyTextIndent"/>
        <w:spacing w:line="240" w:lineRule="auto"/>
        <w:ind w:firstLine="567"/>
        <w:rPr>
          <w:rFonts w:ascii="GHEA Grapalat" w:hAnsi="GHEA Grapalat" w:cs="Sylfaen"/>
          <w:i w:val="0"/>
          <w:szCs w:val="24"/>
          <w:lang w:val="hy-AM"/>
        </w:rPr>
      </w:pPr>
    </w:p>
    <w:p w14:paraId="65AA0299" w14:textId="77777777" w:rsidR="00A45024" w:rsidRPr="0036641C" w:rsidRDefault="00A45024" w:rsidP="00EF3662">
      <w:pPr>
        <w:pStyle w:val="BodyTextIndent"/>
        <w:spacing w:line="240" w:lineRule="auto"/>
        <w:ind w:firstLine="567"/>
        <w:rPr>
          <w:rFonts w:ascii="GHEA Grapalat" w:hAnsi="GHEA Grapalat" w:cs="Sylfaen"/>
          <w:i w:val="0"/>
          <w:szCs w:val="24"/>
          <w:lang w:val="hy-AM"/>
        </w:rPr>
      </w:pPr>
    </w:p>
    <w:p w14:paraId="3958BFA2" w14:textId="77777777" w:rsidR="00096865" w:rsidRPr="0036641C" w:rsidRDefault="00030D40" w:rsidP="00EF3662">
      <w:pPr>
        <w:jc w:val="center"/>
        <w:rPr>
          <w:rFonts w:ascii="GHEA Grapalat" w:hAnsi="GHEA Grapalat" w:cs="Arial"/>
          <w:b/>
          <w:iCs/>
          <w:sz w:val="20"/>
          <w:lang w:val="hy-AM"/>
        </w:rPr>
      </w:pPr>
      <w:r w:rsidRPr="0036641C">
        <w:rPr>
          <w:rFonts w:ascii="GHEA Grapalat" w:hAnsi="GHEA Grapalat"/>
          <w:b/>
          <w:iCs/>
          <w:sz w:val="20"/>
          <w:lang w:val="hy-AM"/>
        </w:rPr>
        <w:t>10</w:t>
      </w:r>
      <w:r w:rsidR="008D5016" w:rsidRPr="0036641C">
        <w:rPr>
          <w:rFonts w:ascii="GHEA Grapalat" w:hAnsi="GHEA Grapalat"/>
          <w:b/>
          <w:iCs/>
          <w:sz w:val="20"/>
          <w:lang w:val="hy-AM"/>
        </w:rPr>
        <w:t xml:space="preserve">. </w:t>
      </w:r>
      <w:r w:rsidR="00E2245F" w:rsidRPr="0036641C">
        <w:rPr>
          <w:rFonts w:ascii="GHEA Grapalat" w:hAnsi="GHEA Grapalat" w:cs="Sylfaen"/>
          <w:b/>
          <w:iCs/>
          <w:sz w:val="20"/>
          <w:lang w:val="hy-AM"/>
        </w:rPr>
        <w:t>ՈՐԱԿԱՎՈՐՄԱՆ</w:t>
      </w:r>
      <w:r w:rsidR="00E2245F" w:rsidRPr="0036641C">
        <w:rPr>
          <w:rFonts w:ascii="GHEA Grapalat" w:hAnsi="GHEA Grapalat" w:cs="Arial"/>
          <w:b/>
          <w:iCs/>
          <w:sz w:val="20"/>
          <w:lang w:val="hy-AM"/>
        </w:rPr>
        <w:t xml:space="preserve"> </w:t>
      </w:r>
      <w:r w:rsidR="00E2245F" w:rsidRPr="0036641C">
        <w:rPr>
          <w:rFonts w:ascii="GHEA Grapalat" w:hAnsi="GHEA Grapalat" w:cs="Sylfaen"/>
          <w:b/>
          <w:iCs/>
          <w:sz w:val="20"/>
          <w:lang w:val="hy-AM"/>
        </w:rPr>
        <w:t xml:space="preserve">ԵՎ </w:t>
      </w:r>
      <w:r w:rsidR="008D5016" w:rsidRPr="0036641C">
        <w:rPr>
          <w:rFonts w:ascii="GHEA Grapalat" w:hAnsi="GHEA Grapalat" w:cs="Sylfaen"/>
          <w:b/>
          <w:iCs/>
          <w:sz w:val="20"/>
          <w:lang w:val="hy-AM"/>
        </w:rPr>
        <w:t>ՊԱՅՄԱՆԱԳՐԻ</w:t>
      </w:r>
      <w:r w:rsidR="00EE0172" w:rsidRPr="0036641C">
        <w:rPr>
          <w:rFonts w:ascii="GHEA Grapalat" w:hAnsi="GHEA Grapalat" w:cs="Sylfaen"/>
          <w:b/>
          <w:iCs/>
          <w:sz w:val="20"/>
          <w:lang w:val="hy-AM"/>
        </w:rPr>
        <w:t xml:space="preserve"> </w:t>
      </w:r>
      <w:r w:rsidR="008D5016" w:rsidRPr="0036641C">
        <w:rPr>
          <w:rFonts w:ascii="GHEA Grapalat" w:hAnsi="GHEA Grapalat" w:cs="Sylfaen"/>
          <w:b/>
          <w:iCs/>
          <w:sz w:val="20"/>
          <w:lang w:val="hy-AM"/>
        </w:rPr>
        <w:t>ԱՊԱՀՈՎՈՒՄ</w:t>
      </w:r>
      <w:r w:rsidR="00E2245F" w:rsidRPr="0036641C">
        <w:rPr>
          <w:rFonts w:ascii="GHEA Grapalat" w:hAnsi="GHEA Grapalat" w:cs="Sylfaen"/>
          <w:b/>
          <w:iCs/>
          <w:sz w:val="20"/>
          <w:lang w:val="hy-AM"/>
        </w:rPr>
        <w:t>ՆԵՐ</w:t>
      </w:r>
      <w:r w:rsidR="008D5016" w:rsidRPr="0036641C">
        <w:rPr>
          <w:rFonts w:ascii="GHEA Grapalat" w:hAnsi="GHEA Grapalat" w:cs="Sylfaen"/>
          <w:b/>
          <w:iCs/>
          <w:sz w:val="20"/>
          <w:lang w:val="hy-AM"/>
        </w:rPr>
        <w:t>Ը</w:t>
      </w:r>
      <w:r w:rsidR="008D5016" w:rsidRPr="0036641C">
        <w:rPr>
          <w:rFonts w:ascii="GHEA Grapalat" w:hAnsi="GHEA Grapalat" w:cs="Arial"/>
          <w:b/>
          <w:iCs/>
          <w:sz w:val="20"/>
          <w:lang w:val="hy-AM"/>
        </w:rPr>
        <w:t xml:space="preserve"> </w:t>
      </w:r>
    </w:p>
    <w:p w14:paraId="1CBC7DEC" w14:textId="77777777" w:rsidR="00096865" w:rsidRPr="0036641C" w:rsidRDefault="00096865" w:rsidP="00EF3662">
      <w:pPr>
        <w:jc w:val="center"/>
        <w:rPr>
          <w:rFonts w:ascii="GHEA Grapalat" w:hAnsi="GHEA Grapalat"/>
          <w:b/>
          <w:iCs/>
          <w:sz w:val="20"/>
          <w:lang w:val="hy-AM"/>
        </w:rPr>
      </w:pPr>
    </w:p>
    <w:p w14:paraId="063798EF" w14:textId="007CEB81" w:rsidR="00096865" w:rsidRPr="0036641C" w:rsidRDefault="00030D40" w:rsidP="00EF3662">
      <w:pPr>
        <w:ind w:firstLine="567"/>
        <w:jc w:val="both"/>
        <w:rPr>
          <w:rFonts w:ascii="GHEA Grapalat" w:hAnsi="GHEA Grapalat" w:cs="Sylfaen"/>
          <w:sz w:val="20"/>
          <w:lang w:val="hy-AM"/>
        </w:rPr>
      </w:pPr>
      <w:r w:rsidRPr="0036641C">
        <w:rPr>
          <w:rFonts w:ascii="GHEA Grapalat" w:hAnsi="GHEA Grapalat"/>
          <w:iCs/>
          <w:sz w:val="20"/>
          <w:lang w:val="hy-AM"/>
        </w:rPr>
        <w:t>10</w:t>
      </w:r>
      <w:r w:rsidR="00096865" w:rsidRPr="0036641C">
        <w:rPr>
          <w:rFonts w:ascii="GHEA Grapalat" w:hAnsi="GHEA Grapalat"/>
          <w:iCs/>
          <w:sz w:val="20"/>
          <w:lang w:val="hy-AM"/>
        </w:rPr>
        <w:t>.</w:t>
      </w:r>
      <w:r w:rsidR="00096865" w:rsidRPr="0036641C">
        <w:rPr>
          <w:rFonts w:ascii="GHEA Grapalat" w:hAnsi="GHEA Grapalat" w:cs="Sylfaen"/>
          <w:sz w:val="20"/>
          <w:lang w:val="hy-AM"/>
        </w:rPr>
        <w:t>1</w:t>
      </w:r>
      <w:r w:rsidR="00491A74" w:rsidRPr="0036641C">
        <w:rPr>
          <w:rFonts w:ascii="GHEA Grapalat" w:hAnsi="GHEA Grapalat" w:cs="Sylfaen"/>
          <w:sz w:val="20"/>
          <w:lang w:val="hy-AM"/>
        </w:rPr>
        <w:t xml:space="preserve"> Որակավորման և պայմանագրի ապահովումները ներկայացնելու պահանջի հիման վրա, այն ստանալու օրվանից </w:t>
      </w:r>
      <w:r w:rsidR="00BA08DC" w:rsidRPr="0036641C">
        <w:rPr>
          <w:rFonts w:ascii="GHEA Grapalat" w:hAnsi="GHEA Grapalat" w:cs="Sylfaen"/>
          <w:sz w:val="20"/>
          <w:lang w:val="hy-AM"/>
        </w:rPr>
        <w:t xml:space="preserve">հետո </w:t>
      </w:r>
      <w:r w:rsidR="00491A74" w:rsidRPr="0036641C">
        <w:rPr>
          <w:rFonts w:ascii="GHEA Grapalat" w:hAnsi="GHEA Grapalat" w:cs="Sylfaen"/>
          <w:sz w:val="20"/>
          <w:lang w:val="hy-AM"/>
        </w:rPr>
        <w:t>5 աշխատանքային օրվա ընթացքում, ընտրված մասնակիցը պարտավոր է ներկայացնել որակավորման և պայմանագրի ապահովումներ։ Եթե ապահովումը ներկայացվում է բանկային երաշխիքի ձևով, ապա սույն կետով նախատեսված ժամկետը սահմանվում է 10 աշխատանքային օր։ Ընտրված մասնակցի հետ պայմանագիր կնքվում է, եթե վերջինս ներկայացնում է որակավորման և պայմանագրի (կանխավճարի)  ապահովումները</w:t>
      </w:r>
      <w:r w:rsidR="003D4668" w:rsidRPr="0036641C">
        <w:rPr>
          <w:rStyle w:val="FootnoteReference"/>
          <w:rFonts w:ascii="GHEA Grapalat" w:hAnsi="GHEA Grapalat" w:cs="Sylfaen"/>
          <w:sz w:val="20"/>
          <w:lang w:val="hy-AM"/>
        </w:rPr>
        <w:footnoteReference w:id="5"/>
      </w:r>
    </w:p>
    <w:p w14:paraId="1DF2C645" w14:textId="1FCBE229" w:rsidR="00CF24D6" w:rsidRPr="0036641C" w:rsidRDefault="00AD6D6A" w:rsidP="00775810">
      <w:pPr>
        <w:ind w:firstLine="567"/>
        <w:jc w:val="both"/>
        <w:rPr>
          <w:rFonts w:ascii="GHEA Grapalat" w:hAnsi="GHEA Grapalat" w:cs="Arial"/>
          <w:sz w:val="20"/>
          <w:lang w:val="hy-AM"/>
        </w:rPr>
      </w:pPr>
      <w:r w:rsidRPr="0036641C">
        <w:rPr>
          <w:rFonts w:ascii="GHEA Grapalat" w:hAnsi="GHEA Grapalat" w:cs="Sylfaen"/>
          <w:sz w:val="20"/>
          <w:lang w:val="hy-AM"/>
        </w:rPr>
        <w:t>10.2</w:t>
      </w:r>
      <w:r w:rsidR="00F96621" w:rsidRPr="0036641C">
        <w:rPr>
          <w:rFonts w:ascii="GHEA Grapalat" w:hAnsi="GHEA Grapalat" w:cs="Sylfaen"/>
          <w:sz w:val="20"/>
          <w:lang w:val="hy-AM"/>
        </w:rPr>
        <w:t xml:space="preserve"> </w:t>
      </w:r>
      <w:r w:rsidR="0074145B" w:rsidRPr="0036641C">
        <w:rPr>
          <w:rFonts w:ascii="GHEA Grapalat" w:hAnsi="GHEA Grapalat" w:cs="Sylfaen"/>
          <w:sz w:val="20"/>
          <w:lang w:val="hy-AM"/>
        </w:rPr>
        <w:t>Որակավորման ապահովման չափը հավասար է</w:t>
      </w:r>
      <w:r w:rsidR="00491A74" w:rsidRPr="0036641C">
        <w:rPr>
          <w:rFonts w:ascii="GHEA Grapalat" w:hAnsi="GHEA Grapalat" w:cs="Sylfaen"/>
          <w:sz w:val="20"/>
          <w:lang w:val="hy-AM"/>
        </w:rPr>
        <w:t xml:space="preserve"> սույն ընթացակարգի շրջանակում գնվելիք աշխատանքների գնման գնի</w:t>
      </w:r>
      <w:r w:rsidR="0074145B" w:rsidRPr="0036641C">
        <w:rPr>
          <w:rFonts w:ascii="GHEA Grapalat" w:hAnsi="GHEA Grapalat" w:cs="Sylfaen"/>
          <w:sz w:val="20"/>
          <w:lang w:val="hy-AM"/>
        </w:rPr>
        <w:t xml:space="preserve"> </w:t>
      </w:r>
      <w:r w:rsidR="000212A8" w:rsidRPr="0036641C">
        <w:rPr>
          <w:rFonts w:ascii="GHEA Grapalat" w:hAnsi="GHEA Grapalat" w:cs="Sylfaen"/>
          <w:b/>
          <w:bCs/>
          <w:sz w:val="20"/>
          <w:lang w:val="hy-AM"/>
        </w:rPr>
        <w:t>15 տոկոսին</w:t>
      </w:r>
      <w:r w:rsidR="0074145B" w:rsidRPr="0036641C">
        <w:rPr>
          <w:rFonts w:ascii="GHEA Grapalat" w:hAnsi="GHEA Grapalat" w:cs="Sylfaen"/>
          <w:sz w:val="20"/>
          <w:lang w:val="hy-AM"/>
        </w:rPr>
        <w:t>:</w:t>
      </w:r>
      <w:r w:rsidR="00491A74" w:rsidRPr="0036641C">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36641C">
        <w:rPr>
          <w:rFonts w:ascii="GHEA Grapalat" w:hAnsi="GHEA Grapalat" w:cs="Sylfaen"/>
          <w:sz w:val="20"/>
          <w:lang w:val="hy-AM"/>
        </w:rPr>
        <w:t xml:space="preserve"> </w:t>
      </w:r>
      <w:r w:rsidR="00F96621" w:rsidRPr="0036641C">
        <w:rPr>
          <w:rFonts w:ascii="GHEA Grapalat" w:hAnsi="GHEA Grapalat" w:cs="Sylfaen"/>
          <w:sz w:val="20"/>
          <w:lang w:val="hy-AM"/>
        </w:rPr>
        <w:t xml:space="preserve">Որակավորման ապահովումը ներկայացվում է </w:t>
      </w:r>
      <w:r w:rsidR="000212A8" w:rsidRPr="0036641C">
        <w:rPr>
          <w:rFonts w:ascii="GHEA Grapalat" w:hAnsi="GHEA Grapalat" w:cs="Sylfaen"/>
          <w:sz w:val="20"/>
          <w:lang w:val="hy-AM"/>
        </w:rPr>
        <w:t>տուժանքի (հավելված 4</w:t>
      </w:r>
      <w:r w:rsidR="000212A8" w:rsidRPr="0036641C">
        <w:rPr>
          <w:rFonts w:ascii="Cambria Math" w:hAnsi="Cambria Math" w:cs="Cambria Math"/>
          <w:sz w:val="20"/>
          <w:lang w:val="hy-AM"/>
        </w:rPr>
        <w:t>․</w:t>
      </w:r>
      <w:r w:rsidR="000212A8" w:rsidRPr="0036641C">
        <w:rPr>
          <w:rFonts w:ascii="GHEA Grapalat" w:hAnsi="GHEA Grapalat" w:cs="Sylfaen"/>
          <w:sz w:val="20"/>
          <w:lang w:val="hy-AM"/>
        </w:rPr>
        <w:t>2)  կամ կանխիկ փողի</w:t>
      </w:r>
      <w:r w:rsidR="00A45024" w:rsidRPr="0036641C">
        <w:rPr>
          <w:rFonts w:ascii="GHEA Grapalat" w:hAnsi="GHEA Grapalat" w:cs="Sylfaen"/>
          <w:sz w:val="20"/>
          <w:lang w:val="hy-AM"/>
        </w:rPr>
        <w:t xml:space="preserve"> </w:t>
      </w:r>
      <w:r w:rsidR="000212A8" w:rsidRPr="0036641C">
        <w:rPr>
          <w:rFonts w:ascii="GHEA Grapalat" w:hAnsi="GHEA Grapalat" w:cs="Sylfaen"/>
          <w:sz w:val="20"/>
          <w:lang w:val="hy-AM"/>
        </w:rPr>
        <w:t xml:space="preserve"> ձևով։ </w:t>
      </w:r>
      <w:r w:rsidR="00E76EDE" w:rsidRPr="0036641C">
        <w:rPr>
          <w:rFonts w:ascii="GHEA Grapalat" w:hAnsi="GHEA Grapalat" w:cs="Sylfaen"/>
          <w:sz w:val="20"/>
          <w:lang w:val="hy-AM"/>
        </w:rPr>
        <w:t>Ընդ որում ապահովումը</w:t>
      </w:r>
      <w:r w:rsidR="00DF68A6" w:rsidRPr="0036641C">
        <w:rPr>
          <w:rFonts w:ascii="GHEA Grapalat" w:hAnsi="GHEA Grapalat" w:cs="Sylfaen"/>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0212A8" w:rsidRPr="0036641C">
        <w:rPr>
          <w:rFonts w:ascii="GHEA Grapalat" w:hAnsi="GHEA Grapalat" w:cs="Sylfaen"/>
          <w:sz w:val="20"/>
          <w:lang w:val="hy-AM"/>
        </w:rPr>
        <w:t>2</w:t>
      </w:r>
      <w:r w:rsidR="00CF12EE" w:rsidRPr="0036641C">
        <w:rPr>
          <w:rFonts w:ascii="GHEA Grapalat" w:hAnsi="GHEA Grapalat" w:cs="Sylfaen"/>
          <w:sz w:val="20"/>
          <w:lang w:val="hy-AM"/>
        </w:rPr>
        <w:t>0</w:t>
      </w:r>
      <w:r w:rsidR="00DF68A6" w:rsidRPr="0036641C">
        <w:rPr>
          <w:rFonts w:ascii="GHEA Grapalat" w:hAnsi="GHEA Grapalat" w:cs="Sylfaen"/>
          <w:sz w:val="20"/>
          <w:lang w:val="hy-AM"/>
        </w:rPr>
        <w:t xml:space="preserve">-րդ </w:t>
      </w:r>
      <w:r w:rsidR="00A558B9" w:rsidRPr="0036641C">
        <w:rPr>
          <w:rFonts w:ascii="GHEA Grapalat" w:hAnsi="GHEA Grapalat" w:cs="Sylfaen"/>
          <w:sz w:val="20"/>
          <w:lang w:val="hy-AM"/>
        </w:rPr>
        <w:t>աշխատանքային</w:t>
      </w:r>
      <w:r w:rsidR="00DF68A6" w:rsidRPr="0036641C">
        <w:rPr>
          <w:rFonts w:ascii="GHEA Grapalat" w:hAnsi="GHEA Grapalat" w:cs="Sylfaen"/>
          <w:sz w:val="20"/>
          <w:lang w:val="hy-AM"/>
        </w:rPr>
        <w:t xml:space="preserve"> օրը </w:t>
      </w:r>
      <w:r w:rsidR="00F96621" w:rsidRPr="0036641C">
        <w:rPr>
          <w:rFonts w:ascii="GHEA Grapalat" w:hAnsi="GHEA Grapalat" w:cs="Arial"/>
          <w:sz w:val="20"/>
          <w:lang w:val="hy-AM"/>
        </w:rPr>
        <w:t>ներառյալ</w:t>
      </w:r>
      <w:r w:rsidR="003D4668" w:rsidRPr="0036641C">
        <w:rPr>
          <w:rFonts w:ascii="GHEA Grapalat" w:hAnsi="GHEA Grapalat" w:cs="Arial"/>
          <w:sz w:val="20"/>
          <w:lang w:val="hy-AM"/>
        </w:rPr>
        <w:t>:</w:t>
      </w:r>
      <w:r w:rsidR="003D4668" w:rsidRPr="0036641C">
        <w:rPr>
          <w:rStyle w:val="FootnoteReference"/>
          <w:rFonts w:ascii="GHEA Grapalat" w:hAnsi="GHEA Grapalat" w:cs="Arial"/>
          <w:sz w:val="20"/>
          <w:lang w:val="hy-AM"/>
        </w:rPr>
        <w:footnoteReference w:id="6"/>
      </w:r>
    </w:p>
    <w:p w14:paraId="05ACF673" w14:textId="035F3335" w:rsidR="00775810" w:rsidRPr="0036641C" w:rsidRDefault="00775810" w:rsidP="00775810">
      <w:pPr>
        <w:ind w:firstLine="567"/>
        <w:jc w:val="both"/>
        <w:rPr>
          <w:rFonts w:ascii="GHEA Grapalat" w:hAnsi="GHEA Grapalat" w:cs="Arial"/>
          <w:sz w:val="20"/>
          <w:lang w:val="hy-AM"/>
        </w:rPr>
      </w:pPr>
      <w:r w:rsidRPr="0036641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w:t>
      </w:r>
      <w:r w:rsidR="00A57158" w:rsidRPr="0036641C">
        <w:rPr>
          <w:rFonts w:ascii="GHEA Grapalat" w:hAnsi="GHEA Grapalat" w:cs="Arial"/>
          <w:sz w:val="20"/>
          <w:lang w:val="hy-AM"/>
        </w:rPr>
        <w:t xml:space="preserve"> մասով </w:t>
      </w:r>
      <w:r w:rsidR="000212A8" w:rsidRPr="0036641C">
        <w:rPr>
          <w:rFonts w:ascii="GHEA Grapalat" w:hAnsi="GHEA Grapalat" w:cs="Arial"/>
          <w:sz w:val="20"/>
          <w:lang w:val="hy-AM"/>
        </w:rPr>
        <w:t xml:space="preserve">ապա կարող է ներկայացնել՝ ինչպես յուրաքանչյուր չափաբաժնի </w:t>
      </w:r>
      <w:r w:rsidR="000212A8" w:rsidRPr="0036641C">
        <w:rPr>
          <w:rFonts w:ascii="GHEA Grapalat" w:hAnsi="GHEA Grapalat" w:cs="Arial"/>
          <w:sz w:val="20"/>
          <w:lang w:val="hy-AM"/>
        </w:rPr>
        <w:lastRenderedPageBreak/>
        <w:t>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36641C">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36641C">
        <w:rPr>
          <w:rFonts w:ascii="GHEA Grapalat" w:hAnsi="GHEA Grapalat" w:cs="Arial"/>
          <w:sz w:val="20"/>
          <w:lang w:val="hy-AM"/>
        </w:rPr>
        <w:t xml:space="preserve"> </w:t>
      </w:r>
      <w:r w:rsidR="00D4097A" w:rsidRPr="0036641C">
        <w:rPr>
          <w:rFonts w:ascii="GHEA Grapalat" w:hAnsi="GHEA Grapalat" w:cs="Sylfaen"/>
          <w:sz w:val="20"/>
          <w:lang w:val="hy-AM"/>
        </w:rPr>
        <w:t xml:space="preserve"> </w:t>
      </w:r>
      <w:r w:rsidRPr="0036641C">
        <w:rPr>
          <w:rFonts w:ascii="GHEA Grapalat" w:hAnsi="GHEA Grapalat"/>
          <w:sz w:val="20"/>
          <w:szCs w:val="20"/>
          <w:lang w:val="hy-AM"/>
        </w:rPr>
        <w:t xml:space="preserve">Կանխիկ փողի ձևով ներկայացված </w:t>
      </w:r>
      <w:r w:rsidRPr="0036641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36641C" w:rsidRDefault="00775810" w:rsidP="00775810">
      <w:pPr>
        <w:ind w:firstLine="567"/>
        <w:contextualSpacing/>
        <w:jc w:val="both"/>
        <w:rPr>
          <w:rFonts w:ascii="GHEA Grapalat" w:hAnsi="GHEA Grapalat" w:cs="Arial"/>
          <w:sz w:val="20"/>
          <w:lang w:val="hy-AM"/>
        </w:rPr>
      </w:pPr>
      <w:r w:rsidRPr="0036641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36641C" w:rsidRDefault="00775810" w:rsidP="00775810">
      <w:pPr>
        <w:ind w:firstLine="567"/>
        <w:contextualSpacing/>
        <w:jc w:val="both"/>
        <w:rPr>
          <w:rFonts w:ascii="GHEA Grapalat" w:hAnsi="GHEA Grapalat" w:cs="Arial"/>
          <w:sz w:val="20"/>
          <w:lang w:val="hy-AM"/>
        </w:rPr>
      </w:pPr>
      <w:r w:rsidRPr="0036641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36641C">
        <w:rPr>
          <w:rFonts w:ascii="GHEA Grapalat" w:hAnsi="GHEA Grapalat" w:cs="Arial"/>
          <w:sz w:val="20"/>
          <w:lang w:val="hy-AM"/>
        </w:rPr>
        <w:t xml:space="preserve"> այդ փուլի գումարի նկատմամբ հաշվարկված համամասնությամբ։</w:t>
      </w:r>
      <w:r w:rsidRPr="0036641C">
        <w:rPr>
          <w:rFonts w:ascii="GHEA Grapalat" w:hAnsi="GHEA Grapalat" w:cs="Arial"/>
          <w:sz w:val="20"/>
          <w:lang w:val="hy-AM"/>
        </w:rPr>
        <w:t xml:space="preserve">  </w:t>
      </w:r>
    </w:p>
    <w:p w14:paraId="1E2EBF12" w14:textId="77777777" w:rsidR="00DE52D9" w:rsidRPr="0036641C" w:rsidRDefault="00C849E5" w:rsidP="00DE52D9">
      <w:pPr>
        <w:pStyle w:val="NormalWeb"/>
        <w:shd w:val="clear" w:color="auto" w:fill="FFFFFF"/>
        <w:spacing w:before="0" w:beforeAutospacing="0" w:after="0" w:afterAutospacing="0"/>
        <w:ind w:firstLine="375"/>
        <w:jc w:val="both"/>
        <w:rPr>
          <w:rFonts w:ascii="GHEA Grapalat" w:hAnsi="GHEA Grapalat" w:cs="Arial"/>
          <w:sz w:val="20"/>
          <w:lang w:val="hy-AM"/>
        </w:rPr>
      </w:pPr>
      <w:r w:rsidRPr="0036641C">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9" w:name="_Hlk193180539"/>
      <w:r w:rsidR="00DE52D9" w:rsidRPr="0036641C">
        <w:rPr>
          <w:rFonts w:ascii="GHEA Grapalat" w:hAnsi="GHEA Grapalat" w:cs="Arial"/>
          <w:sz w:val="20"/>
          <w:lang w:val="hy-AM"/>
        </w:rPr>
        <w:t>,  եթե պայմանագրի (համաձայնագրի) կատարումը փուլային չէ</w:t>
      </w:r>
      <w:bookmarkEnd w:id="9"/>
      <w:r w:rsidR="00DE52D9" w:rsidRPr="0036641C">
        <w:rPr>
          <w:rFonts w:ascii="GHEA Grapalat" w:hAnsi="GHEA Grapalat" w:cs="Arial"/>
          <w:sz w:val="20"/>
          <w:lang w:val="hy-AM"/>
        </w:rPr>
        <w:t>:</w:t>
      </w:r>
    </w:p>
    <w:p w14:paraId="734ED04E" w14:textId="77777777" w:rsidR="00501A05" w:rsidRPr="0036641C" w:rsidRDefault="00501A05" w:rsidP="00501A05">
      <w:pPr>
        <w:ind w:firstLine="567"/>
        <w:jc w:val="both"/>
        <w:rPr>
          <w:rFonts w:ascii="GHEA Grapalat" w:hAnsi="GHEA Grapalat" w:cs="Arial"/>
          <w:sz w:val="20"/>
          <w:lang w:val="hy-AM"/>
        </w:rPr>
      </w:pPr>
      <w:r w:rsidRPr="0036641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36641C" w:rsidRDefault="00281740" w:rsidP="00281740">
      <w:pPr>
        <w:ind w:firstLine="567"/>
        <w:jc w:val="both"/>
        <w:rPr>
          <w:rFonts w:ascii="GHEA Grapalat" w:hAnsi="GHEA Grapalat" w:cs="Sylfaen"/>
          <w:sz w:val="20"/>
          <w:vertAlign w:val="superscript"/>
          <w:lang w:val="hy-AM"/>
        </w:rPr>
      </w:pPr>
      <w:r w:rsidRPr="0036641C">
        <w:rPr>
          <w:rFonts w:ascii="GHEA Grapalat" w:hAnsi="GHEA Grapalat" w:cs="Sylfaen"/>
          <w:sz w:val="20"/>
          <w:lang w:val="hy-AM"/>
        </w:rPr>
        <w:t xml:space="preserve">10.3. Պայմանագրի ապահովման չափը կազմում է </w:t>
      </w:r>
      <w:r w:rsidR="00D4097A" w:rsidRPr="0036641C">
        <w:rPr>
          <w:rFonts w:ascii="GHEA Grapalat" w:hAnsi="GHEA Grapalat" w:cs="Sylfaen"/>
          <w:sz w:val="20"/>
          <w:lang w:val="hy-AM"/>
        </w:rPr>
        <w:t xml:space="preserve">գնման </w:t>
      </w:r>
      <w:r w:rsidRPr="0036641C">
        <w:rPr>
          <w:rFonts w:ascii="GHEA Grapalat" w:hAnsi="GHEA Grapalat" w:cs="Sylfaen"/>
          <w:sz w:val="20"/>
          <w:lang w:val="hy-AM"/>
        </w:rPr>
        <w:t>գնի 10  տոկոսը:</w:t>
      </w:r>
      <w:r w:rsidR="00D4097A" w:rsidRPr="0036641C">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36641C">
        <w:rPr>
          <w:rFonts w:ascii="GHEA Grapalat" w:hAnsi="GHEA Grapalat" w:cs="Sylfaen"/>
          <w:sz w:val="20"/>
          <w:lang w:val="hy-AM"/>
        </w:rPr>
        <w:t xml:space="preserve"> Պայմանագրի ապահովումը ներկայացվում է բանկային երախիքի </w:t>
      </w:r>
      <w:r w:rsidR="007862B1" w:rsidRPr="0036641C">
        <w:rPr>
          <w:rFonts w:ascii="GHEA Grapalat" w:hAnsi="GHEA Grapalat" w:cs="Sylfaen"/>
          <w:sz w:val="20"/>
          <w:lang w:val="hy-AM"/>
        </w:rPr>
        <w:t xml:space="preserve">(հավելված 5) </w:t>
      </w:r>
      <w:r w:rsidR="00501A05" w:rsidRPr="0036641C">
        <w:rPr>
          <w:rFonts w:ascii="GHEA Grapalat" w:hAnsi="GHEA Grapalat" w:cs="Sylfaen"/>
          <w:sz w:val="20"/>
          <w:lang w:val="hy-AM"/>
        </w:rPr>
        <w:t>կամ կան</w:t>
      </w:r>
      <w:r w:rsidR="007862B1" w:rsidRPr="0036641C">
        <w:rPr>
          <w:rFonts w:ascii="GHEA Grapalat" w:hAnsi="GHEA Grapalat" w:cs="Sylfaen"/>
          <w:sz w:val="20"/>
          <w:lang w:val="hy-AM"/>
        </w:rPr>
        <w:t>խ</w:t>
      </w:r>
      <w:r w:rsidR="00501A05" w:rsidRPr="0036641C">
        <w:rPr>
          <w:rFonts w:ascii="GHEA Grapalat" w:hAnsi="GHEA Grapalat" w:cs="Sylfaen"/>
          <w:sz w:val="20"/>
          <w:lang w:val="hy-AM"/>
        </w:rPr>
        <w:t>ի</w:t>
      </w:r>
      <w:r w:rsidR="000464DB" w:rsidRPr="0036641C">
        <w:rPr>
          <w:rFonts w:ascii="GHEA Grapalat" w:hAnsi="GHEA Grapalat" w:cs="Sylfaen"/>
          <w:sz w:val="20"/>
          <w:lang w:val="hy-AM"/>
        </w:rPr>
        <w:t>կ</w:t>
      </w:r>
      <w:r w:rsidR="00501A05" w:rsidRPr="0036641C">
        <w:rPr>
          <w:rFonts w:ascii="GHEA Grapalat" w:hAnsi="GHEA Grapalat" w:cs="Sylfaen"/>
          <w:sz w:val="20"/>
          <w:lang w:val="hy-AM"/>
        </w:rPr>
        <w:t xml:space="preserve"> փողի ձևով:</w:t>
      </w:r>
      <w:r w:rsidR="00BF639B" w:rsidRPr="0036641C">
        <w:rPr>
          <w:rStyle w:val="FootnoteReference"/>
          <w:rFonts w:ascii="GHEA Grapalat" w:hAnsi="GHEA Grapalat" w:cs="Sylfaen"/>
          <w:sz w:val="20"/>
          <w:lang w:val="hy-AM"/>
        </w:rPr>
        <w:footnoteReference w:id="7"/>
      </w:r>
    </w:p>
    <w:p w14:paraId="04A24BC8" w14:textId="7F420C61" w:rsidR="00F562EA" w:rsidRPr="0036641C" w:rsidRDefault="00F562EA" w:rsidP="00BF639B">
      <w:pPr>
        <w:shd w:val="clear" w:color="auto" w:fill="FFFFFF"/>
        <w:ind w:firstLine="375"/>
        <w:jc w:val="both"/>
        <w:rPr>
          <w:rFonts w:ascii="GHEA Grapalat" w:hAnsi="GHEA Grapalat"/>
          <w:lang w:val="hy-AM"/>
        </w:rPr>
      </w:pPr>
      <w:r w:rsidRPr="0036641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36641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36641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36641C">
        <w:rPr>
          <w:rFonts w:ascii="GHEA Grapalat" w:hAnsi="GHEA Grapalat"/>
          <w:lang w:val="hy-AM"/>
        </w:rPr>
        <w:t xml:space="preserve"> </w:t>
      </w:r>
    </w:p>
    <w:p w14:paraId="6141ED27" w14:textId="0249B572" w:rsidR="00281740" w:rsidRPr="0036641C" w:rsidRDefault="00281740" w:rsidP="00BF639B">
      <w:pPr>
        <w:ind w:firstLine="567"/>
        <w:jc w:val="both"/>
        <w:rPr>
          <w:rFonts w:ascii="GHEA Grapalat" w:hAnsi="GHEA Grapalat"/>
          <w:sz w:val="20"/>
          <w:szCs w:val="20"/>
          <w:lang w:val="hy-AM"/>
        </w:rPr>
      </w:pPr>
      <w:r w:rsidRPr="0036641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6641C">
        <w:rPr>
          <w:rFonts w:ascii="GHEA Grapalat" w:hAnsi="GHEA Grapalat" w:cs="Sylfaen"/>
          <w:sz w:val="20"/>
          <w:lang w:val="hy-AM"/>
        </w:rPr>
        <w:t xml:space="preserve">ամբողջական կատարման վերջին օրվան հաջորդող </w:t>
      </w:r>
      <w:r w:rsidR="00741329" w:rsidRPr="0036641C">
        <w:rPr>
          <w:rFonts w:ascii="GHEA Grapalat" w:hAnsi="GHEA Grapalat" w:cs="Sylfaen"/>
          <w:sz w:val="20"/>
          <w:lang w:val="hy-AM"/>
        </w:rPr>
        <w:t>2</w:t>
      </w:r>
      <w:r w:rsidRPr="0036641C">
        <w:rPr>
          <w:rFonts w:ascii="GHEA Grapalat" w:hAnsi="GHEA Grapalat" w:cs="Sylfaen"/>
          <w:sz w:val="20"/>
          <w:lang w:val="hy-AM"/>
        </w:rPr>
        <w:t xml:space="preserve">0-րդ </w:t>
      </w:r>
      <w:r w:rsidR="00A558B9" w:rsidRPr="0036641C">
        <w:rPr>
          <w:rFonts w:ascii="GHEA Grapalat" w:hAnsi="GHEA Grapalat" w:cs="Sylfaen"/>
          <w:sz w:val="20"/>
          <w:lang w:val="hy-AM"/>
        </w:rPr>
        <w:t>աշխատանքային</w:t>
      </w:r>
      <w:r w:rsidRPr="0036641C">
        <w:rPr>
          <w:rFonts w:ascii="GHEA Grapalat" w:hAnsi="GHEA Grapalat" w:cs="Sylfaen"/>
          <w:sz w:val="20"/>
          <w:lang w:val="hy-AM"/>
        </w:rPr>
        <w:t xml:space="preserve"> օրը ներառյալ:</w:t>
      </w:r>
      <w:r w:rsidRPr="0036641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36641C" w:rsidRDefault="00281740" w:rsidP="00281740">
      <w:pPr>
        <w:ind w:firstLine="567"/>
        <w:jc w:val="both"/>
        <w:rPr>
          <w:rFonts w:ascii="GHEA Grapalat" w:hAnsi="GHEA Grapalat" w:cs="Arial"/>
          <w:sz w:val="20"/>
          <w:lang w:val="hy-AM"/>
        </w:rPr>
      </w:pPr>
      <w:r w:rsidRPr="0036641C">
        <w:rPr>
          <w:rFonts w:ascii="GHEA Grapalat" w:hAnsi="GHEA Grapalat"/>
          <w:sz w:val="20"/>
          <w:szCs w:val="20"/>
          <w:lang w:val="hy-AM"/>
        </w:rPr>
        <w:t xml:space="preserve">Կանխիկ փողի ձևով ներկայացված </w:t>
      </w:r>
      <w:r w:rsidRPr="0036641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36641C" w:rsidRDefault="00281740" w:rsidP="00F96621">
      <w:pPr>
        <w:ind w:firstLine="567"/>
        <w:jc w:val="both"/>
        <w:rPr>
          <w:rFonts w:ascii="GHEA Grapalat" w:hAnsi="GHEA Grapalat" w:cs="Arial"/>
          <w:sz w:val="20"/>
          <w:lang w:val="hy-AM"/>
        </w:rPr>
      </w:pPr>
      <w:r w:rsidRPr="0036641C">
        <w:rPr>
          <w:rFonts w:ascii="GHEA Grapalat" w:hAnsi="GHEA Grapalat" w:cs="Sylfaen"/>
          <w:sz w:val="20"/>
          <w:lang w:val="hy-AM"/>
        </w:rPr>
        <w:t xml:space="preserve">10.4 </w:t>
      </w:r>
      <w:r w:rsidR="00441C20" w:rsidRPr="0036641C">
        <w:rPr>
          <w:rFonts w:ascii="GHEA Grapalat" w:hAnsi="GHEA Grapalat" w:cs="Arial"/>
          <w:sz w:val="20"/>
          <w:lang w:val="hy-AM"/>
        </w:rPr>
        <w:t>Ե</w:t>
      </w:r>
      <w:r w:rsidR="00F96621" w:rsidRPr="0036641C">
        <w:rPr>
          <w:rFonts w:ascii="GHEA Grapalat" w:hAnsi="GHEA Grapalat" w:cs="Arial"/>
          <w:sz w:val="20"/>
          <w:lang w:val="hy-AM"/>
        </w:rPr>
        <w:t>թե</w:t>
      </w:r>
      <w:r w:rsidRPr="0036641C">
        <w:rPr>
          <w:rFonts w:ascii="GHEA Grapalat" w:hAnsi="GHEA Grapalat" w:cs="Arial"/>
          <w:sz w:val="20"/>
          <w:lang w:val="hy-AM"/>
        </w:rPr>
        <w:t xml:space="preserve"> </w:t>
      </w:r>
      <w:r w:rsidR="00F96621" w:rsidRPr="0036641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6641C">
        <w:rPr>
          <w:rFonts w:ascii="GHEA Grapalat" w:hAnsi="GHEA Grapalat" w:cs="Arial"/>
          <w:sz w:val="20"/>
          <w:lang w:val="hy-AM"/>
        </w:rPr>
        <w:t xml:space="preserve">որակավորման և պայմանագրի ապահովումները ներկայացվում են </w:t>
      </w:r>
      <w:r w:rsidR="00F96621" w:rsidRPr="0036641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6641C">
        <w:rPr>
          <w:rFonts w:ascii="GHEA Grapalat" w:hAnsi="GHEA Grapalat" w:cs="Arial"/>
          <w:sz w:val="20"/>
          <w:lang w:val="hy-AM"/>
        </w:rPr>
        <w:t>՝</w:t>
      </w:r>
    </w:p>
    <w:p w14:paraId="7A3BD8BC" w14:textId="73B9A67F" w:rsidR="001C336A" w:rsidRPr="0036641C" w:rsidRDefault="00F96621" w:rsidP="00EF3662">
      <w:pPr>
        <w:ind w:firstLine="567"/>
        <w:jc w:val="both"/>
        <w:rPr>
          <w:rFonts w:ascii="GHEA Grapalat" w:hAnsi="GHEA Grapalat" w:cs="Arial"/>
          <w:sz w:val="20"/>
          <w:lang w:val="hy-AM"/>
        </w:rPr>
      </w:pPr>
      <w:r w:rsidRPr="0036641C">
        <w:rPr>
          <w:rFonts w:ascii="GHEA Grapalat" w:hAnsi="GHEA Grapalat" w:cs="Arial"/>
          <w:sz w:val="20"/>
          <w:lang w:val="hy-AM"/>
        </w:rPr>
        <w:t xml:space="preserve">- </w:t>
      </w:r>
      <w:r w:rsidR="00543250" w:rsidRPr="0036641C">
        <w:rPr>
          <w:rFonts w:ascii="GHEA Grapalat" w:hAnsi="GHEA Grapalat" w:cs="Arial"/>
          <w:sz w:val="20"/>
          <w:lang w:val="hy-AM"/>
        </w:rPr>
        <w:t xml:space="preserve">նախատեսված ֆինանսական միջոցները գերազանցում են </w:t>
      </w:r>
      <w:r w:rsidR="0033399B" w:rsidRPr="0036641C">
        <w:rPr>
          <w:rFonts w:ascii="GHEA Grapalat" w:hAnsi="GHEA Grapalat" w:cs="Arial"/>
          <w:sz w:val="20"/>
          <w:lang w:val="hy-AM"/>
        </w:rPr>
        <w:t>25</w:t>
      </w:r>
      <w:r w:rsidR="00543250" w:rsidRPr="0036641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6641C">
        <w:rPr>
          <w:rFonts w:ascii="GHEA Grapalat" w:hAnsi="GHEA Grapalat" w:cs="Arial"/>
          <w:sz w:val="20"/>
          <w:lang w:val="hy-AM"/>
        </w:rPr>
        <w:t xml:space="preserve"> և որակավորման</w:t>
      </w:r>
      <w:r w:rsidR="00543250" w:rsidRPr="0036641C">
        <w:rPr>
          <w:rFonts w:ascii="GHEA Grapalat" w:hAnsi="GHEA Grapalat" w:cs="Arial"/>
          <w:sz w:val="20"/>
          <w:lang w:val="hy-AM"/>
        </w:rPr>
        <w:t xml:space="preserve"> ապահովում</w:t>
      </w:r>
      <w:r w:rsidR="0033399B" w:rsidRPr="0036641C">
        <w:rPr>
          <w:rFonts w:ascii="GHEA Grapalat" w:hAnsi="GHEA Grapalat" w:cs="Arial"/>
          <w:sz w:val="20"/>
          <w:lang w:val="hy-AM"/>
        </w:rPr>
        <w:t>ներ</w:t>
      </w:r>
      <w:r w:rsidR="00543250" w:rsidRPr="0036641C">
        <w:rPr>
          <w:rFonts w:ascii="GHEA Grapalat" w:hAnsi="GHEA Grapalat" w:cs="Arial"/>
          <w:sz w:val="20"/>
          <w:lang w:val="hy-AM"/>
        </w:rPr>
        <w:t xml:space="preserve">ը, հատկացված ֆինանսական միջոցների մասով, ներկայացվում </w:t>
      </w:r>
      <w:r w:rsidR="0033399B" w:rsidRPr="0036641C">
        <w:rPr>
          <w:rFonts w:ascii="GHEA Grapalat" w:hAnsi="GHEA Grapalat" w:cs="Arial"/>
          <w:sz w:val="20"/>
          <w:lang w:val="hy-AM"/>
        </w:rPr>
        <w:t xml:space="preserve">են </w:t>
      </w:r>
      <w:r w:rsidR="00543250" w:rsidRPr="0036641C">
        <w:rPr>
          <w:rFonts w:ascii="GHEA Grapalat" w:hAnsi="GHEA Grapalat" w:cs="Arial"/>
          <w:sz w:val="20"/>
          <w:lang w:val="hy-AM"/>
        </w:rPr>
        <w:t xml:space="preserve"> </w:t>
      </w:r>
      <w:r w:rsidR="00D4097A" w:rsidRPr="0036641C">
        <w:rPr>
          <w:rFonts w:ascii="GHEA Grapalat" w:hAnsi="GHEA Grapalat" w:cs="Arial"/>
          <w:sz w:val="20"/>
          <w:lang w:val="hy-AM"/>
        </w:rPr>
        <w:t xml:space="preserve">բանկային </w:t>
      </w:r>
      <w:r w:rsidR="00543250" w:rsidRPr="0036641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36641C" w:rsidRDefault="00030D40" w:rsidP="00EF3662">
      <w:pPr>
        <w:ind w:firstLine="567"/>
        <w:jc w:val="both"/>
        <w:rPr>
          <w:rFonts w:ascii="GHEA Grapalat" w:hAnsi="GHEA Grapalat" w:cs="Sylfaen"/>
          <w:i/>
          <w:sz w:val="20"/>
          <w:lang w:val="hy-AM"/>
        </w:rPr>
      </w:pPr>
      <w:r w:rsidRPr="0036641C">
        <w:rPr>
          <w:rFonts w:ascii="GHEA Grapalat" w:hAnsi="GHEA Grapalat" w:cs="Sylfaen"/>
          <w:sz w:val="20"/>
          <w:lang w:val="hy-AM"/>
        </w:rPr>
        <w:t>10</w:t>
      </w:r>
      <w:r w:rsidR="00CA1C11" w:rsidRPr="0036641C">
        <w:rPr>
          <w:rFonts w:ascii="GHEA Grapalat" w:hAnsi="GHEA Grapalat" w:cs="Sylfaen"/>
          <w:sz w:val="20"/>
          <w:lang w:val="hy-AM"/>
        </w:rPr>
        <w:t>.</w:t>
      </w:r>
      <w:r w:rsidR="00F562EA" w:rsidRPr="0036641C">
        <w:rPr>
          <w:rFonts w:ascii="GHEA Grapalat" w:hAnsi="GHEA Grapalat" w:cs="Sylfaen"/>
          <w:sz w:val="20"/>
          <w:lang w:val="hy-AM"/>
        </w:rPr>
        <w:t>5</w:t>
      </w:r>
      <w:r w:rsidR="00D93027" w:rsidRPr="0036641C">
        <w:rPr>
          <w:rFonts w:ascii="GHEA Grapalat" w:hAnsi="GHEA Grapalat" w:cs="Sylfaen"/>
          <w:sz w:val="20"/>
          <w:lang w:val="hy-AM"/>
        </w:rPr>
        <w:t xml:space="preserve"> </w:t>
      </w:r>
      <w:r w:rsidR="00CA1C11" w:rsidRPr="0036641C">
        <w:rPr>
          <w:rFonts w:ascii="GHEA Grapalat" w:hAnsi="GHEA Grapalat" w:cs="Sylfaen"/>
          <w:sz w:val="20"/>
          <w:lang w:val="hy-AM"/>
        </w:rPr>
        <w:t xml:space="preserve">Պայմանագրով </w:t>
      </w:r>
      <w:r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ատվիրատուի կողմից կանխավճար հատկացվելու պայման նախատեսվելու դեպքում ընտրված մասնակիցը </w:t>
      </w:r>
      <w:r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ատվիրատուին է ներկայացնում </w:t>
      </w:r>
      <w:r w:rsidR="00B11B38" w:rsidRPr="0036641C">
        <w:rPr>
          <w:rFonts w:ascii="GHEA Grapalat" w:hAnsi="GHEA Grapalat" w:cs="Sylfaen"/>
          <w:sz w:val="20"/>
          <w:lang w:val="hy-AM"/>
        </w:rPr>
        <w:t xml:space="preserve">նաև </w:t>
      </w:r>
      <w:r w:rsidR="00CA1C11" w:rsidRPr="0036641C">
        <w:rPr>
          <w:rFonts w:ascii="GHEA Grapalat" w:hAnsi="GHEA Grapalat" w:cs="Sylfaen"/>
          <w:sz w:val="20"/>
          <w:lang w:val="hy-AM"/>
        </w:rPr>
        <w:t xml:space="preserve">կանխավճարի ապահովում` կանխավճարի չափով, </w:t>
      </w:r>
      <w:r w:rsidR="00B413A8" w:rsidRPr="0036641C">
        <w:rPr>
          <w:rFonts w:ascii="GHEA Grapalat" w:hAnsi="GHEA Grapalat" w:cs="Sylfaen"/>
          <w:sz w:val="20"/>
          <w:lang w:val="hy-AM"/>
        </w:rPr>
        <w:t xml:space="preserve">բանկային </w:t>
      </w:r>
      <w:r w:rsidR="00CA1C11" w:rsidRPr="0036641C">
        <w:rPr>
          <w:rFonts w:ascii="GHEA Grapalat" w:hAnsi="GHEA Grapalat" w:cs="Sylfaen"/>
          <w:sz w:val="20"/>
          <w:lang w:val="hy-AM"/>
        </w:rPr>
        <w:t>երաշխիքի ձևով</w:t>
      </w:r>
      <w:r w:rsidR="001D49EB" w:rsidRPr="0036641C">
        <w:rPr>
          <w:rFonts w:ascii="GHEA Grapalat" w:hAnsi="GHEA Grapalat" w:cs="Sylfaen"/>
          <w:sz w:val="20"/>
          <w:lang w:val="hy-AM"/>
        </w:rPr>
        <w:t xml:space="preserve"> (հավելված՝ 5</w:t>
      </w:r>
      <w:r w:rsidR="001D49EB" w:rsidRPr="0036641C">
        <w:rPr>
          <w:rFonts w:ascii="Cambria Math" w:hAnsi="Cambria Math" w:cs="Cambria Math"/>
          <w:sz w:val="20"/>
          <w:lang w:val="hy-AM"/>
        </w:rPr>
        <w:t>․</w:t>
      </w:r>
      <w:r w:rsidR="001D49EB" w:rsidRPr="0036641C">
        <w:rPr>
          <w:rFonts w:ascii="GHEA Grapalat" w:hAnsi="GHEA Grapalat" w:cs="Sylfaen"/>
          <w:sz w:val="20"/>
          <w:lang w:val="hy-AM"/>
        </w:rPr>
        <w:t>2)</w:t>
      </w:r>
      <w:r w:rsidR="003A0A31" w:rsidRPr="0036641C">
        <w:rPr>
          <w:rFonts w:ascii="GHEA Grapalat" w:hAnsi="GHEA Grapalat" w:cs="Sylfaen"/>
          <w:sz w:val="20"/>
          <w:lang w:val="hy-AM"/>
        </w:rPr>
        <w:t>:</w:t>
      </w:r>
      <w:r w:rsidR="00CA1C11" w:rsidRPr="0036641C">
        <w:rPr>
          <w:rFonts w:ascii="GHEA Grapalat" w:hAnsi="GHEA Grapalat" w:cs="Sylfaen"/>
          <w:sz w:val="20"/>
          <w:lang w:val="hy-AM"/>
        </w:rPr>
        <w:t xml:space="preserve"> </w:t>
      </w:r>
    </w:p>
    <w:p w14:paraId="762EA279" w14:textId="725C1E51" w:rsidR="005D7556" w:rsidRPr="0036641C" w:rsidRDefault="00030D40" w:rsidP="00EF3662">
      <w:pPr>
        <w:ind w:firstLine="567"/>
        <w:jc w:val="both"/>
        <w:rPr>
          <w:rFonts w:ascii="GHEA Grapalat" w:hAnsi="GHEA Grapalat" w:cs="Sylfaen"/>
          <w:sz w:val="20"/>
          <w:lang w:val="hy-AM"/>
        </w:rPr>
      </w:pPr>
      <w:r w:rsidRPr="0036641C">
        <w:rPr>
          <w:rFonts w:ascii="GHEA Grapalat" w:hAnsi="GHEA Grapalat" w:cs="Sylfaen"/>
          <w:sz w:val="20"/>
          <w:lang w:val="hy-AM"/>
        </w:rPr>
        <w:t>10</w:t>
      </w:r>
      <w:r w:rsidR="005162B1" w:rsidRPr="0036641C">
        <w:rPr>
          <w:rFonts w:ascii="GHEA Grapalat" w:hAnsi="GHEA Grapalat" w:cs="Sylfaen"/>
          <w:sz w:val="20"/>
          <w:lang w:val="hy-AM"/>
        </w:rPr>
        <w:t>.</w:t>
      </w:r>
      <w:r w:rsidR="00F02DBC" w:rsidRPr="0036641C">
        <w:rPr>
          <w:rFonts w:ascii="GHEA Grapalat" w:hAnsi="GHEA Grapalat" w:cs="Sylfaen"/>
          <w:sz w:val="20"/>
          <w:lang w:val="hy-AM"/>
        </w:rPr>
        <w:t>6</w:t>
      </w:r>
      <w:r w:rsidR="00D93027" w:rsidRPr="0036641C">
        <w:rPr>
          <w:rFonts w:ascii="GHEA Grapalat" w:hAnsi="GHEA Grapalat" w:cs="Sylfaen"/>
          <w:sz w:val="20"/>
          <w:lang w:val="hy-AM"/>
        </w:rPr>
        <w:t xml:space="preserve"> </w:t>
      </w:r>
      <w:r w:rsidR="00F02DBC" w:rsidRPr="0036641C">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36641C"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hy-AM"/>
        </w:rPr>
      </w:pPr>
      <w:r w:rsidRPr="0036641C">
        <w:rPr>
          <w:rFonts w:ascii="GHEA Grapalat" w:hAnsi="GHEA Grapalat" w:cs="Sylfaen"/>
          <w:sz w:val="20"/>
          <w:lang w:val="hy-AM"/>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36641C">
        <w:rPr>
          <w:rFonts w:ascii="GHEA Grapalat" w:hAnsi="GHEA Grapalat" w:cs="Sylfaen"/>
          <w:sz w:val="20"/>
          <w:lang w:val="hy-AM"/>
        </w:rPr>
        <w:t>ՀՀ ֆինանսների նախարարություն</w:t>
      </w:r>
      <w:r w:rsidRPr="0036641C">
        <w:rPr>
          <w:rFonts w:ascii="GHEA Grapalat" w:hAnsi="GHEA Grapalat" w:cs="Sylfaen"/>
          <w:sz w:val="20"/>
          <w:lang w:val="hy-AM"/>
        </w:rPr>
        <w:t>, ներկայացնում է</w:t>
      </w:r>
      <w:r w:rsidR="009A2DC2" w:rsidRPr="0036641C">
        <w:rPr>
          <w:rFonts w:ascii="GHEA Grapalat" w:hAnsi="GHEA Grapalat" w:cs="Sylfaen"/>
          <w:sz w:val="20"/>
          <w:lang w:val="hy-AM"/>
        </w:rPr>
        <w:t xml:space="preserve"> գրավոր՝</w:t>
      </w:r>
      <w:r w:rsidRPr="0036641C">
        <w:rPr>
          <w:rFonts w:ascii="GHEA Grapalat" w:hAnsi="GHEA Grapalat" w:cs="Sylfaen"/>
          <w:sz w:val="20"/>
          <w:lang w:val="hy-AM"/>
        </w:rPr>
        <w:t xml:space="preserve"> ապահովման վճարման հիմքը առաջանալու օրվան հաջորդող </w:t>
      </w:r>
      <w:r w:rsidR="00DA156F" w:rsidRPr="0036641C">
        <w:rPr>
          <w:rFonts w:ascii="GHEA Grapalat" w:hAnsi="GHEA Grapalat" w:cs="Sylfaen"/>
          <w:sz w:val="20"/>
          <w:lang w:val="hy-AM"/>
        </w:rPr>
        <w:t xml:space="preserve">հինգ </w:t>
      </w:r>
      <w:r w:rsidRPr="0036641C">
        <w:rPr>
          <w:rFonts w:ascii="GHEA Grapalat" w:hAnsi="GHEA Grapalat" w:cs="Sylfaen"/>
          <w:sz w:val="20"/>
          <w:lang w:val="hy-AM"/>
        </w:rPr>
        <w:t xml:space="preserve">աշխատանքային օրվա ընթացքում: Եթե ապահովման վճարման պահանջը բանկի </w:t>
      </w:r>
      <w:r w:rsidR="00452173" w:rsidRPr="0036641C">
        <w:rPr>
          <w:rFonts w:ascii="GHEA Grapalat" w:hAnsi="GHEA Grapalat" w:cs="Sylfaen"/>
          <w:sz w:val="20"/>
          <w:lang w:val="hy-AM"/>
        </w:rPr>
        <w:t xml:space="preserve">կամ ՀՀ ֆինանսների նախարարության </w:t>
      </w:r>
      <w:r w:rsidRPr="0036641C">
        <w:rPr>
          <w:rFonts w:ascii="GHEA Grapalat" w:hAnsi="GHEA Grapalat" w:cs="Sylfaen"/>
          <w:sz w:val="20"/>
          <w:lang w:val="hy-AM"/>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36641C">
        <w:rPr>
          <w:rFonts w:ascii="GHEA Grapalat" w:hAnsi="GHEA Grapalat" w:cs="Sylfaen"/>
          <w:sz w:val="20"/>
          <w:lang w:val="hy-AM"/>
        </w:rPr>
        <w:t xml:space="preserve">գրավոր </w:t>
      </w:r>
      <w:r w:rsidRPr="0036641C">
        <w:rPr>
          <w:rFonts w:ascii="GHEA Grapalat" w:hAnsi="GHEA Grapalat" w:cs="Sylfaen"/>
          <w:sz w:val="20"/>
          <w:lang w:val="hy-AM"/>
        </w:rPr>
        <w:t xml:space="preserve">ներկայացնում է մերժումը ստանալուն հաջորդող երկու աշխատանքային օրվա ընթացքում: </w:t>
      </w:r>
    </w:p>
    <w:p w14:paraId="2A96D78E" w14:textId="78A88C5E"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10.8 Պատվիրատուի ղեկավարը պայմանագրի կամ որակավորման ապահովման վերադարձման մասին գրավոր տեղեկացնում է՝</w:t>
      </w:r>
    </w:p>
    <w:p w14:paraId="77D83348" w14:textId="18F877AB"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կանխիկ փողի ձևով ներկայացված ապահովման դեպքում ՀՀ ֆինանսների նախարարությանը</w:t>
      </w:r>
      <w:r w:rsidR="00452173"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 xml:space="preserve"> կցելով վճարումը հիմնավորող փաստաթղթի պատճենը.</w:t>
      </w:r>
    </w:p>
    <w:p w14:paraId="3C34430C" w14:textId="0F13A2D5"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բանկային երաշխիքի ձևով ներկայացված ապահովման դեպքում երաշխիքը թողարկած բանկին</w:t>
      </w:r>
      <w:r w:rsidR="00131A59"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w:t>
      </w:r>
    </w:p>
    <w:p w14:paraId="3BFD00CC" w14:textId="7F5A7255" w:rsidR="00DA156F" w:rsidRPr="0036641C" w:rsidRDefault="00DA156F" w:rsidP="00DA156F">
      <w:pPr>
        <w:shd w:val="clear" w:color="auto" w:fill="FFFFFF"/>
        <w:ind w:firstLine="375"/>
        <w:jc w:val="both"/>
        <w:rPr>
          <w:rFonts w:asciiTheme="minorHAnsi" w:hAnsiTheme="minorHAnsi"/>
          <w:sz w:val="20"/>
          <w:szCs w:val="20"/>
          <w:lang w:val="hy-AM"/>
        </w:rPr>
      </w:pPr>
      <w:r w:rsidRPr="0036641C">
        <w:rPr>
          <w:rFonts w:ascii="GHEA Grapalat" w:hAnsi="GHEA Grapalat" w:cs="Sylfaen"/>
          <w:sz w:val="20"/>
          <w:lang w:val="hy-AM"/>
        </w:rPr>
        <w:t>-տուժանքի ձևով ներկայացված ապահովման դեպքում դեպքում այն ներկայացրած մասնակցին</w:t>
      </w:r>
      <w:r w:rsidR="00131A59"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w:t>
      </w:r>
    </w:p>
    <w:p w14:paraId="741458FD" w14:textId="77777777" w:rsidR="00DA156F" w:rsidRPr="0036641C"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8CC8F01" w14:textId="77777777" w:rsidR="00DA156F" w:rsidRPr="0036641C" w:rsidRDefault="00DA156F" w:rsidP="002A0AD3">
      <w:pPr>
        <w:pStyle w:val="NormalWeb"/>
        <w:shd w:val="clear" w:color="auto" w:fill="FFFFFF"/>
        <w:spacing w:before="0" w:beforeAutospacing="0" w:after="0" w:afterAutospacing="0"/>
        <w:ind w:firstLine="375"/>
        <w:jc w:val="both"/>
        <w:rPr>
          <w:rFonts w:ascii="GHEA Grapalat" w:hAnsi="GHEA Grapalat" w:cs="Sylfaen"/>
          <w:sz w:val="20"/>
          <w:lang w:val="hy-AM"/>
        </w:rPr>
      </w:pPr>
    </w:p>
    <w:p w14:paraId="410B4467" w14:textId="77777777" w:rsidR="002A0AD3" w:rsidRPr="0036641C" w:rsidRDefault="002A0AD3" w:rsidP="00EF3662">
      <w:pPr>
        <w:ind w:firstLine="567"/>
        <w:jc w:val="both"/>
        <w:rPr>
          <w:rFonts w:ascii="GHEA Grapalat" w:hAnsi="GHEA Grapalat" w:cs="Sylfaen"/>
          <w:sz w:val="20"/>
          <w:lang w:val="hy-AM"/>
        </w:rPr>
      </w:pPr>
    </w:p>
    <w:p w14:paraId="761C05E6" w14:textId="77777777" w:rsidR="005D7556" w:rsidRPr="0036641C" w:rsidRDefault="005D7556" w:rsidP="00EF3662">
      <w:pPr>
        <w:ind w:firstLine="567"/>
        <w:jc w:val="both"/>
        <w:rPr>
          <w:rFonts w:ascii="GHEA Grapalat" w:hAnsi="GHEA Grapalat" w:cs="Sylfaen"/>
          <w:sz w:val="20"/>
          <w:lang w:val="hy-AM"/>
        </w:rPr>
      </w:pPr>
    </w:p>
    <w:p w14:paraId="0A1C87BA" w14:textId="77777777" w:rsidR="00096865" w:rsidRPr="0036641C" w:rsidRDefault="00096865" w:rsidP="00EF3662">
      <w:pPr>
        <w:jc w:val="center"/>
        <w:rPr>
          <w:rFonts w:ascii="GHEA Grapalat" w:hAnsi="GHEA Grapalat"/>
          <w:b/>
          <w:szCs w:val="22"/>
          <w:lang w:val="hy-AM"/>
        </w:rPr>
      </w:pPr>
    </w:p>
    <w:p w14:paraId="038FB102" w14:textId="77777777" w:rsidR="00096865" w:rsidRPr="0036641C" w:rsidRDefault="008D5016" w:rsidP="00EF3662">
      <w:pPr>
        <w:jc w:val="center"/>
        <w:rPr>
          <w:rFonts w:ascii="GHEA Grapalat" w:hAnsi="GHEA Grapalat" w:cs="Arial"/>
          <w:b/>
          <w:sz w:val="20"/>
          <w:lang w:val="hy-AM"/>
        </w:rPr>
      </w:pPr>
      <w:r w:rsidRPr="0036641C">
        <w:rPr>
          <w:rFonts w:ascii="GHEA Grapalat" w:hAnsi="GHEA Grapalat"/>
          <w:b/>
          <w:sz w:val="20"/>
          <w:lang w:val="hy-AM"/>
        </w:rPr>
        <w:t>1</w:t>
      </w:r>
      <w:r w:rsidR="00030D40" w:rsidRPr="0036641C">
        <w:rPr>
          <w:rFonts w:ascii="GHEA Grapalat" w:hAnsi="GHEA Grapalat"/>
          <w:b/>
          <w:sz w:val="20"/>
          <w:lang w:val="hy-AM"/>
        </w:rPr>
        <w:t>1</w:t>
      </w:r>
      <w:r w:rsidRPr="0036641C">
        <w:rPr>
          <w:rFonts w:ascii="GHEA Grapalat" w:hAnsi="GHEA Grapalat"/>
          <w:b/>
          <w:sz w:val="20"/>
          <w:lang w:val="hy-AM"/>
        </w:rPr>
        <w:t xml:space="preserve">. </w:t>
      </w:r>
      <w:r w:rsidRPr="0036641C">
        <w:rPr>
          <w:rFonts w:ascii="GHEA Grapalat" w:hAnsi="GHEA Grapalat" w:cs="Sylfaen"/>
          <w:b/>
          <w:sz w:val="20"/>
          <w:lang w:val="hy-AM"/>
        </w:rPr>
        <w:t>ԸՆԹԱՑԱԿԱՐԳԸ</w:t>
      </w:r>
      <w:r w:rsidRPr="0036641C">
        <w:rPr>
          <w:rFonts w:ascii="GHEA Grapalat" w:hAnsi="GHEA Grapalat" w:cs="Arial"/>
          <w:b/>
          <w:sz w:val="20"/>
          <w:lang w:val="hy-AM"/>
        </w:rPr>
        <w:t xml:space="preserve"> </w:t>
      </w:r>
      <w:r w:rsidRPr="0036641C">
        <w:rPr>
          <w:rFonts w:ascii="GHEA Grapalat" w:hAnsi="GHEA Grapalat" w:cs="Sylfaen"/>
          <w:b/>
          <w:sz w:val="20"/>
          <w:lang w:val="hy-AM"/>
        </w:rPr>
        <w:t>ՉԿԱՅԱՑԱԾ</w:t>
      </w:r>
      <w:r w:rsidRPr="0036641C">
        <w:rPr>
          <w:rFonts w:ascii="GHEA Grapalat" w:hAnsi="GHEA Grapalat" w:cs="Arial"/>
          <w:b/>
          <w:sz w:val="20"/>
          <w:lang w:val="hy-AM"/>
        </w:rPr>
        <w:t xml:space="preserve"> </w:t>
      </w:r>
      <w:r w:rsidRPr="0036641C">
        <w:rPr>
          <w:rFonts w:ascii="GHEA Grapalat" w:hAnsi="GHEA Grapalat" w:cs="Sylfaen"/>
          <w:b/>
          <w:sz w:val="20"/>
          <w:lang w:val="hy-AM"/>
        </w:rPr>
        <w:t>ՀԱՅՏԱՐԱՐԵԼԸ</w:t>
      </w:r>
    </w:p>
    <w:p w14:paraId="3A864350" w14:textId="77777777" w:rsidR="00096865" w:rsidRPr="0036641C" w:rsidRDefault="00096865" w:rsidP="00EF3662">
      <w:pPr>
        <w:jc w:val="center"/>
        <w:rPr>
          <w:rFonts w:ascii="GHEA Grapalat" w:hAnsi="GHEA Grapalat"/>
          <w:b/>
          <w:sz w:val="20"/>
          <w:lang w:val="hy-AM"/>
        </w:rPr>
      </w:pPr>
    </w:p>
    <w:p w14:paraId="4BD126A2"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sz w:val="20"/>
          <w:lang w:val="hy-AM"/>
        </w:rPr>
        <w:t>1</w:t>
      </w:r>
      <w:r w:rsidR="00030D40" w:rsidRPr="0036641C">
        <w:rPr>
          <w:rFonts w:ascii="GHEA Grapalat" w:hAnsi="GHEA Grapalat"/>
          <w:sz w:val="20"/>
          <w:lang w:val="hy-AM"/>
        </w:rPr>
        <w:t>1</w:t>
      </w:r>
      <w:r w:rsidRPr="0036641C">
        <w:rPr>
          <w:rFonts w:ascii="GHEA Grapalat" w:hAnsi="GHEA Grapalat"/>
          <w:sz w:val="20"/>
          <w:lang w:val="hy-AM"/>
        </w:rPr>
        <w:t>.</w:t>
      </w:r>
      <w:r w:rsidRPr="0036641C">
        <w:rPr>
          <w:rFonts w:ascii="GHEA Grapalat" w:hAnsi="GHEA Grapalat" w:cs="Sylfaen"/>
          <w:sz w:val="20"/>
          <w:lang w:val="hy-AM"/>
        </w:rPr>
        <w:t>1 Օրենքի 3</w:t>
      </w:r>
      <w:r w:rsidR="00A747D4" w:rsidRPr="0036641C">
        <w:rPr>
          <w:rFonts w:ascii="GHEA Grapalat" w:hAnsi="GHEA Grapalat" w:cs="Sylfaen"/>
          <w:sz w:val="20"/>
          <w:lang w:val="hy-AM"/>
        </w:rPr>
        <w:t>7</w:t>
      </w:r>
      <w:r w:rsidRPr="0036641C">
        <w:rPr>
          <w:rFonts w:ascii="GHEA Grapalat" w:hAnsi="GHEA Grapalat" w:cs="Sylfaen"/>
          <w:sz w:val="20"/>
          <w:lang w:val="hy-AM"/>
        </w:rPr>
        <w:t>-րդ հոդվածի համաձայն` հանձնաժողովը սույն ընթացակարգը չկայացած է հայտարարում, եթե`</w:t>
      </w:r>
    </w:p>
    <w:p w14:paraId="31C3F523"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1) հայտերից ոչ մեկը չի համապատասխանում հրավերի պայմաններին.</w:t>
      </w:r>
    </w:p>
    <w:p w14:paraId="45A002DA" w14:textId="67923996" w:rsidR="00096865" w:rsidRPr="0036641C" w:rsidRDefault="00DA0602" w:rsidP="00EF3662">
      <w:pPr>
        <w:ind w:firstLine="567"/>
        <w:jc w:val="both"/>
        <w:rPr>
          <w:rFonts w:ascii="GHEA Grapalat" w:hAnsi="GHEA Grapalat" w:cs="Sylfaen"/>
          <w:sz w:val="20"/>
          <w:lang w:val="hy-AM"/>
        </w:rPr>
      </w:pPr>
      <w:r w:rsidRPr="0036641C">
        <w:rPr>
          <w:rFonts w:ascii="GHEA Grapalat" w:hAnsi="GHEA Grapalat" w:cs="Sylfaen"/>
          <w:sz w:val="20"/>
          <w:lang w:val="hy-AM"/>
        </w:rPr>
        <w:t>2) 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Pr="0036641C">
        <w:rPr>
          <w:rStyle w:val="FootnoteReference"/>
          <w:rFonts w:ascii="GHEA Grapalat" w:hAnsi="GHEA Grapalat" w:cs="Sylfaen"/>
          <w:sz w:val="20"/>
          <w:lang w:val="hy-AM"/>
        </w:rPr>
        <w:t xml:space="preserve"> </w:t>
      </w:r>
      <w:r w:rsidR="006510F5" w:rsidRPr="0036641C">
        <w:rPr>
          <w:rStyle w:val="FootnoteReference"/>
          <w:rFonts w:ascii="GHEA Grapalat" w:hAnsi="GHEA Grapalat" w:cs="Sylfaen"/>
          <w:sz w:val="20"/>
          <w:lang w:val="hy-AM"/>
        </w:rPr>
        <w:footnoteReference w:id="8"/>
      </w:r>
      <w:r w:rsidR="00FF0FE2" w:rsidRPr="0036641C">
        <w:rPr>
          <w:rFonts w:ascii="GHEA Grapalat" w:hAnsi="GHEA Grapalat" w:cs="Sylfaen"/>
          <w:sz w:val="20"/>
          <w:lang w:val="hy-AM"/>
        </w:rPr>
        <w:t>:</w:t>
      </w:r>
    </w:p>
    <w:p w14:paraId="269A3572"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3) ոչ մի հայտ չի ներկայացվել.</w:t>
      </w:r>
    </w:p>
    <w:p w14:paraId="05011E80"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4) պայմանագիր չի կնքվում</w:t>
      </w:r>
      <w:r w:rsidR="004D5671" w:rsidRPr="0036641C">
        <w:rPr>
          <w:rFonts w:ascii="GHEA Grapalat" w:hAnsi="GHEA Grapalat" w:cs="Sylfaen"/>
          <w:sz w:val="20"/>
          <w:lang w:val="hy-AM"/>
        </w:rPr>
        <w:t>։</w:t>
      </w:r>
    </w:p>
    <w:p w14:paraId="16FBBDF0" w14:textId="77777777" w:rsidR="00B027EF" w:rsidRPr="0036641C" w:rsidRDefault="00B027EF" w:rsidP="00B027EF">
      <w:pPr>
        <w:ind w:firstLine="567"/>
        <w:jc w:val="both"/>
        <w:rPr>
          <w:rFonts w:ascii="GHEA Grapalat" w:hAnsi="GHEA Grapalat" w:cs="Sylfaen"/>
          <w:sz w:val="20"/>
          <w:lang w:val="hy-AM"/>
        </w:rPr>
      </w:pPr>
      <w:r w:rsidRPr="0036641C">
        <w:rPr>
          <w:rFonts w:ascii="GHEA Grapalat" w:hAnsi="GHEA Grapalat" w:cs="Sylfaen"/>
          <w:sz w:val="20"/>
          <w:lang w:val="hy-AM"/>
        </w:rPr>
        <w:t>Սույն ընթացակարգը Օրենքի 3</w:t>
      </w:r>
      <w:r w:rsidR="009B1175" w:rsidRPr="0036641C">
        <w:rPr>
          <w:rFonts w:ascii="GHEA Grapalat" w:hAnsi="GHEA Grapalat" w:cs="Sylfaen"/>
          <w:sz w:val="20"/>
          <w:lang w:val="hy-AM"/>
        </w:rPr>
        <w:t>7</w:t>
      </w:r>
      <w:r w:rsidRPr="0036641C">
        <w:rPr>
          <w:rFonts w:ascii="GHEA Grapalat" w:hAnsi="GHEA Grapalat" w:cs="Sylfaen"/>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36641C" w:rsidRDefault="00731D26" w:rsidP="00EF3662">
      <w:pPr>
        <w:ind w:firstLine="567"/>
        <w:jc w:val="both"/>
        <w:rPr>
          <w:rFonts w:ascii="GHEA Grapalat" w:hAnsi="GHEA Grapalat" w:cs="Sylfaen"/>
          <w:sz w:val="20"/>
          <w:lang w:val="hy-AM"/>
        </w:rPr>
      </w:pPr>
      <w:r w:rsidRPr="0036641C">
        <w:rPr>
          <w:rFonts w:ascii="GHEA Grapalat" w:hAnsi="GHEA Grapalat" w:cs="Sylfaen"/>
          <w:sz w:val="20"/>
          <w:lang w:val="hy-AM"/>
        </w:rPr>
        <w:t>1</w:t>
      </w:r>
      <w:r w:rsidR="00030D40" w:rsidRPr="0036641C">
        <w:rPr>
          <w:rFonts w:ascii="GHEA Grapalat" w:hAnsi="GHEA Grapalat" w:cs="Sylfaen"/>
          <w:sz w:val="20"/>
          <w:lang w:val="hy-AM"/>
        </w:rPr>
        <w:t>1</w:t>
      </w:r>
      <w:r w:rsidRPr="0036641C">
        <w:rPr>
          <w:rFonts w:ascii="GHEA Grapalat" w:hAnsi="GHEA Grapalat" w:cs="Sylfaen"/>
          <w:sz w:val="20"/>
          <w:lang w:val="hy-AM"/>
        </w:rPr>
        <w:t>.2</w:t>
      </w:r>
      <w:r w:rsidR="00FE5743" w:rsidRPr="0036641C">
        <w:rPr>
          <w:rFonts w:ascii="GHEA Grapalat" w:hAnsi="GHEA Grapalat" w:cs="Sylfaen"/>
          <w:sz w:val="20"/>
          <w:lang w:val="hy-AM"/>
        </w:rPr>
        <w:t xml:space="preserve"> Գ</w:t>
      </w:r>
      <w:r w:rsidR="00CA1C11" w:rsidRPr="0036641C">
        <w:rPr>
          <w:rFonts w:ascii="GHEA Grapalat" w:hAnsi="GHEA Grapalat" w:cs="Sylfaen"/>
          <w:sz w:val="20"/>
          <w:lang w:val="hy-AM"/>
        </w:rPr>
        <w:t>նման ընթացակարգը չկայացած հայտարարվելու</w:t>
      </w:r>
      <w:r w:rsidR="00A747D4" w:rsidRPr="0036641C">
        <w:rPr>
          <w:rFonts w:ascii="GHEA Grapalat" w:hAnsi="GHEA Grapalat" w:cs="Sylfaen"/>
          <w:sz w:val="20"/>
          <w:lang w:val="hy-AM"/>
        </w:rPr>
        <w:t>ն հաջորդող աշխատանքային</w:t>
      </w:r>
      <w:r w:rsidR="00CA1C11" w:rsidRPr="0036641C">
        <w:rPr>
          <w:rFonts w:ascii="GHEA Grapalat" w:hAnsi="GHEA Grapalat" w:cs="Sylfaen"/>
          <w:sz w:val="20"/>
          <w:lang w:val="hy-AM"/>
        </w:rPr>
        <w:t xml:space="preserve"> օրվա ընթացքում, </w:t>
      </w:r>
      <w:r w:rsidR="003A2BE0"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ատվիրատուն </w:t>
      </w:r>
      <w:r w:rsidR="00A747D4" w:rsidRPr="0036641C">
        <w:rPr>
          <w:rFonts w:ascii="GHEA Grapalat" w:hAnsi="GHEA Grapalat" w:cs="Sylfaen"/>
          <w:sz w:val="20"/>
          <w:lang w:val="hy-AM"/>
        </w:rPr>
        <w:t xml:space="preserve">տեղեկագրում </w:t>
      </w:r>
      <w:r w:rsidR="005F7C1D" w:rsidRPr="0036641C">
        <w:rPr>
          <w:rFonts w:ascii="GHEA Grapalat" w:hAnsi="GHEA Grapalat" w:cs="Sylfaen"/>
          <w:sz w:val="20"/>
          <w:lang w:val="hy-AM"/>
        </w:rPr>
        <w:t xml:space="preserve">հրապարակում է </w:t>
      </w:r>
      <w:r w:rsidR="00CA1C11" w:rsidRPr="0036641C">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36641C" w:rsidRDefault="00CA1C11" w:rsidP="00EF3662">
      <w:pPr>
        <w:ind w:firstLine="567"/>
        <w:jc w:val="both"/>
        <w:rPr>
          <w:rFonts w:ascii="GHEA Grapalat" w:hAnsi="GHEA Grapalat" w:cs="Sylfaen"/>
          <w:sz w:val="20"/>
          <w:lang w:val="hy-AM"/>
        </w:rPr>
      </w:pPr>
    </w:p>
    <w:p w14:paraId="4E6F7850" w14:textId="77777777" w:rsidR="00096865" w:rsidRPr="0036641C" w:rsidRDefault="00096865" w:rsidP="00EF3662">
      <w:pPr>
        <w:pStyle w:val="BodyTextIndent"/>
        <w:spacing w:line="240" w:lineRule="auto"/>
        <w:rPr>
          <w:rFonts w:ascii="GHEA Grapalat" w:hAnsi="GHEA Grapalat"/>
          <w:i w:val="0"/>
          <w:sz w:val="18"/>
          <w:szCs w:val="18"/>
          <w:u w:val="single"/>
          <w:lang w:val="hy-AM"/>
        </w:rPr>
      </w:pPr>
    </w:p>
    <w:p w14:paraId="25676C5B" w14:textId="77777777" w:rsidR="008D5016" w:rsidRPr="0036641C" w:rsidRDefault="008D5016" w:rsidP="00EF3662">
      <w:pPr>
        <w:jc w:val="center"/>
        <w:rPr>
          <w:rFonts w:ascii="GHEA Grapalat" w:hAnsi="GHEA Grapalat"/>
          <w:b/>
          <w:sz w:val="20"/>
          <w:lang w:val="hy-AM"/>
        </w:rPr>
      </w:pPr>
      <w:r w:rsidRPr="0036641C">
        <w:rPr>
          <w:rFonts w:ascii="GHEA Grapalat" w:hAnsi="GHEA Grapalat"/>
          <w:b/>
          <w:sz w:val="20"/>
          <w:lang w:val="hy-AM"/>
        </w:rPr>
        <w:t>1</w:t>
      </w:r>
      <w:r w:rsidR="00375FD2" w:rsidRPr="0036641C">
        <w:rPr>
          <w:rFonts w:ascii="GHEA Grapalat" w:hAnsi="GHEA Grapalat"/>
          <w:b/>
          <w:sz w:val="20"/>
          <w:lang w:val="hy-AM"/>
        </w:rPr>
        <w:t>2</w:t>
      </w:r>
      <w:r w:rsidRPr="0036641C">
        <w:rPr>
          <w:rFonts w:ascii="GHEA Grapalat" w:hAnsi="GHEA Grapalat"/>
          <w:b/>
          <w:sz w:val="20"/>
          <w:lang w:val="hy-AM"/>
        </w:rPr>
        <w:t xml:space="preserve">. ԳՆՄԱՆ ԳՈՐԾԸՆԹԱՑԻ ՀԵՏ ԿԱՊՎԱԾ ԳՈՐԾՈՂՈՒԹՅՈՒՆՆԵՐԸ ԵՎ (ԿԱՄ) </w:t>
      </w:r>
    </w:p>
    <w:p w14:paraId="0BB4A9FE" w14:textId="77777777" w:rsidR="008D5016"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ԸՆԴՈՒՆՎԱԾ ՈՐՈՇՈՒՄՆԵՐԸ ԲՈՂՈՔԱՐԿԵԼՈՒ ՄԱՍՆԱԿՑԻ </w:t>
      </w:r>
    </w:p>
    <w:p w14:paraId="2CEA1AF7"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ԻՐԱՎՈՒՆՔԸ ԵՎ ԿԱՐԳԸ</w:t>
      </w:r>
    </w:p>
    <w:p w14:paraId="2C193738" w14:textId="77777777" w:rsidR="00996C19" w:rsidRPr="0036641C" w:rsidRDefault="00996C19" w:rsidP="00EF3662">
      <w:pPr>
        <w:jc w:val="center"/>
        <w:rPr>
          <w:rFonts w:ascii="GHEA Grapalat" w:hAnsi="GHEA Grapalat"/>
          <w:b/>
          <w:sz w:val="20"/>
          <w:lang w:val="hy-AM"/>
        </w:rPr>
      </w:pPr>
    </w:p>
    <w:p w14:paraId="30D89643" w14:textId="77777777" w:rsidR="00D4097A" w:rsidRPr="0036641C" w:rsidRDefault="00D4097A" w:rsidP="00EF3662">
      <w:pPr>
        <w:ind w:firstLine="567"/>
        <w:jc w:val="center"/>
        <w:rPr>
          <w:rFonts w:ascii="GHEA Grapalat" w:hAnsi="GHEA Grapalat" w:cs="Sylfaen"/>
          <w:b/>
          <w:szCs w:val="22"/>
          <w:lang w:val="hy-AM"/>
        </w:rPr>
      </w:pPr>
    </w:p>
    <w:p w14:paraId="00094868"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lastRenderedPageBreak/>
        <w:t>12</w:t>
      </w:r>
      <w:r w:rsidRPr="0036641C">
        <w:rPr>
          <w:rFonts w:ascii="Cambria Math" w:hAnsi="Cambria Math" w:cs="Cambria Math"/>
          <w:sz w:val="20"/>
          <w:szCs w:val="20"/>
          <w:lang w:val="hy-AM"/>
        </w:rPr>
        <w:t>․</w:t>
      </w:r>
      <w:r w:rsidRPr="0036641C">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36641C">
        <w:rPr>
          <w:rFonts w:ascii="GHEA Grapalat" w:hAnsi="GHEA Grapalat"/>
          <w:sz w:val="20"/>
          <w:szCs w:val="20"/>
          <w:lang w:val="hy-AM"/>
        </w:rPr>
        <w:t>:</w:t>
      </w:r>
    </w:p>
    <w:p w14:paraId="3E556BC4"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5</w:t>
      </w:r>
      <w:r w:rsidRPr="0036641C">
        <w:rPr>
          <w:rFonts w:ascii="Cambria Math" w:hAnsi="Cambria Math" w:cs="Cambria Math"/>
          <w:sz w:val="20"/>
          <w:szCs w:val="20"/>
          <w:lang w:val="hy-AM"/>
        </w:rPr>
        <w:t>․</w:t>
      </w:r>
      <w:r w:rsidRPr="0036641C">
        <w:rPr>
          <w:rFonts w:ascii="GHEA Grapalat" w:hAnsi="GHEA Grapalat" w:cs="GHEA Grapalat"/>
          <w:sz w:val="20"/>
          <w:szCs w:val="20"/>
          <w:lang w:val="hy-AM"/>
        </w:rPr>
        <w:t>Սույն</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ընթացակարգի</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հետ</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կապված</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վեճերը</w:t>
      </w:r>
      <w:r w:rsidRPr="0036641C">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11</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Calibri" w:hAnsi="Calibri" w:cs="Calibri"/>
          <w:sz w:val="20"/>
          <w:szCs w:val="20"/>
          <w:lang w:val="hy-AM"/>
        </w:rPr>
        <w:t> </w:t>
      </w: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13</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17</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18</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10 </w:t>
      </w:r>
      <w:r w:rsidRPr="0036641C">
        <w:rPr>
          <w:rFonts w:ascii="GHEA Grapalat" w:hAnsi="GHEA Grapalat" w:cs="GHEA Grapalat"/>
          <w:sz w:val="20"/>
          <w:szCs w:val="20"/>
          <w:lang w:val="hy-AM"/>
        </w:rPr>
        <w:t>կետով</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նախատեսված</w:t>
      </w:r>
      <w:r w:rsidRPr="0036641C">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20</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w:t>
      </w:r>
      <w:r w:rsidRPr="0036641C">
        <w:rPr>
          <w:rFonts w:ascii="GHEA Grapalat" w:hAnsi="GHEA Grapalat"/>
          <w:sz w:val="20"/>
          <w:szCs w:val="20"/>
          <w:lang w:val="hy-AM"/>
        </w:rPr>
        <w:lastRenderedPageBreak/>
        <w:t>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Calibri" w:hAnsi="Calibri" w:cs="Calibri"/>
          <w:sz w:val="20"/>
          <w:szCs w:val="20"/>
          <w:lang w:val="hy-AM"/>
        </w:rPr>
        <w:t> </w:t>
      </w: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21</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12.22</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23</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Բողոքարկման</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համար</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գանձվող</w:t>
      </w:r>
      <w:r w:rsidRPr="0036641C">
        <w:rPr>
          <w:rFonts w:ascii="GHEA Grapalat" w:hAnsi="GHEA Grapalat"/>
          <w:sz w:val="20"/>
          <w:szCs w:val="20"/>
          <w:lang w:val="hy-AM"/>
        </w:rPr>
        <w:t xml:space="preserve"> պետական տուրքերի դրույքաչափերը սահմանված են «Պետական տուրքի մասին» օրենքով։</w:t>
      </w:r>
    </w:p>
    <w:p w14:paraId="35919B59" w14:textId="6E57365D" w:rsidR="00E74BF6" w:rsidRPr="0036641C" w:rsidRDefault="00D4097A" w:rsidP="00D4097A">
      <w:pPr>
        <w:ind w:firstLine="567"/>
        <w:jc w:val="center"/>
        <w:rPr>
          <w:rFonts w:ascii="GHEA Grapalat" w:hAnsi="GHEA Grapalat" w:cs="Sylfaen"/>
          <w:b/>
          <w:szCs w:val="22"/>
          <w:lang w:val="hy-AM"/>
        </w:rPr>
      </w:pPr>
      <w:r w:rsidRPr="0036641C">
        <w:rPr>
          <w:rFonts w:ascii="GHEA Grapalat" w:hAnsi="GHEA Grapalat" w:cs="Sylfaen"/>
          <w:b/>
          <w:szCs w:val="22"/>
          <w:lang w:val="hy-AM"/>
        </w:rPr>
        <w:br w:type="page"/>
      </w:r>
    </w:p>
    <w:p w14:paraId="2E01797A" w14:textId="2376918D" w:rsidR="00096865" w:rsidRPr="0036641C" w:rsidRDefault="00096865" w:rsidP="00EF3662">
      <w:pPr>
        <w:ind w:firstLine="567"/>
        <w:jc w:val="center"/>
        <w:rPr>
          <w:rFonts w:ascii="GHEA Grapalat" w:hAnsi="GHEA Grapalat"/>
          <w:b/>
          <w:szCs w:val="22"/>
          <w:lang w:val="hy-AM"/>
        </w:rPr>
      </w:pPr>
      <w:r w:rsidRPr="0036641C">
        <w:rPr>
          <w:rFonts w:ascii="GHEA Grapalat" w:hAnsi="GHEA Grapalat" w:cs="Sylfaen"/>
          <w:b/>
          <w:szCs w:val="22"/>
          <w:lang w:val="hy-AM"/>
        </w:rPr>
        <w:lastRenderedPageBreak/>
        <w:t>ՄԱՍ</w:t>
      </w:r>
      <w:r w:rsidRPr="0036641C">
        <w:rPr>
          <w:rFonts w:ascii="GHEA Grapalat" w:hAnsi="GHEA Grapalat"/>
          <w:b/>
          <w:szCs w:val="22"/>
          <w:lang w:val="hy-AM"/>
        </w:rPr>
        <w:t xml:space="preserve">  II</w:t>
      </w:r>
    </w:p>
    <w:p w14:paraId="099E167D" w14:textId="77777777" w:rsidR="00096865" w:rsidRPr="0036641C" w:rsidRDefault="00096865" w:rsidP="00EF3662">
      <w:pPr>
        <w:pStyle w:val="BodyText"/>
        <w:ind w:right="-7"/>
        <w:jc w:val="center"/>
        <w:rPr>
          <w:rFonts w:ascii="GHEA Grapalat" w:hAnsi="GHEA Grapalat"/>
          <w:b/>
          <w:szCs w:val="22"/>
          <w:lang w:val="hy-AM"/>
        </w:rPr>
      </w:pPr>
      <w:r w:rsidRPr="0036641C">
        <w:rPr>
          <w:rFonts w:ascii="GHEA Grapalat" w:hAnsi="GHEA Grapalat" w:cs="Sylfaen"/>
          <w:b/>
          <w:szCs w:val="22"/>
          <w:lang w:val="hy-AM"/>
        </w:rPr>
        <w:t>Հ</w:t>
      </w:r>
      <w:r w:rsidRPr="0036641C">
        <w:rPr>
          <w:rFonts w:ascii="GHEA Grapalat" w:hAnsi="GHEA Grapalat"/>
          <w:b/>
          <w:szCs w:val="22"/>
          <w:lang w:val="hy-AM"/>
        </w:rPr>
        <w:t xml:space="preserve"> </w:t>
      </w:r>
      <w:r w:rsidRPr="0036641C">
        <w:rPr>
          <w:rFonts w:ascii="GHEA Grapalat" w:hAnsi="GHEA Grapalat" w:cs="Sylfaen"/>
          <w:b/>
          <w:szCs w:val="22"/>
          <w:lang w:val="hy-AM"/>
        </w:rPr>
        <w:t>Ր</w:t>
      </w:r>
      <w:r w:rsidRPr="0036641C">
        <w:rPr>
          <w:rFonts w:ascii="GHEA Grapalat" w:hAnsi="GHEA Grapalat"/>
          <w:b/>
          <w:szCs w:val="22"/>
          <w:lang w:val="hy-AM"/>
        </w:rPr>
        <w:t xml:space="preserve"> </w:t>
      </w:r>
      <w:r w:rsidRPr="0036641C">
        <w:rPr>
          <w:rFonts w:ascii="GHEA Grapalat" w:hAnsi="GHEA Grapalat" w:cs="Sylfaen"/>
          <w:b/>
          <w:szCs w:val="22"/>
          <w:lang w:val="hy-AM"/>
        </w:rPr>
        <w:t>Ա</w:t>
      </w:r>
      <w:r w:rsidRPr="0036641C">
        <w:rPr>
          <w:rFonts w:ascii="GHEA Grapalat" w:hAnsi="GHEA Grapalat"/>
          <w:b/>
          <w:szCs w:val="22"/>
          <w:lang w:val="hy-AM"/>
        </w:rPr>
        <w:t xml:space="preserve"> </w:t>
      </w:r>
      <w:r w:rsidRPr="0036641C">
        <w:rPr>
          <w:rFonts w:ascii="GHEA Grapalat" w:hAnsi="GHEA Grapalat" w:cs="Sylfaen"/>
          <w:b/>
          <w:szCs w:val="22"/>
          <w:lang w:val="hy-AM"/>
        </w:rPr>
        <w:t>Հ</w:t>
      </w:r>
      <w:r w:rsidRPr="0036641C">
        <w:rPr>
          <w:rFonts w:ascii="GHEA Grapalat" w:hAnsi="GHEA Grapalat"/>
          <w:b/>
          <w:szCs w:val="22"/>
          <w:lang w:val="hy-AM"/>
        </w:rPr>
        <w:t xml:space="preserve"> </w:t>
      </w:r>
      <w:r w:rsidRPr="0036641C">
        <w:rPr>
          <w:rFonts w:ascii="GHEA Grapalat" w:hAnsi="GHEA Grapalat" w:cs="Sylfaen"/>
          <w:b/>
          <w:szCs w:val="22"/>
          <w:lang w:val="hy-AM"/>
        </w:rPr>
        <w:t>Ա</w:t>
      </w:r>
      <w:r w:rsidRPr="0036641C">
        <w:rPr>
          <w:rFonts w:ascii="GHEA Grapalat" w:hAnsi="GHEA Grapalat"/>
          <w:b/>
          <w:szCs w:val="22"/>
          <w:lang w:val="hy-AM"/>
        </w:rPr>
        <w:t xml:space="preserve"> </w:t>
      </w:r>
      <w:r w:rsidRPr="0036641C">
        <w:rPr>
          <w:rFonts w:ascii="GHEA Grapalat" w:hAnsi="GHEA Grapalat" w:cs="Sylfaen"/>
          <w:b/>
          <w:szCs w:val="22"/>
          <w:lang w:val="hy-AM"/>
        </w:rPr>
        <w:t>Ն</w:t>
      </w:r>
      <w:r w:rsidRPr="0036641C">
        <w:rPr>
          <w:rFonts w:ascii="GHEA Grapalat" w:hAnsi="GHEA Grapalat"/>
          <w:b/>
          <w:szCs w:val="22"/>
          <w:lang w:val="hy-AM"/>
        </w:rPr>
        <w:t xml:space="preserve"> </w:t>
      </w:r>
      <w:r w:rsidRPr="0036641C">
        <w:rPr>
          <w:rFonts w:ascii="GHEA Grapalat" w:hAnsi="GHEA Grapalat" w:cs="Sylfaen"/>
          <w:b/>
          <w:szCs w:val="22"/>
          <w:lang w:val="hy-AM"/>
        </w:rPr>
        <w:t>Գ</w:t>
      </w:r>
    </w:p>
    <w:p w14:paraId="10D172BC" w14:textId="0C0F0C21" w:rsidR="00096865" w:rsidRPr="0036641C" w:rsidRDefault="005019FD" w:rsidP="00EF3662">
      <w:pPr>
        <w:pStyle w:val="BodyText"/>
        <w:ind w:right="-7"/>
        <w:jc w:val="center"/>
        <w:rPr>
          <w:rFonts w:ascii="GHEA Grapalat" w:hAnsi="GHEA Grapalat" w:cs="Sylfaen"/>
          <w:b/>
          <w:szCs w:val="22"/>
          <w:lang w:val="hy-AM"/>
        </w:rPr>
      </w:pPr>
      <w:r w:rsidRPr="0036641C">
        <w:rPr>
          <w:rFonts w:ascii="GHEA Grapalat" w:hAnsi="GHEA Grapalat" w:cs="Sylfaen"/>
          <w:b/>
          <w:szCs w:val="22"/>
          <w:lang w:val="hy-AM"/>
        </w:rPr>
        <w:t>ԳՆԱՆՇՄԱՆ ՀԱՐՑՄԱՆ</w:t>
      </w:r>
      <w:r w:rsidR="00096865" w:rsidRPr="0036641C">
        <w:rPr>
          <w:rFonts w:ascii="GHEA Grapalat" w:hAnsi="GHEA Grapalat" w:cs="Sylfaen"/>
          <w:b/>
          <w:szCs w:val="22"/>
          <w:lang w:val="hy-AM"/>
        </w:rPr>
        <w:t xml:space="preserve"> </w:t>
      </w:r>
      <w:r w:rsidRPr="0036641C">
        <w:rPr>
          <w:rFonts w:ascii="GHEA Grapalat" w:hAnsi="GHEA Grapalat" w:cs="Sylfaen"/>
          <w:b/>
          <w:szCs w:val="22"/>
          <w:lang w:val="hy-AM"/>
        </w:rPr>
        <w:t>ՀԱՅՏԸ ՊԱՏՐԱՍՏԵԼՈՒ</w:t>
      </w:r>
      <w:r w:rsidR="00096865" w:rsidRPr="0036641C">
        <w:rPr>
          <w:rFonts w:ascii="GHEA Grapalat" w:hAnsi="GHEA Grapalat" w:cs="Sylfaen"/>
          <w:b/>
          <w:szCs w:val="22"/>
          <w:lang w:val="hy-AM"/>
        </w:rPr>
        <w:t xml:space="preserve">  </w:t>
      </w:r>
    </w:p>
    <w:p w14:paraId="4E2B480C" w14:textId="77777777" w:rsidR="00096865" w:rsidRPr="0036641C" w:rsidRDefault="00096865" w:rsidP="00EF3662">
      <w:pPr>
        <w:ind w:firstLine="567"/>
        <w:jc w:val="center"/>
        <w:rPr>
          <w:rFonts w:ascii="GHEA Grapalat" w:hAnsi="GHEA Grapalat"/>
          <w:szCs w:val="22"/>
          <w:lang w:val="hy-AM"/>
        </w:rPr>
      </w:pPr>
    </w:p>
    <w:p w14:paraId="6D77E593"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1. </w:t>
      </w:r>
      <w:r w:rsidRPr="0036641C">
        <w:rPr>
          <w:rFonts w:ascii="GHEA Grapalat" w:hAnsi="GHEA Grapalat" w:cs="Sylfaen"/>
          <w:b/>
          <w:sz w:val="20"/>
          <w:lang w:val="hy-AM"/>
        </w:rPr>
        <w:t>ԸՆԴՀԱՆՈՒՐ</w:t>
      </w:r>
      <w:r w:rsidRPr="0036641C">
        <w:rPr>
          <w:rFonts w:ascii="GHEA Grapalat" w:hAnsi="GHEA Grapalat"/>
          <w:b/>
          <w:sz w:val="20"/>
          <w:lang w:val="hy-AM"/>
        </w:rPr>
        <w:t xml:space="preserve"> </w:t>
      </w:r>
      <w:r w:rsidRPr="0036641C">
        <w:rPr>
          <w:rFonts w:ascii="GHEA Grapalat" w:hAnsi="GHEA Grapalat" w:cs="Sylfaen"/>
          <w:b/>
          <w:sz w:val="20"/>
          <w:lang w:val="hy-AM"/>
        </w:rPr>
        <w:t>ԴՐՈՒՅԹՆԵՐ</w:t>
      </w:r>
    </w:p>
    <w:p w14:paraId="2BAF23DA" w14:textId="77777777" w:rsidR="00096865" w:rsidRPr="0036641C" w:rsidRDefault="00096865" w:rsidP="00EF3662">
      <w:pPr>
        <w:ind w:firstLine="567"/>
        <w:jc w:val="both"/>
        <w:rPr>
          <w:rFonts w:ascii="GHEA Grapalat" w:hAnsi="GHEA Grapalat"/>
          <w:szCs w:val="22"/>
          <w:lang w:val="hy-AM"/>
        </w:rPr>
      </w:pPr>
      <w:r w:rsidRPr="0036641C">
        <w:rPr>
          <w:rFonts w:ascii="GHEA Grapalat" w:hAnsi="GHEA Grapalat"/>
          <w:szCs w:val="22"/>
          <w:lang w:val="hy-AM"/>
        </w:rPr>
        <w:t xml:space="preserve"> </w:t>
      </w:r>
    </w:p>
    <w:p w14:paraId="78FF27F3"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1.1 Սույն հրահանգը նպատակ ունի օժանդակել </w:t>
      </w:r>
      <w:r w:rsidR="000F4B86" w:rsidRPr="0036641C">
        <w:rPr>
          <w:rFonts w:ascii="GHEA Grapalat" w:hAnsi="GHEA Grapalat" w:cs="Sylfaen"/>
          <w:sz w:val="20"/>
          <w:lang w:val="hy-AM"/>
        </w:rPr>
        <w:t>մ</w:t>
      </w:r>
      <w:r w:rsidRPr="0036641C">
        <w:rPr>
          <w:rFonts w:ascii="GHEA Grapalat" w:hAnsi="GHEA Grapalat" w:cs="Sylfaen"/>
          <w:sz w:val="20"/>
          <w:lang w:val="hy-AM"/>
        </w:rPr>
        <w:t>ասնակիցներին հայտը պատրաստելիս</w:t>
      </w:r>
      <w:r w:rsidR="004D5671" w:rsidRPr="0036641C">
        <w:rPr>
          <w:rFonts w:ascii="GHEA Grapalat" w:hAnsi="GHEA Grapalat" w:cs="Sylfaen"/>
          <w:sz w:val="20"/>
          <w:lang w:val="hy-AM"/>
        </w:rPr>
        <w:t>։</w:t>
      </w:r>
    </w:p>
    <w:p w14:paraId="6FAC9999"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1.2 Նպատակահարմարության դեպքում </w:t>
      </w:r>
      <w:r w:rsidR="000F4B86" w:rsidRPr="0036641C">
        <w:rPr>
          <w:rFonts w:ascii="GHEA Grapalat" w:hAnsi="GHEA Grapalat" w:cs="Sylfaen"/>
          <w:sz w:val="20"/>
          <w:lang w:val="hy-AM"/>
        </w:rPr>
        <w:t>մ</w:t>
      </w:r>
      <w:r w:rsidRPr="0036641C">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36641C">
        <w:rPr>
          <w:rFonts w:ascii="GHEA Grapalat" w:hAnsi="GHEA Grapalat" w:cs="Sylfaen"/>
          <w:sz w:val="20"/>
          <w:lang w:val="hy-AM"/>
        </w:rPr>
        <w:t>։</w:t>
      </w:r>
    </w:p>
    <w:p w14:paraId="4B8D7A64"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1.3 Հայտերը</w:t>
      </w:r>
      <w:r w:rsidR="00AE679C" w:rsidRPr="0036641C">
        <w:rPr>
          <w:rFonts w:ascii="GHEA Grapalat" w:hAnsi="GHEA Grapalat" w:cs="Sylfaen"/>
          <w:sz w:val="20"/>
          <w:lang w:val="hy-AM"/>
        </w:rPr>
        <w:t>,</w:t>
      </w:r>
      <w:r w:rsidRPr="0036641C">
        <w:rPr>
          <w:rFonts w:ascii="GHEA Grapalat" w:hAnsi="GHEA Grapalat" w:cs="Sylfaen"/>
          <w:sz w:val="20"/>
          <w:lang w:val="hy-AM"/>
        </w:rPr>
        <w:t xml:space="preserve"> </w:t>
      </w:r>
      <w:r w:rsidR="005D71EF" w:rsidRPr="0036641C">
        <w:rPr>
          <w:rFonts w:ascii="GHEA Grapalat" w:hAnsi="GHEA Grapalat" w:cs="Sylfaen"/>
          <w:sz w:val="20"/>
          <w:lang w:val="hy-AM"/>
        </w:rPr>
        <w:t>հայերենից բացի, կարող են ներկայացվել նաև անգլերեն կամ ռուսերեն</w:t>
      </w:r>
      <w:r w:rsidR="004D5671" w:rsidRPr="0036641C">
        <w:rPr>
          <w:rFonts w:ascii="GHEA Grapalat" w:hAnsi="GHEA Grapalat" w:cs="Sylfaen"/>
          <w:sz w:val="20"/>
          <w:lang w:val="hy-AM"/>
        </w:rPr>
        <w:t>։</w:t>
      </w:r>
      <w:r w:rsidRPr="0036641C">
        <w:rPr>
          <w:rFonts w:ascii="GHEA Grapalat" w:hAnsi="GHEA Grapalat" w:cs="Sylfaen"/>
          <w:sz w:val="20"/>
          <w:lang w:val="hy-AM"/>
        </w:rPr>
        <w:t xml:space="preserve"> </w:t>
      </w:r>
    </w:p>
    <w:p w14:paraId="0D9D3941" w14:textId="77777777" w:rsidR="00096865" w:rsidRPr="0036641C" w:rsidRDefault="00096865" w:rsidP="00EF3662">
      <w:pPr>
        <w:jc w:val="center"/>
        <w:rPr>
          <w:rFonts w:ascii="GHEA Grapalat" w:hAnsi="GHEA Grapalat"/>
          <w:b/>
          <w:szCs w:val="22"/>
          <w:lang w:val="hy-AM"/>
        </w:rPr>
      </w:pPr>
    </w:p>
    <w:p w14:paraId="63AA2DCE"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2. </w:t>
      </w:r>
      <w:r w:rsidRPr="0036641C">
        <w:rPr>
          <w:rFonts w:ascii="GHEA Grapalat" w:hAnsi="GHEA Grapalat" w:cs="Sylfaen"/>
          <w:b/>
          <w:sz w:val="20"/>
          <w:lang w:val="hy-AM"/>
        </w:rPr>
        <w:t>ԸՆԹԱՑԱԿԱՐԳԻ</w:t>
      </w:r>
      <w:r w:rsidRPr="0036641C">
        <w:rPr>
          <w:rFonts w:ascii="GHEA Grapalat" w:hAnsi="GHEA Grapalat"/>
          <w:b/>
          <w:sz w:val="20"/>
          <w:lang w:val="hy-AM"/>
        </w:rPr>
        <w:t xml:space="preserve"> </w:t>
      </w:r>
      <w:r w:rsidRPr="0036641C">
        <w:rPr>
          <w:rFonts w:ascii="GHEA Grapalat" w:hAnsi="GHEA Grapalat" w:cs="Sylfaen"/>
          <w:b/>
          <w:sz w:val="20"/>
          <w:lang w:val="hy-AM"/>
        </w:rPr>
        <w:t>ՀԱՅՏԸ</w:t>
      </w:r>
    </w:p>
    <w:p w14:paraId="12AC24B6" w14:textId="77777777" w:rsidR="00096865" w:rsidRPr="0036641C" w:rsidRDefault="00096865" w:rsidP="00EF3662">
      <w:pPr>
        <w:ind w:firstLine="720"/>
        <w:jc w:val="center"/>
        <w:rPr>
          <w:rFonts w:ascii="GHEA Grapalat" w:hAnsi="GHEA Grapalat"/>
          <w:szCs w:val="22"/>
          <w:lang w:val="hy-AM"/>
        </w:rPr>
      </w:pPr>
    </w:p>
    <w:p w14:paraId="71090AAB" w14:textId="77777777" w:rsidR="0078387F" w:rsidRPr="0036641C" w:rsidRDefault="0078387F" w:rsidP="00EF3662">
      <w:pPr>
        <w:ind w:firstLine="567"/>
        <w:jc w:val="both"/>
        <w:rPr>
          <w:rFonts w:ascii="GHEA Grapalat" w:hAnsi="GHEA Grapalat"/>
          <w:sz w:val="20"/>
          <w:szCs w:val="20"/>
          <w:lang w:val="hy-AM"/>
        </w:rPr>
      </w:pPr>
      <w:r w:rsidRPr="0036641C">
        <w:rPr>
          <w:rFonts w:ascii="GHEA Grapalat" w:hAnsi="GHEA Grapalat"/>
          <w:sz w:val="20"/>
          <w:szCs w:val="20"/>
          <w:lang w:val="hy-AM"/>
        </w:rPr>
        <w:t xml:space="preserve">Ընթացակարգին մասնակցելու համար </w:t>
      </w:r>
      <w:r w:rsidR="004F78EF" w:rsidRPr="0036641C">
        <w:rPr>
          <w:rFonts w:ascii="GHEA Grapalat" w:hAnsi="GHEA Grapalat"/>
          <w:sz w:val="20"/>
          <w:szCs w:val="20"/>
          <w:lang w:val="hy-AM"/>
        </w:rPr>
        <w:t>մ</w:t>
      </w:r>
      <w:r w:rsidRPr="0036641C">
        <w:rPr>
          <w:rFonts w:ascii="GHEA Grapalat" w:hAnsi="GHEA Grapalat"/>
          <w:sz w:val="20"/>
          <w:szCs w:val="20"/>
          <w:lang w:val="hy-AM"/>
        </w:rPr>
        <w:t xml:space="preserve">ասնակիցը </w:t>
      </w:r>
      <w:r w:rsidR="004F78EF" w:rsidRPr="0036641C">
        <w:rPr>
          <w:rFonts w:ascii="GHEA Grapalat" w:hAnsi="GHEA Grapalat"/>
          <w:sz w:val="20"/>
          <w:szCs w:val="20"/>
          <w:lang w:val="hy-AM"/>
        </w:rPr>
        <w:t>հ</w:t>
      </w:r>
      <w:r w:rsidR="001F6578" w:rsidRPr="0036641C">
        <w:rPr>
          <w:rFonts w:ascii="GHEA Grapalat" w:hAnsi="GHEA Grapalat"/>
          <w:sz w:val="20"/>
          <w:szCs w:val="20"/>
          <w:lang w:val="hy-AM"/>
        </w:rPr>
        <w:t xml:space="preserve">ամակարգի </w:t>
      </w:r>
      <w:r w:rsidRPr="0036641C">
        <w:rPr>
          <w:rFonts w:ascii="GHEA Grapalat" w:hAnsi="GHEA Grapalat"/>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36641C" w:rsidRDefault="0078387F"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Մասնակիցը </w:t>
      </w:r>
      <w:r w:rsidR="002240AB" w:rsidRPr="0036641C">
        <w:rPr>
          <w:rFonts w:ascii="GHEA Grapalat" w:hAnsi="GHEA Grapalat" w:cs="Sylfaen"/>
          <w:sz w:val="20"/>
          <w:lang w:val="hy-AM"/>
        </w:rPr>
        <w:t xml:space="preserve">հայտով </w:t>
      </w:r>
      <w:r w:rsidRPr="0036641C">
        <w:rPr>
          <w:rFonts w:ascii="GHEA Grapalat" w:hAnsi="GHEA Grapalat" w:cs="Sylfaen"/>
          <w:sz w:val="20"/>
          <w:lang w:val="hy-AM"/>
        </w:rPr>
        <w:t>ներկայացնում է իր կողմից հաստատված`</w:t>
      </w:r>
    </w:p>
    <w:p w14:paraId="14A74F8F" w14:textId="77777777" w:rsidR="002D5CF0" w:rsidRPr="0036641C" w:rsidRDefault="002D5CF0" w:rsidP="00EF3662">
      <w:pPr>
        <w:ind w:firstLine="567"/>
        <w:jc w:val="both"/>
        <w:rPr>
          <w:rFonts w:ascii="GHEA Grapalat" w:hAnsi="GHEA Grapalat"/>
          <w:b/>
          <w:sz w:val="20"/>
          <w:szCs w:val="20"/>
          <w:lang w:val="hy-AM"/>
        </w:rPr>
      </w:pPr>
      <w:r w:rsidRPr="0036641C">
        <w:rPr>
          <w:rFonts w:ascii="GHEA Grapalat" w:hAnsi="GHEA Grapalat"/>
          <w:b/>
          <w:sz w:val="20"/>
          <w:szCs w:val="20"/>
          <w:lang w:val="hy-AM"/>
        </w:rPr>
        <w:t xml:space="preserve">1) </w:t>
      </w:r>
      <w:r w:rsidR="00A76C15" w:rsidRPr="0036641C">
        <w:rPr>
          <w:rFonts w:ascii="GHEA Grapalat" w:hAnsi="GHEA Grapalat"/>
          <w:b/>
          <w:sz w:val="20"/>
          <w:szCs w:val="20"/>
          <w:lang w:val="hy-AM"/>
        </w:rPr>
        <w:t>«</w:t>
      </w:r>
      <w:r w:rsidRPr="0036641C">
        <w:rPr>
          <w:rFonts w:ascii="GHEA Grapalat" w:hAnsi="GHEA Grapalat"/>
          <w:b/>
          <w:sz w:val="20"/>
          <w:szCs w:val="20"/>
          <w:lang w:val="hy-AM"/>
        </w:rPr>
        <w:t>Պիտանելիության չափորոշիչ</w:t>
      </w:r>
      <w:r w:rsidR="00A76C15" w:rsidRPr="0036641C">
        <w:rPr>
          <w:rFonts w:ascii="GHEA Grapalat" w:hAnsi="GHEA Grapalat"/>
          <w:b/>
          <w:sz w:val="20"/>
          <w:szCs w:val="20"/>
          <w:lang w:val="hy-AM"/>
        </w:rPr>
        <w:t>»</w:t>
      </w:r>
      <w:r w:rsidRPr="0036641C">
        <w:rPr>
          <w:rFonts w:ascii="GHEA Grapalat" w:hAnsi="GHEA Grapalat"/>
          <w:b/>
          <w:sz w:val="20"/>
          <w:szCs w:val="20"/>
          <w:lang w:val="hy-AM"/>
        </w:rPr>
        <w:t>.</w:t>
      </w:r>
    </w:p>
    <w:p w14:paraId="71A3E788" w14:textId="77777777" w:rsidR="00096865" w:rsidRPr="0036641C" w:rsidRDefault="002D5CF0"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D76BBA" w:rsidRPr="0036641C">
        <w:rPr>
          <w:rFonts w:ascii="GHEA Grapalat" w:hAnsi="GHEA Grapalat" w:cs="Sylfaen"/>
          <w:sz w:val="20"/>
          <w:lang w:val="hy-AM"/>
        </w:rPr>
        <w:t>1</w:t>
      </w:r>
      <w:r w:rsidRPr="0036641C">
        <w:rPr>
          <w:rFonts w:ascii="GHEA Grapalat" w:hAnsi="GHEA Grapalat" w:cs="Sylfaen"/>
          <w:sz w:val="20"/>
          <w:lang w:val="hy-AM"/>
        </w:rPr>
        <w:t xml:space="preserve"> </w:t>
      </w:r>
      <w:r w:rsidR="00096865" w:rsidRPr="0036641C">
        <w:rPr>
          <w:rFonts w:ascii="GHEA Grapalat" w:hAnsi="GHEA Grapalat" w:cs="Sylfaen"/>
          <w:sz w:val="20"/>
          <w:lang w:val="hy-AM"/>
        </w:rPr>
        <w:t>ընթացակարգին մասնակցելու դիմում</w:t>
      </w:r>
      <w:r w:rsidR="00EF4630" w:rsidRPr="0036641C">
        <w:rPr>
          <w:rFonts w:ascii="GHEA Grapalat" w:hAnsi="GHEA Grapalat" w:cs="Sylfaen"/>
          <w:sz w:val="20"/>
          <w:lang w:val="hy-AM"/>
        </w:rPr>
        <w:t>-հայտարարություն</w:t>
      </w:r>
      <w:r w:rsidR="00096865" w:rsidRPr="0036641C">
        <w:rPr>
          <w:rFonts w:ascii="GHEA Grapalat" w:hAnsi="GHEA Grapalat" w:cs="Sylfaen"/>
          <w:sz w:val="20"/>
          <w:lang w:val="hy-AM"/>
        </w:rPr>
        <w:t xml:space="preserve">` </w:t>
      </w:r>
      <w:r w:rsidR="006F49AA" w:rsidRPr="0036641C">
        <w:rPr>
          <w:rFonts w:ascii="GHEA Grapalat" w:hAnsi="GHEA Grapalat" w:cs="Sylfaen"/>
          <w:sz w:val="20"/>
          <w:lang w:val="hy-AM"/>
        </w:rPr>
        <w:t>համաձայն հ</w:t>
      </w:r>
      <w:r w:rsidR="00096865" w:rsidRPr="0036641C">
        <w:rPr>
          <w:rFonts w:ascii="GHEA Grapalat" w:hAnsi="GHEA Grapalat" w:cs="Sylfaen"/>
          <w:sz w:val="20"/>
          <w:lang w:val="hy-AM"/>
        </w:rPr>
        <w:t>ավելված N 1</w:t>
      </w:r>
      <w:r w:rsidR="006F49AA" w:rsidRPr="0036641C">
        <w:rPr>
          <w:rFonts w:ascii="GHEA Grapalat" w:hAnsi="GHEA Grapalat" w:cs="Sylfaen"/>
          <w:sz w:val="20"/>
          <w:lang w:val="hy-AM"/>
        </w:rPr>
        <w:t>-ի</w:t>
      </w:r>
      <w:r w:rsidR="00BC6807" w:rsidRPr="0036641C">
        <w:rPr>
          <w:rFonts w:ascii="GHEA Grapalat" w:hAnsi="GHEA Grapalat" w:cs="Sylfaen"/>
          <w:sz w:val="20"/>
          <w:lang w:val="hy-AM"/>
        </w:rPr>
        <w:t>.</w:t>
      </w:r>
    </w:p>
    <w:p w14:paraId="37F6414C" w14:textId="77777777" w:rsidR="00EF4630" w:rsidRPr="0036641C" w:rsidRDefault="00096865" w:rsidP="00EF4630">
      <w:pPr>
        <w:pStyle w:val="norm"/>
        <w:spacing w:line="276" w:lineRule="auto"/>
        <w:ind w:firstLine="567"/>
        <w:rPr>
          <w:rFonts w:ascii="GHEA Grapalat" w:hAnsi="GHEA Grapalat" w:cs="Sylfaen"/>
          <w:sz w:val="20"/>
          <w:szCs w:val="24"/>
          <w:lang w:val="hy-AM" w:eastAsia="en-US"/>
        </w:rPr>
      </w:pPr>
      <w:r w:rsidRPr="0036641C">
        <w:rPr>
          <w:rFonts w:ascii="GHEA Grapalat" w:hAnsi="GHEA Grapalat" w:cs="Sylfaen"/>
          <w:sz w:val="20"/>
          <w:lang w:val="hy-AM"/>
        </w:rPr>
        <w:t>2.</w:t>
      </w:r>
      <w:r w:rsidR="00180EE9" w:rsidRPr="0036641C">
        <w:rPr>
          <w:rFonts w:ascii="GHEA Grapalat" w:hAnsi="GHEA Grapalat" w:cs="Sylfaen"/>
          <w:sz w:val="20"/>
          <w:lang w:val="hy-AM"/>
        </w:rPr>
        <w:t>2</w:t>
      </w:r>
      <w:r w:rsidRPr="0036641C">
        <w:rPr>
          <w:rFonts w:ascii="GHEA Grapalat" w:hAnsi="GHEA Grapalat" w:cs="Sylfaen"/>
          <w:sz w:val="20"/>
          <w:lang w:val="hy-AM"/>
        </w:rPr>
        <w:t xml:space="preserve"> </w:t>
      </w:r>
      <w:r w:rsidR="00C96127" w:rsidRPr="0036641C">
        <w:rPr>
          <w:rFonts w:ascii="GHEA Grapalat" w:hAnsi="GHEA Grapalat" w:cs="Sylfaen"/>
          <w:sz w:val="20"/>
          <w:lang w:val="hy-AM"/>
        </w:rPr>
        <w:t xml:space="preserve">ենթակապալի </w:t>
      </w:r>
      <w:r w:rsidR="00EF4630" w:rsidRPr="0036641C">
        <w:rPr>
          <w:rFonts w:ascii="GHEA Grapalat" w:hAnsi="GHEA Grapalat" w:cs="Sylfaen"/>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3CFC2BE0" w:rsidR="00EF4630" w:rsidRPr="0036641C" w:rsidRDefault="00EF4630" w:rsidP="00505AD4">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911A5F" w:rsidRPr="0036641C">
        <w:rPr>
          <w:rStyle w:val="FootnoteReference"/>
          <w:rFonts w:ascii="GHEA Grapalat" w:hAnsi="GHEA Grapalat" w:cs="Sylfaen"/>
          <w:sz w:val="20"/>
          <w:szCs w:val="24"/>
          <w:lang w:val="hy-AM" w:eastAsia="en-US"/>
        </w:rPr>
        <w:footnoteReference w:id="9"/>
      </w:r>
    </w:p>
    <w:p w14:paraId="01E25516" w14:textId="77777777" w:rsidR="002C4DBF" w:rsidRPr="0036641C" w:rsidRDefault="00505AD4" w:rsidP="00EF3662">
      <w:pPr>
        <w:tabs>
          <w:tab w:val="left" w:pos="1248"/>
        </w:tabs>
        <w:ind w:firstLine="540"/>
        <w:jc w:val="both"/>
        <w:rPr>
          <w:rFonts w:ascii="GHEA Grapalat" w:hAnsi="GHEA Grapalat"/>
          <w:sz w:val="20"/>
          <w:szCs w:val="20"/>
          <w:lang w:val="hy-AM"/>
        </w:rPr>
      </w:pPr>
      <w:r w:rsidRPr="0036641C">
        <w:rPr>
          <w:rFonts w:ascii="GHEA Grapalat" w:hAnsi="GHEA Grapalat"/>
          <w:b/>
          <w:sz w:val="20"/>
          <w:szCs w:val="20"/>
          <w:lang w:val="hy-AM"/>
        </w:rPr>
        <w:t>2</w:t>
      </w:r>
      <w:r w:rsidR="002C4DBF" w:rsidRPr="0036641C">
        <w:rPr>
          <w:rFonts w:ascii="GHEA Grapalat" w:hAnsi="GHEA Grapalat"/>
          <w:b/>
          <w:sz w:val="20"/>
          <w:szCs w:val="20"/>
          <w:lang w:val="hy-AM"/>
        </w:rPr>
        <w:t xml:space="preserve">) </w:t>
      </w:r>
      <w:r w:rsidR="00FF3F8F" w:rsidRPr="0036641C">
        <w:rPr>
          <w:rFonts w:ascii="GHEA Grapalat" w:hAnsi="GHEA Grapalat"/>
          <w:b/>
          <w:sz w:val="20"/>
          <w:szCs w:val="20"/>
          <w:lang w:val="hy-AM"/>
        </w:rPr>
        <w:t>«</w:t>
      </w:r>
      <w:r w:rsidR="002C4DBF" w:rsidRPr="0036641C">
        <w:rPr>
          <w:rFonts w:ascii="GHEA Grapalat" w:hAnsi="GHEA Grapalat"/>
          <w:b/>
          <w:sz w:val="20"/>
          <w:szCs w:val="20"/>
          <w:lang w:val="hy-AM"/>
        </w:rPr>
        <w:t>Ֆինանսական</w:t>
      </w:r>
      <w:r w:rsidR="00FF3F8F" w:rsidRPr="0036641C">
        <w:rPr>
          <w:rFonts w:ascii="GHEA Grapalat" w:hAnsi="GHEA Grapalat"/>
          <w:b/>
          <w:sz w:val="20"/>
          <w:szCs w:val="20"/>
          <w:lang w:val="hy-AM"/>
        </w:rPr>
        <w:t xml:space="preserve"> չափորոշիչ»</w:t>
      </w:r>
      <w:r w:rsidR="00FF3F8F" w:rsidRPr="0036641C">
        <w:rPr>
          <w:rFonts w:ascii="GHEA Grapalat" w:hAnsi="GHEA Grapalat" w:cs="Sylfaen"/>
          <w:sz w:val="20"/>
          <w:lang w:val="hy-AM"/>
        </w:rPr>
        <w:t>.</w:t>
      </w:r>
    </w:p>
    <w:p w14:paraId="62E6CE55" w14:textId="77777777" w:rsidR="002E11D1"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2E11D1" w:rsidRPr="0036641C">
        <w:rPr>
          <w:rFonts w:ascii="GHEA Grapalat" w:hAnsi="GHEA Grapalat" w:cs="Sylfaen"/>
          <w:sz w:val="20"/>
          <w:lang w:val="hy-AM"/>
        </w:rPr>
        <w:t>5</w:t>
      </w:r>
      <w:r w:rsidR="001C336A" w:rsidRPr="0036641C">
        <w:rPr>
          <w:rFonts w:ascii="GHEA Grapalat" w:hAnsi="GHEA Grapalat" w:cs="Sylfaen"/>
          <w:sz w:val="20"/>
          <w:lang w:val="hy-AM"/>
        </w:rPr>
        <w:t xml:space="preserve"> </w:t>
      </w:r>
      <w:r w:rsidR="00E67BA7" w:rsidRPr="0036641C">
        <w:rPr>
          <w:rFonts w:ascii="GHEA Grapalat" w:hAnsi="GHEA Grapalat" w:cs="Sylfaen"/>
          <w:sz w:val="20"/>
          <w:lang w:val="hy-AM"/>
        </w:rPr>
        <w:t>գնային առաջարկ</w:t>
      </w:r>
      <w:r w:rsidR="00294FFF" w:rsidRPr="0036641C">
        <w:rPr>
          <w:rFonts w:ascii="GHEA Grapalat" w:hAnsi="GHEA Grapalat" w:cs="Sylfaen"/>
          <w:sz w:val="20"/>
          <w:lang w:val="hy-AM"/>
        </w:rPr>
        <w:t xml:space="preserve">` համաձայն հավելված N </w:t>
      </w:r>
      <w:r w:rsidR="004D557A" w:rsidRPr="0036641C">
        <w:rPr>
          <w:rFonts w:ascii="GHEA Grapalat" w:hAnsi="GHEA Grapalat" w:cs="Sylfaen"/>
          <w:sz w:val="20"/>
          <w:lang w:val="hy-AM"/>
        </w:rPr>
        <w:t>2</w:t>
      </w:r>
      <w:r w:rsidR="00294FFF" w:rsidRPr="0036641C">
        <w:rPr>
          <w:rFonts w:ascii="GHEA Grapalat" w:hAnsi="GHEA Grapalat" w:cs="Sylfaen"/>
          <w:sz w:val="20"/>
          <w:lang w:val="hy-AM"/>
        </w:rPr>
        <w:t>-ի: Գնային առաջարկը</w:t>
      </w:r>
      <w:r w:rsidR="00E67BA7" w:rsidRPr="0036641C">
        <w:rPr>
          <w:rFonts w:ascii="GHEA Grapalat" w:hAnsi="GHEA Grapalat" w:cs="Sylfaen"/>
          <w:sz w:val="20"/>
          <w:lang w:val="hy-AM"/>
        </w:rPr>
        <w:t xml:space="preserve"> ներկայացվում է </w:t>
      </w:r>
      <w:r w:rsidR="00DD2073" w:rsidRPr="0036641C">
        <w:rPr>
          <w:rFonts w:ascii="GHEA Grapalat" w:hAnsi="GHEA Grapalat" w:cs="Sylfaen"/>
          <w:sz w:val="20"/>
          <w:lang w:val="hy-AM"/>
        </w:rPr>
        <w:t xml:space="preserve">արժեք (ինքնարժեքի և կանխատեսվող շահույթի հանրագումարը) </w:t>
      </w:r>
      <w:r w:rsidR="00E67BA7" w:rsidRPr="0036641C">
        <w:rPr>
          <w:rFonts w:ascii="GHEA Grapalat" w:hAnsi="GHEA Grapalat" w:cs="Sylfaen"/>
          <w:sz w:val="20"/>
          <w:lang w:val="hy-AM"/>
        </w:rPr>
        <w:t>և ավելացված արժեքի հարկ</w:t>
      </w:r>
      <w:r w:rsidR="00E67BA7" w:rsidRPr="0036641C" w:rsidDel="001A1F55">
        <w:rPr>
          <w:rFonts w:ascii="GHEA Grapalat" w:hAnsi="GHEA Grapalat" w:cs="Sylfaen"/>
          <w:sz w:val="20"/>
          <w:lang w:val="hy-AM"/>
        </w:rPr>
        <w:t xml:space="preserve"> </w:t>
      </w:r>
      <w:r w:rsidR="00E67BA7" w:rsidRPr="0036641C">
        <w:rPr>
          <w:rFonts w:ascii="GHEA Grapalat" w:hAnsi="GHEA Grapalat" w:cs="Sylfaen"/>
          <w:sz w:val="20"/>
          <w:lang w:val="hy-AM"/>
        </w:rPr>
        <w:t xml:space="preserve">ընդհանրական բաղադրիչներից բաղկացած հաշվարկի ձևով։ </w:t>
      </w:r>
      <w:r w:rsidR="00E93241" w:rsidRPr="0036641C">
        <w:rPr>
          <w:rFonts w:ascii="GHEA Grapalat" w:hAnsi="GHEA Grapalat" w:cs="Sylfaen"/>
          <w:sz w:val="20"/>
          <w:lang w:val="hy-AM"/>
        </w:rPr>
        <w:t xml:space="preserve">Արժեքի </w:t>
      </w:r>
      <w:r w:rsidR="00E67BA7" w:rsidRPr="0036641C">
        <w:rPr>
          <w:rFonts w:ascii="GHEA Grapalat" w:hAnsi="GHEA Grapalat" w:cs="Sylfaen"/>
          <w:sz w:val="20"/>
          <w:lang w:val="hy-AM"/>
        </w:rPr>
        <w:t>բաղադրիչների հաշվարկ` բացվածք կամ այլ մանրամասներ չեն պահանջվում և ներկայացվում</w:t>
      </w:r>
      <w:r w:rsidR="002E11D1" w:rsidRPr="0036641C">
        <w:rPr>
          <w:rFonts w:ascii="GHEA Grapalat" w:hAnsi="GHEA Grapalat" w:cs="Sylfaen"/>
          <w:sz w:val="20"/>
          <w:lang w:val="hy-AM"/>
        </w:rPr>
        <w:t>.</w:t>
      </w:r>
    </w:p>
    <w:p w14:paraId="48873DCE" w14:textId="77777777" w:rsidR="00A67EAC" w:rsidRPr="0036641C" w:rsidRDefault="002B01B8"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1557AE" w:rsidRPr="0036641C">
        <w:rPr>
          <w:rFonts w:ascii="GHEA Grapalat" w:hAnsi="GHEA Grapalat" w:cs="Sylfaen"/>
          <w:sz w:val="20"/>
          <w:lang w:val="hy-AM"/>
        </w:rPr>
        <w:t>7</w:t>
      </w:r>
      <w:r w:rsidR="00A67EAC" w:rsidRPr="0036641C">
        <w:rPr>
          <w:rFonts w:ascii="GHEA Grapalat" w:hAnsi="GHEA Grapalat" w:cs="Sylfaen"/>
          <w:sz w:val="20"/>
          <w:lang w:val="hy-AM"/>
        </w:rPr>
        <w:t xml:space="preserve"> </w:t>
      </w:r>
      <w:r w:rsidR="003946B4" w:rsidRPr="0036641C">
        <w:rPr>
          <w:rFonts w:ascii="GHEA Grapalat" w:hAnsi="GHEA Grapalat" w:cs="Sylfaen"/>
          <w:sz w:val="20"/>
          <w:lang w:val="hy-AM"/>
        </w:rPr>
        <w:t xml:space="preserve">Սույն հրավերով նախատեսված` </w:t>
      </w:r>
      <w:r w:rsidR="00EE0EB3" w:rsidRPr="0036641C">
        <w:rPr>
          <w:rFonts w:ascii="GHEA Grapalat" w:hAnsi="GHEA Grapalat" w:cs="Sylfaen"/>
          <w:sz w:val="20"/>
          <w:lang w:val="hy-AM"/>
        </w:rPr>
        <w:t>մ</w:t>
      </w:r>
      <w:r w:rsidR="003946B4" w:rsidRPr="0036641C">
        <w:rPr>
          <w:rFonts w:ascii="GHEA Grapalat" w:hAnsi="GHEA Grapalat" w:cs="Sylfaen"/>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36641C" w:rsidRDefault="002B01B8"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1557AE" w:rsidRPr="0036641C">
        <w:rPr>
          <w:rFonts w:ascii="GHEA Grapalat" w:hAnsi="GHEA Grapalat" w:cs="Sylfaen"/>
          <w:sz w:val="20"/>
          <w:lang w:val="hy-AM"/>
        </w:rPr>
        <w:t>8</w:t>
      </w:r>
      <w:r w:rsidR="00A67EAC" w:rsidRPr="0036641C">
        <w:rPr>
          <w:rFonts w:ascii="GHEA Grapalat" w:hAnsi="GHEA Grapalat" w:cs="Sylfaen"/>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425D14DE" w14:textId="77777777" w:rsidR="00460CA5" w:rsidRPr="0036641C" w:rsidRDefault="00460CA5" w:rsidP="00EF3662">
      <w:pPr>
        <w:jc w:val="center"/>
        <w:rPr>
          <w:rFonts w:ascii="GHEA Grapalat" w:hAnsi="GHEA Grapalat"/>
          <w:b/>
          <w:sz w:val="20"/>
          <w:lang w:val="hy-AM"/>
        </w:rPr>
      </w:pPr>
    </w:p>
    <w:p w14:paraId="07F66424"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126C643D"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634E439C"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4C84B481" w14:textId="77777777" w:rsidR="00E74BF6" w:rsidRPr="0036641C" w:rsidRDefault="006C3873" w:rsidP="00EF3662">
      <w:pPr>
        <w:pStyle w:val="norm"/>
        <w:spacing w:line="240" w:lineRule="auto"/>
        <w:ind w:firstLine="284"/>
        <w:jc w:val="right"/>
        <w:rPr>
          <w:rFonts w:ascii="GHEA Grapalat" w:hAnsi="GHEA Grapalat" w:cs="Sylfaen"/>
          <w:b/>
          <w:sz w:val="20"/>
          <w:lang w:val="hy-AM"/>
        </w:rPr>
      </w:pPr>
      <w:r w:rsidRPr="0036641C">
        <w:rPr>
          <w:rFonts w:ascii="GHEA Grapalat" w:hAnsi="GHEA Grapalat" w:cs="Sylfaen"/>
          <w:b/>
          <w:sz w:val="20"/>
          <w:lang w:val="hy-AM"/>
        </w:rPr>
        <w:br w:type="page"/>
      </w:r>
    </w:p>
    <w:p w14:paraId="1A0D83DF"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1388AEAC" w14:textId="77777777" w:rsidR="00B2572B" w:rsidRPr="0036641C" w:rsidRDefault="00B2572B" w:rsidP="00EF3662">
      <w:pPr>
        <w:pStyle w:val="norm"/>
        <w:spacing w:line="240" w:lineRule="auto"/>
        <w:ind w:firstLine="284"/>
        <w:jc w:val="right"/>
        <w:rPr>
          <w:rFonts w:ascii="GHEA Grapalat" w:hAnsi="GHEA Grapalat" w:cs="Arial"/>
          <w:b/>
          <w:sz w:val="20"/>
          <w:lang w:val="hy-AM"/>
        </w:rPr>
      </w:pPr>
      <w:r w:rsidRPr="0036641C">
        <w:rPr>
          <w:rFonts w:ascii="GHEA Grapalat" w:hAnsi="GHEA Grapalat" w:cs="Sylfaen"/>
          <w:b/>
          <w:sz w:val="20"/>
          <w:lang w:val="hy-AM"/>
        </w:rPr>
        <w:t>Հավելված</w:t>
      </w:r>
      <w:r w:rsidRPr="0036641C">
        <w:rPr>
          <w:rFonts w:ascii="GHEA Grapalat" w:hAnsi="GHEA Grapalat" w:cs="Arial"/>
          <w:b/>
          <w:sz w:val="20"/>
          <w:lang w:val="hy-AM"/>
        </w:rPr>
        <w:t xml:space="preserve">  N 1</w:t>
      </w:r>
    </w:p>
    <w:p w14:paraId="7DA1B9D9" w14:textId="5297B4DB" w:rsidR="00B2572B" w:rsidRPr="0036641C" w:rsidRDefault="00A45024" w:rsidP="00EF3662">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60589">
        <w:rPr>
          <w:rFonts w:ascii="GHEA Grapalat" w:hAnsi="GHEA Grapalat" w:cs="Sylfaen"/>
          <w:b/>
          <w:lang w:val="hy-AM"/>
        </w:rPr>
        <w:t>ԵՔ-ԳՀԱՇՁԲ-25/178</w:t>
      </w:r>
      <w:r w:rsidRPr="0036641C">
        <w:rPr>
          <w:rFonts w:ascii="GHEA Grapalat" w:hAnsi="GHEA Grapalat" w:cs="Sylfaen"/>
          <w:b/>
          <w:lang w:val="hy-AM"/>
        </w:rPr>
        <w:t>»*</w:t>
      </w:r>
      <w:r w:rsidRPr="0036641C">
        <w:rPr>
          <w:rFonts w:ascii="GHEA Grapalat" w:hAnsi="GHEA Grapalat"/>
          <w:i/>
          <w:lang w:val="hy-AM"/>
        </w:rPr>
        <w:t xml:space="preserve"> </w:t>
      </w:r>
      <w:r w:rsidR="00B2572B" w:rsidRPr="0036641C">
        <w:rPr>
          <w:rFonts w:ascii="GHEA Grapalat" w:hAnsi="GHEA Grapalat" w:cs="Sylfaen"/>
          <w:b/>
          <w:lang w:val="hy-AM"/>
        </w:rPr>
        <w:t>ծածկագրով</w:t>
      </w:r>
    </w:p>
    <w:p w14:paraId="4063B0F8" w14:textId="17610BD9" w:rsidR="00B2572B" w:rsidRPr="0036641C" w:rsidRDefault="00800678" w:rsidP="00EF3662">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w:t>
      </w:r>
      <w:r w:rsidR="00A45024" w:rsidRPr="0036641C">
        <w:rPr>
          <w:rFonts w:ascii="GHEA Grapalat" w:hAnsi="GHEA Grapalat" w:cs="Sylfaen"/>
          <w:b/>
          <w:lang w:val="hy-AM"/>
        </w:rPr>
        <w:t>նանշման հարցման</w:t>
      </w:r>
      <w:r w:rsidR="00B2572B" w:rsidRPr="0036641C">
        <w:rPr>
          <w:rFonts w:ascii="GHEA Grapalat" w:hAnsi="GHEA Grapalat" w:cs="Arial"/>
          <w:b/>
          <w:lang w:val="hy-AM"/>
        </w:rPr>
        <w:t xml:space="preserve"> </w:t>
      </w:r>
      <w:r w:rsidR="00B2572B" w:rsidRPr="0036641C">
        <w:rPr>
          <w:rFonts w:ascii="GHEA Grapalat" w:hAnsi="GHEA Grapalat" w:cs="Sylfaen"/>
          <w:b/>
          <w:lang w:val="hy-AM"/>
        </w:rPr>
        <w:t>հրավերի</w:t>
      </w:r>
    </w:p>
    <w:p w14:paraId="4B88ECBD" w14:textId="77777777" w:rsidR="00B2572B" w:rsidRPr="0036641C" w:rsidRDefault="00B2572B" w:rsidP="00EF3662">
      <w:pPr>
        <w:jc w:val="center"/>
        <w:rPr>
          <w:rFonts w:ascii="GHEA Grapalat" w:hAnsi="GHEA Grapalat" w:cs="Sylfaen"/>
          <w:b/>
          <w:lang w:val="hy-AM"/>
        </w:rPr>
      </w:pPr>
    </w:p>
    <w:p w14:paraId="5EEEF5E9" w14:textId="77777777" w:rsidR="00B2572B" w:rsidRPr="0036641C" w:rsidRDefault="00B2572B" w:rsidP="00EF3662">
      <w:pPr>
        <w:jc w:val="center"/>
        <w:rPr>
          <w:rFonts w:ascii="GHEA Grapalat" w:hAnsi="GHEA Grapalat" w:cs="Arial"/>
          <w:b/>
          <w:lang w:val="hy-AM"/>
        </w:rPr>
      </w:pPr>
      <w:r w:rsidRPr="0036641C">
        <w:rPr>
          <w:rFonts w:ascii="GHEA Grapalat" w:hAnsi="GHEA Grapalat" w:cs="Sylfaen"/>
          <w:b/>
          <w:lang w:val="hy-AM"/>
        </w:rPr>
        <w:t>ԴԻՄՈՒՄ</w:t>
      </w:r>
      <w:r w:rsidR="006C3873" w:rsidRPr="0036641C">
        <w:rPr>
          <w:rFonts w:ascii="GHEA Grapalat" w:hAnsi="GHEA Grapalat" w:cs="Sylfaen"/>
          <w:b/>
          <w:lang w:val="hy-AM"/>
        </w:rPr>
        <w:t>ՀԱՅՏԱՐԱՐՈՒԹՅՈՒՆ</w:t>
      </w:r>
      <w:r w:rsidRPr="0036641C">
        <w:rPr>
          <w:rFonts w:ascii="GHEA Grapalat" w:hAnsi="GHEA Grapalat" w:cs="Sylfaen"/>
          <w:b/>
          <w:lang w:val="hy-AM"/>
        </w:rPr>
        <w:t>*</w:t>
      </w:r>
    </w:p>
    <w:p w14:paraId="105CD107" w14:textId="4CE6BFD6" w:rsidR="00B2572B" w:rsidRPr="0036641C" w:rsidRDefault="005019FD" w:rsidP="00EF3662">
      <w:pPr>
        <w:pStyle w:val="Heading6"/>
        <w:jc w:val="center"/>
        <w:rPr>
          <w:rFonts w:ascii="GHEA Grapalat" w:hAnsi="GHEA Grapalat" w:cs="Arial"/>
          <w:color w:val="auto"/>
          <w:sz w:val="24"/>
          <w:szCs w:val="24"/>
          <w:lang w:val="hy-AM"/>
        </w:rPr>
      </w:pPr>
      <w:r w:rsidRPr="0036641C">
        <w:rPr>
          <w:rFonts w:ascii="GHEA Grapalat" w:hAnsi="GHEA Grapalat" w:cs="Sylfaen"/>
          <w:color w:val="auto"/>
          <w:sz w:val="24"/>
          <w:szCs w:val="24"/>
          <w:lang w:val="hy-AM"/>
        </w:rPr>
        <w:t>գնանշման հարցմանը</w:t>
      </w:r>
      <w:r w:rsidR="00B2572B" w:rsidRPr="0036641C">
        <w:rPr>
          <w:rFonts w:ascii="GHEA Grapalat" w:hAnsi="GHEA Grapalat" w:cs="Sylfaen"/>
          <w:color w:val="auto"/>
          <w:sz w:val="24"/>
          <w:szCs w:val="24"/>
          <w:lang w:val="hy-AM"/>
        </w:rPr>
        <w:t xml:space="preserve"> մասնակցելու</w:t>
      </w:r>
      <w:r w:rsidR="00B2572B" w:rsidRPr="0036641C">
        <w:rPr>
          <w:rFonts w:ascii="GHEA Grapalat" w:hAnsi="GHEA Grapalat" w:cs="Arial"/>
          <w:color w:val="auto"/>
          <w:sz w:val="24"/>
          <w:szCs w:val="24"/>
          <w:lang w:val="hy-AM"/>
        </w:rPr>
        <w:t xml:space="preserve">  </w:t>
      </w:r>
    </w:p>
    <w:p w14:paraId="53CBA3CD" w14:textId="77777777" w:rsidR="00B2572B" w:rsidRPr="0036641C" w:rsidRDefault="00B2572B" w:rsidP="00EF3662">
      <w:pPr>
        <w:rPr>
          <w:lang w:val="hy-AM" w:eastAsia="ru-RU"/>
        </w:rPr>
      </w:pPr>
    </w:p>
    <w:p w14:paraId="4657DA65" w14:textId="77777777" w:rsidR="00B2572B" w:rsidRPr="0036641C" w:rsidRDefault="00B2572B" w:rsidP="00EF3662">
      <w:pPr>
        <w:jc w:val="both"/>
        <w:rPr>
          <w:rFonts w:ascii="GHEA Grapalat" w:hAnsi="GHEA Grapalat" w:cs="Arial"/>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ցանկություն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ունի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մասնակցել</w:t>
      </w:r>
    </w:p>
    <w:p w14:paraId="33623640" w14:textId="77777777" w:rsidR="00B2572B" w:rsidRPr="0036641C" w:rsidRDefault="00B2572B" w:rsidP="00EF3662">
      <w:pPr>
        <w:jc w:val="both"/>
        <w:rPr>
          <w:rFonts w:ascii="GHEA Grapalat" w:hAnsi="GHEA Grapalat"/>
          <w:sz w:val="22"/>
          <w:szCs w:val="22"/>
          <w:vertAlign w:val="superscript"/>
          <w:lang w:val="hy-AM"/>
        </w:rPr>
      </w:pPr>
      <w:r w:rsidRPr="0036641C">
        <w:rPr>
          <w:rFonts w:ascii="GHEA Grapalat" w:hAnsi="GHEA Grapalat"/>
          <w:vertAlign w:val="superscript"/>
          <w:lang w:val="hy-AM"/>
        </w:rPr>
        <w:t xml:space="preserve">               </w:t>
      </w:r>
      <w:r w:rsidRPr="0036641C">
        <w:rPr>
          <w:rFonts w:ascii="GHEA Grapalat" w:hAnsi="GHEA Grapalat"/>
          <w:lang w:val="hy-AM"/>
        </w:rPr>
        <w:t xml:space="preserve">            </w:t>
      </w:r>
      <w:r w:rsidRPr="0036641C">
        <w:rPr>
          <w:rFonts w:ascii="GHEA Grapalat" w:hAnsi="GHEA Grapalat" w:cs="Sylfaen"/>
          <w:vertAlign w:val="superscript"/>
          <w:lang w:val="hy-AM"/>
        </w:rPr>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59C7FBC2" w14:textId="69741270" w:rsidR="00B2572B" w:rsidRPr="0036641C" w:rsidRDefault="00B2572B" w:rsidP="00EF3662">
      <w:pPr>
        <w:jc w:val="both"/>
        <w:rPr>
          <w:rFonts w:ascii="GHEA Grapalat" w:hAnsi="GHEA Grapalat"/>
          <w:sz w:val="22"/>
          <w:szCs w:val="22"/>
          <w:u w:val="single"/>
          <w:lang w:val="hy-AM"/>
        </w:rPr>
      </w:pP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ի կողմից</w:t>
      </w:r>
      <w:r w:rsidR="00800678" w:rsidRPr="0036641C">
        <w:rPr>
          <w:rFonts w:ascii="GHEA Grapalat" w:hAnsi="GHEA Grapalat"/>
          <w:sz w:val="22"/>
          <w:szCs w:val="22"/>
          <w:lang w:val="hy-AM"/>
        </w:rPr>
        <w:t xml:space="preserve"> «</w:t>
      </w:r>
      <w:r w:rsidR="00960589">
        <w:rPr>
          <w:rFonts w:ascii="GHEA Grapalat" w:hAnsi="GHEA Grapalat"/>
          <w:b/>
          <w:bCs/>
          <w:lang w:val="hy-AM"/>
        </w:rPr>
        <w:t>ԵՔ-ԳՀԱՇՁԲ-25/178</w:t>
      </w:r>
      <w:r w:rsidR="00800678" w:rsidRPr="0036641C">
        <w:rPr>
          <w:rFonts w:ascii="GHEA Grapalat" w:hAnsi="GHEA Grapalat"/>
          <w:b/>
          <w:bCs/>
          <w:i/>
          <w:lang w:val="hy-AM"/>
        </w:rPr>
        <w:t>»</w:t>
      </w:r>
      <w:r w:rsidR="00800678" w:rsidRPr="0036641C">
        <w:rPr>
          <w:rFonts w:ascii="GHEA Grapalat" w:hAnsi="GHEA Grapalat" w:cs="Arial"/>
          <w:b/>
          <w:bCs/>
          <w:sz w:val="20"/>
          <w:szCs w:val="20"/>
          <w:lang w:val="hy-AM"/>
        </w:rPr>
        <w:t xml:space="preserve"> </w:t>
      </w:r>
      <w:r w:rsidRPr="0036641C">
        <w:rPr>
          <w:rFonts w:ascii="GHEA Grapalat" w:hAnsi="GHEA Grapalat" w:cs="Sylfaen"/>
          <w:sz w:val="20"/>
          <w:szCs w:val="20"/>
          <w:lang w:val="hy-AM"/>
        </w:rPr>
        <w:t>ծածկագրով հայտարարված</w:t>
      </w:r>
    </w:p>
    <w:p w14:paraId="68121864" w14:textId="77777777" w:rsidR="00B2572B" w:rsidRPr="0036641C" w:rsidRDefault="00B2572B" w:rsidP="00EF3662">
      <w:pPr>
        <w:jc w:val="both"/>
        <w:rPr>
          <w:rFonts w:ascii="GHEA Grapalat" w:hAnsi="GHEA Grapalat" w:cs="Sylfaen"/>
          <w:vertAlign w:val="superscript"/>
          <w:lang w:val="hy-AM"/>
        </w:rPr>
      </w:pPr>
      <w:r w:rsidRPr="0036641C">
        <w:rPr>
          <w:rFonts w:ascii="GHEA Grapalat" w:hAnsi="GHEA Grapalat" w:cs="Sylfaen"/>
          <w:vertAlign w:val="superscript"/>
          <w:lang w:val="hy-AM"/>
        </w:rPr>
        <w:t xml:space="preserve">                       </w:t>
      </w:r>
      <w:r w:rsidR="00476A47" w:rsidRPr="0036641C">
        <w:rPr>
          <w:rFonts w:ascii="GHEA Grapalat" w:hAnsi="GHEA Grapalat" w:cs="Sylfaen"/>
          <w:vertAlign w:val="superscript"/>
          <w:lang w:val="hy-AM"/>
        </w:rPr>
        <w:t>պ</w:t>
      </w:r>
      <w:r w:rsidRPr="0036641C">
        <w:rPr>
          <w:rFonts w:ascii="GHEA Grapalat" w:hAnsi="GHEA Grapalat" w:cs="Sylfaen"/>
          <w:vertAlign w:val="superscript"/>
          <w:lang w:val="hy-AM"/>
        </w:rPr>
        <w:t>ատվիրատուի անվանումը</w:t>
      </w:r>
    </w:p>
    <w:p w14:paraId="193EA925" w14:textId="6830C66F" w:rsidR="00B2572B" w:rsidRPr="0036641C" w:rsidRDefault="005019FD" w:rsidP="00EF3662">
      <w:pPr>
        <w:jc w:val="both"/>
        <w:rPr>
          <w:rFonts w:ascii="GHEA Grapalat" w:hAnsi="GHEA Grapalat" w:cs="Sylfaen"/>
          <w:sz w:val="20"/>
          <w:szCs w:val="20"/>
          <w:lang w:val="hy-AM"/>
        </w:rPr>
      </w:pPr>
      <w:r w:rsidRPr="0036641C">
        <w:rPr>
          <w:rFonts w:ascii="GHEA Grapalat" w:hAnsi="GHEA Grapalat" w:cs="Sylfaen"/>
          <w:sz w:val="20"/>
          <w:szCs w:val="20"/>
          <w:lang w:val="hy-AM"/>
        </w:rPr>
        <w:t>գնանշման հարցման</w:t>
      </w:r>
      <w:r w:rsidR="00B2572B" w:rsidRPr="0036641C">
        <w:rPr>
          <w:rFonts w:ascii="GHEA Grapalat" w:hAnsi="GHEA Grapalat" w:cs="Arial"/>
          <w:sz w:val="16"/>
          <w:szCs w:val="16"/>
          <w:lang w:val="hy-AM"/>
        </w:rPr>
        <w:t xml:space="preserve"> </w:t>
      </w:r>
      <w:r w:rsidR="00B2572B" w:rsidRPr="0036641C">
        <w:rPr>
          <w:rFonts w:ascii="GHEA Grapalat" w:hAnsi="GHEA Grapalat"/>
          <w:u w:val="single"/>
          <w:lang w:val="hy-AM"/>
        </w:rPr>
        <w:tab/>
        <w:t xml:space="preserve">    </w:t>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t xml:space="preserve">     </w:t>
      </w:r>
      <w:r w:rsidR="00B2572B" w:rsidRPr="0036641C">
        <w:rPr>
          <w:rFonts w:ascii="GHEA Grapalat" w:hAnsi="GHEA Grapalat" w:cs="Sylfaen"/>
          <w:sz w:val="20"/>
          <w:szCs w:val="20"/>
          <w:lang w:val="hy-AM"/>
        </w:rPr>
        <w:t xml:space="preserve"> չափաբաժնին</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չափաբաժիններին</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և</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 xml:space="preserve">հրավերի </w:t>
      </w:r>
    </w:p>
    <w:p w14:paraId="13EBAABD" w14:textId="77777777" w:rsidR="00B2572B" w:rsidRPr="0036641C" w:rsidRDefault="00B2572B" w:rsidP="00EF3662">
      <w:pPr>
        <w:jc w:val="both"/>
        <w:rPr>
          <w:rFonts w:ascii="GHEA Grapalat" w:hAnsi="GHEA Grapalat"/>
          <w:vertAlign w:val="superscript"/>
          <w:lang w:val="hy-AM"/>
        </w:rPr>
      </w:pPr>
      <w:r w:rsidRPr="0036641C">
        <w:rPr>
          <w:rFonts w:ascii="GHEA Grapalat" w:hAnsi="GHEA Grapalat" w:cs="Sylfaen"/>
          <w:vertAlign w:val="superscript"/>
          <w:lang w:val="hy-AM"/>
        </w:rPr>
        <w:t xml:space="preserve">                                            չափաբաժնի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չափաբաժինների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համարը</w:t>
      </w:r>
    </w:p>
    <w:p w14:paraId="5301D446" w14:textId="77777777" w:rsidR="00B2572B" w:rsidRPr="0036641C" w:rsidRDefault="00B2572B" w:rsidP="00EF3662">
      <w:pPr>
        <w:jc w:val="both"/>
        <w:rPr>
          <w:rFonts w:ascii="GHEA Grapalat" w:hAnsi="GHEA Grapalat"/>
          <w:sz w:val="20"/>
          <w:szCs w:val="20"/>
          <w:lang w:val="hy-AM"/>
        </w:rPr>
      </w:pPr>
      <w:r w:rsidRPr="0036641C">
        <w:rPr>
          <w:rFonts w:ascii="GHEA Grapalat" w:hAnsi="GHEA Grapalat"/>
          <w:vertAlign w:val="superscript"/>
          <w:lang w:val="hy-AM"/>
        </w:rPr>
        <w:t xml:space="preserve"> </w:t>
      </w:r>
      <w:r w:rsidRPr="0036641C">
        <w:rPr>
          <w:rFonts w:ascii="GHEA Grapalat" w:hAnsi="GHEA Grapalat" w:cs="Sylfaen"/>
          <w:sz w:val="20"/>
          <w:szCs w:val="20"/>
          <w:lang w:val="hy-AM"/>
        </w:rPr>
        <w:t>պահանջներին համապատասխան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ներկայացնում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w:t>
      </w:r>
    </w:p>
    <w:p w14:paraId="08396371" w14:textId="77777777" w:rsidR="00B2572B" w:rsidRPr="0036641C" w:rsidRDefault="00B2572B" w:rsidP="00EF3662">
      <w:pPr>
        <w:jc w:val="both"/>
        <w:rPr>
          <w:rFonts w:ascii="GHEA Grapalat" w:hAnsi="GHEA Grapalat"/>
          <w:sz w:val="12"/>
          <w:szCs w:val="12"/>
          <w:u w:val="single"/>
          <w:lang w:val="hy-AM"/>
        </w:rPr>
      </w:pPr>
    </w:p>
    <w:p w14:paraId="1CA889A5"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lang w:val="hy-AM"/>
        </w:rPr>
        <w:t>-</w:t>
      </w:r>
      <w:r w:rsidRPr="0036641C">
        <w:rPr>
          <w:rFonts w:ascii="GHEA Grapalat" w:hAnsi="GHEA Grapalat" w:cs="Sylfaen"/>
          <w:sz w:val="20"/>
          <w:szCs w:val="20"/>
          <w:lang w:val="hy-AM"/>
        </w:rPr>
        <w:t>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հավաստում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որ հանդիսանում է </w:t>
      </w:r>
    </w:p>
    <w:p w14:paraId="08B53D23"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2BF7120D"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lang w:val="hy-AM"/>
        </w:rPr>
        <w:t xml:space="preserve">ռեզիդենտ:  </w:t>
      </w:r>
    </w:p>
    <w:p w14:paraId="407C4840" w14:textId="77777777" w:rsidR="00B2572B" w:rsidRPr="0036641C" w:rsidRDefault="00B2572B" w:rsidP="00EF3662">
      <w:pPr>
        <w:jc w:val="both"/>
        <w:rPr>
          <w:rFonts w:ascii="GHEA Grapalat" w:hAnsi="GHEA Grapalat" w:cs="Arial"/>
          <w:vertAlign w:val="superscript"/>
          <w:lang w:val="hy-AM"/>
        </w:rPr>
      </w:pPr>
      <w:r w:rsidRPr="0036641C">
        <w:rPr>
          <w:rFonts w:ascii="GHEA Grapalat" w:hAnsi="GHEA Grapalat" w:cs="Arial"/>
          <w:vertAlign w:val="superscript"/>
          <w:lang w:val="hy-AM"/>
        </w:rPr>
        <w:t xml:space="preserve">                                               երկրի անվանումը</w:t>
      </w:r>
    </w:p>
    <w:p w14:paraId="7AEC9CAF" w14:textId="77777777" w:rsidR="00B2572B" w:rsidRPr="0036641C" w:rsidDel="00437CDB" w:rsidRDefault="00B2572B" w:rsidP="00EF3662">
      <w:pPr>
        <w:jc w:val="both"/>
        <w:rPr>
          <w:rFonts w:ascii="GHEA Grapalat" w:hAnsi="GHEA Grapalat" w:cs="Sylfaen"/>
          <w:sz w:val="20"/>
          <w:szCs w:val="20"/>
          <w:lang w:val="hy-AM"/>
        </w:rPr>
      </w:pPr>
    </w:p>
    <w:p w14:paraId="6243D2D1"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5EFB95D5" w14:textId="77777777" w:rsidR="001C336A" w:rsidRPr="0036641C" w:rsidRDefault="00B2572B" w:rsidP="00EF3662">
      <w:pPr>
        <w:jc w:val="both"/>
        <w:rPr>
          <w:rFonts w:ascii="GHEA Grapalat" w:hAnsi="GHEA Grapalat" w:cs="Sylfaen"/>
          <w:sz w:val="20"/>
          <w:szCs w:val="20"/>
          <w:lang w:val="hy-AM"/>
        </w:rPr>
      </w:pPr>
      <w:r w:rsidRPr="0036641C">
        <w:rPr>
          <w:rFonts w:ascii="GHEA Grapalat" w:hAnsi="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Sylfaen"/>
          <w:sz w:val="20"/>
          <w:szCs w:val="20"/>
          <w:lang w:val="hy-AM"/>
        </w:rPr>
        <w:t>ի</w:t>
      </w:r>
      <w:r w:rsidR="001C336A" w:rsidRPr="0036641C">
        <w:rPr>
          <w:rFonts w:ascii="GHEA Grapalat" w:hAnsi="GHEA Grapalat" w:cs="Sylfaen"/>
          <w:sz w:val="20"/>
          <w:szCs w:val="20"/>
          <w:lang w:val="hy-AM"/>
        </w:rPr>
        <w:t>՝</w:t>
      </w:r>
    </w:p>
    <w:p w14:paraId="74AFFA85" w14:textId="77777777" w:rsidR="001C336A" w:rsidRPr="0036641C" w:rsidRDefault="001C336A" w:rsidP="00EF3662">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1E2AC0F8" w14:textId="77777777" w:rsidR="00B2572B" w:rsidRPr="0036641C" w:rsidRDefault="00B2572B" w:rsidP="001C336A">
      <w:pPr>
        <w:numPr>
          <w:ilvl w:val="0"/>
          <w:numId w:val="18"/>
        </w:numPr>
        <w:jc w:val="both"/>
        <w:rPr>
          <w:rFonts w:ascii="GHEA Grapalat" w:hAnsi="GHEA Grapalat" w:cs="Arial"/>
          <w:szCs w:val="22"/>
          <w:u w:val="single"/>
          <w:lang w:val="hy-AM"/>
        </w:rPr>
      </w:pPr>
      <w:r w:rsidRPr="0036641C">
        <w:rPr>
          <w:rFonts w:ascii="GHEA Grapalat" w:hAnsi="GHEA Grapalat" w:cs="Arial"/>
          <w:sz w:val="20"/>
          <w:szCs w:val="20"/>
          <w:lang w:val="hy-AM"/>
        </w:rPr>
        <w:t xml:space="preserve">հարկ վճարողի հաշվառման համարն </w:t>
      </w:r>
      <w:r w:rsidRPr="0036641C">
        <w:rPr>
          <w:rFonts w:ascii="GHEA Grapalat" w:hAnsi="GHEA Grapalat" w:cs="Sylfaen"/>
          <w:sz w:val="20"/>
          <w:szCs w:val="20"/>
          <w:lang w:val="hy-AM"/>
        </w:rPr>
        <w:t>է</w:t>
      </w:r>
      <w:r w:rsidRPr="0036641C">
        <w:rPr>
          <w:rFonts w:ascii="GHEA Grapalat" w:hAnsi="GHEA Grapalat" w:cs="Arial"/>
          <w:sz w:val="20"/>
          <w:szCs w:val="20"/>
          <w:lang w:val="hy-AM"/>
        </w:rPr>
        <w:t>`</w:t>
      </w:r>
      <w:r w:rsidRPr="0036641C">
        <w:rPr>
          <w:rFonts w:ascii="GHEA Grapalat" w:hAnsi="GHEA Grapalat" w:cs="Arial"/>
          <w:szCs w:val="22"/>
          <w:lang w:val="hy-AM"/>
        </w:rPr>
        <w:t xml:space="preserve"> </w:t>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001C336A" w:rsidRPr="0036641C">
        <w:rPr>
          <w:rFonts w:ascii="GHEA Grapalat" w:hAnsi="GHEA Grapalat" w:cs="Arial"/>
          <w:szCs w:val="22"/>
          <w:u w:val="single"/>
          <w:lang w:val="hy-AM"/>
        </w:rPr>
        <w:t>.</w:t>
      </w:r>
    </w:p>
    <w:p w14:paraId="6939BF49" w14:textId="3E80D2D1" w:rsidR="00B2572B" w:rsidRPr="0036641C" w:rsidRDefault="00B2572B" w:rsidP="00EF3662">
      <w:pPr>
        <w:jc w:val="both"/>
        <w:rPr>
          <w:rFonts w:ascii="GHEA Grapalat" w:hAnsi="GHEA Grapalat" w:cs="Arial"/>
          <w:vertAlign w:val="superscript"/>
          <w:lang w:val="hy-AM"/>
        </w:rPr>
      </w:pPr>
      <w:r w:rsidRPr="0036641C">
        <w:rPr>
          <w:rFonts w:ascii="GHEA Grapalat" w:hAnsi="GHEA Grapalat" w:cs="Sylfaen"/>
          <w:vertAlign w:val="superscript"/>
          <w:lang w:val="hy-AM"/>
        </w:rPr>
        <w:t xml:space="preserve">           </w:t>
      </w:r>
      <w:r w:rsidRPr="0036641C">
        <w:rPr>
          <w:rFonts w:ascii="GHEA Grapalat" w:hAnsi="GHEA Grapalat" w:cs="Arial"/>
          <w:vertAlign w:val="superscript"/>
          <w:lang w:val="hy-AM"/>
        </w:rPr>
        <w:t xml:space="preserve">                                                                                                           հարկ վճարողի հաշվառման համարը</w:t>
      </w:r>
    </w:p>
    <w:p w14:paraId="676C4183" w14:textId="77777777" w:rsidR="00B2572B" w:rsidRPr="0036641C" w:rsidRDefault="00B2572B" w:rsidP="001C336A">
      <w:pPr>
        <w:numPr>
          <w:ilvl w:val="0"/>
          <w:numId w:val="18"/>
        </w:numPr>
        <w:jc w:val="both"/>
        <w:rPr>
          <w:rFonts w:ascii="GHEA Grapalat" w:hAnsi="GHEA Grapalat"/>
          <w:sz w:val="22"/>
          <w:szCs w:val="22"/>
          <w:u w:val="single"/>
          <w:lang w:val="hy-AM"/>
        </w:rPr>
      </w:pPr>
      <w:r w:rsidRPr="0036641C">
        <w:rPr>
          <w:rFonts w:ascii="GHEA Grapalat" w:hAnsi="GHEA Grapalat" w:cs="Sylfaen"/>
          <w:sz w:val="20"/>
          <w:szCs w:val="20"/>
          <w:lang w:val="hy-AM"/>
        </w:rPr>
        <w:t>էլեկտրոնային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փոստի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հասցեն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w:t>
      </w:r>
      <w:r w:rsidRPr="0036641C">
        <w:rPr>
          <w:rFonts w:ascii="GHEA Grapalat" w:hAnsi="GHEA Grapalat" w:cs="Arial"/>
          <w:szCs w:val="22"/>
          <w:lang w:val="hy-AM"/>
        </w:rPr>
        <w:t xml:space="preserve"> </w:t>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001C336A" w:rsidRPr="0036641C">
        <w:rPr>
          <w:rFonts w:ascii="GHEA Grapalat" w:hAnsi="GHEA Grapalat"/>
          <w:u w:val="single"/>
          <w:lang w:val="hy-AM"/>
        </w:rPr>
        <w:tab/>
      </w:r>
      <w:r w:rsidR="001C336A" w:rsidRPr="0036641C">
        <w:rPr>
          <w:rFonts w:ascii="GHEA Grapalat" w:hAnsi="GHEA Grapalat"/>
          <w:u w:val="single"/>
          <w:lang w:val="hy-AM"/>
        </w:rPr>
        <w:tab/>
        <w:t>.</w:t>
      </w:r>
    </w:p>
    <w:p w14:paraId="3F1A314E" w14:textId="77777777" w:rsidR="00B2572B" w:rsidRPr="0036641C" w:rsidRDefault="00B2572B" w:rsidP="001C336A">
      <w:pPr>
        <w:ind w:left="2832" w:firstLine="708"/>
        <w:jc w:val="both"/>
        <w:rPr>
          <w:rFonts w:ascii="GHEA Grapalat" w:hAnsi="GHEA Grapalat"/>
          <w:sz w:val="10"/>
          <w:szCs w:val="10"/>
          <w:lang w:val="hy-AM"/>
        </w:rPr>
      </w:pPr>
      <w:r w:rsidRPr="0036641C">
        <w:rPr>
          <w:rFonts w:ascii="GHEA Grapalat" w:hAnsi="GHEA Grapalat" w:cs="Arial"/>
          <w:vertAlign w:val="superscript"/>
          <w:lang w:val="hy-AM"/>
        </w:rPr>
        <w:t xml:space="preserve">     էլեկտրոնային փոստի հասցեն</w:t>
      </w:r>
    </w:p>
    <w:p w14:paraId="6AE25AB2" w14:textId="77777777" w:rsidR="00B2572B" w:rsidRPr="0036641C" w:rsidRDefault="00B2572B" w:rsidP="00EF3662">
      <w:pPr>
        <w:jc w:val="right"/>
        <w:rPr>
          <w:rFonts w:ascii="GHEA Grapalat" w:hAnsi="GHEA Grapalat"/>
          <w:sz w:val="10"/>
          <w:szCs w:val="10"/>
          <w:lang w:val="hy-AM"/>
        </w:rPr>
      </w:pPr>
    </w:p>
    <w:p w14:paraId="08BE44F2" w14:textId="77777777" w:rsidR="00B2572B" w:rsidRPr="0036641C" w:rsidRDefault="00B2572B" w:rsidP="00EF3662">
      <w:pPr>
        <w:jc w:val="right"/>
        <w:rPr>
          <w:rFonts w:ascii="GHEA Grapalat" w:hAnsi="GHEA Grapalat"/>
          <w:sz w:val="10"/>
          <w:szCs w:val="10"/>
          <w:lang w:val="hy-AM"/>
        </w:rPr>
      </w:pPr>
    </w:p>
    <w:p w14:paraId="0667A925" w14:textId="77777777" w:rsidR="00B2572B" w:rsidRPr="0036641C" w:rsidRDefault="00B2572B" w:rsidP="00EF3662">
      <w:pPr>
        <w:jc w:val="right"/>
        <w:rPr>
          <w:rFonts w:ascii="GHEA Grapalat" w:hAnsi="GHEA Grapalat"/>
          <w:sz w:val="10"/>
          <w:szCs w:val="10"/>
          <w:lang w:val="hy-AM"/>
        </w:rPr>
      </w:pPr>
    </w:p>
    <w:p w14:paraId="51D0B0E1" w14:textId="77777777" w:rsidR="00B2572B" w:rsidRPr="0036641C" w:rsidRDefault="00B2572B" w:rsidP="00EF3662">
      <w:pPr>
        <w:jc w:val="right"/>
        <w:rPr>
          <w:rFonts w:ascii="GHEA Grapalat" w:hAnsi="GHEA Grapalat"/>
          <w:sz w:val="10"/>
          <w:szCs w:val="10"/>
          <w:lang w:val="hy-AM"/>
        </w:rPr>
      </w:pPr>
    </w:p>
    <w:p w14:paraId="4E1E89AB" w14:textId="77777777" w:rsidR="003257F0" w:rsidRPr="0036641C" w:rsidRDefault="003257F0" w:rsidP="007320DA">
      <w:pPr>
        <w:numPr>
          <w:ilvl w:val="0"/>
          <w:numId w:val="18"/>
        </w:numPr>
        <w:jc w:val="both"/>
        <w:rPr>
          <w:rFonts w:ascii="GHEA Grapalat" w:hAnsi="GHEA Grapalat" w:cs="Arial"/>
          <w:vertAlign w:val="superscript"/>
          <w:lang w:val="hy-AM"/>
        </w:rPr>
      </w:pPr>
      <w:r w:rsidRPr="0036641C">
        <w:rPr>
          <w:rFonts w:ascii="GHEA Grapalat" w:hAnsi="GHEA Grapalat"/>
          <w:sz w:val="20"/>
          <w:szCs w:val="20"/>
          <w:lang w:val="hy-AM"/>
        </w:rPr>
        <w:t xml:space="preserve">գործունեության հասցեն է՝ </w:t>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lang w:val="hy-AM"/>
        </w:rPr>
        <w:t>.</w:t>
      </w:r>
      <w:r w:rsidRPr="0036641C">
        <w:rPr>
          <w:rFonts w:ascii="GHEA Grapalat" w:hAnsi="GHEA Grapalat"/>
          <w:sz w:val="20"/>
          <w:szCs w:val="20"/>
          <w:lang w:val="hy-AM"/>
        </w:rPr>
        <w:t xml:space="preserve">                                     </w:t>
      </w:r>
    </w:p>
    <w:p w14:paraId="04944E79" w14:textId="77777777" w:rsidR="003257F0" w:rsidRPr="0036641C" w:rsidRDefault="003257F0" w:rsidP="003257F0">
      <w:pPr>
        <w:jc w:val="both"/>
        <w:rPr>
          <w:rFonts w:ascii="GHEA Grapalat" w:hAnsi="GHEA Grapalat"/>
          <w:sz w:val="16"/>
          <w:szCs w:val="16"/>
          <w:lang w:val="hy-AM"/>
        </w:rPr>
      </w:pPr>
      <w:r w:rsidRPr="0036641C">
        <w:rPr>
          <w:rFonts w:ascii="GHEA Grapalat" w:hAnsi="GHEA Grapalat"/>
          <w:sz w:val="20"/>
          <w:szCs w:val="20"/>
          <w:lang w:val="hy-AM"/>
        </w:rPr>
        <w:t xml:space="preserve">     </w:t>
      </w:r>
      <w:r w:rsidRPr="0036641C">
        <w:rPr>
          <w:rFonts w:ascii="GHEA Grapalat" w:hAnsi="GHEA Grapalat"/>
          <w:sz w:val="16"/>
          <w:szCs w:val="16"/>
          <w:lang w:val="hy-AM"/>
        </w:rPr>
        <w:t xml:space="preserve">                                                                                                      գործունեության հասցեն</w:t>
      </w:r>
    </w:p>
    <w:p w14:paraId="48933A45" w14:textId="77777777" w:rsidR="003257F0" w:rsidRPr="0036641C" w:rsidRDefault="003257F0" w:rsidP="003257F0">
      <w:pPr>
        <w:jc w:val="right"/>
        <w:rPr>
          <w:rFonts w:ascii="GHEA Grapalat" w:hAnsi="GHEA Grapalat"/>
          <w:sz w:val="10"/>
          <w:szCs w:val="10"/>
          <w:lang w:val="hy-AM"/>
        </w:rPr>
      </w:pPr>
    </w:p>
    <w:p w14:paraId="532F3964" w14:textId="77777777" w:rsidR="003257F0" w:rsidRPr="0036641C" w:rsidRDefault="003257F0" w:rsidP="003257F0">
      <w:pPr>
        <w:ind w:firstLine="708"/>
        <w:jc w:val="both"/>
        <w:rPr>
          <w:rFonts w:ascii="GHEA Grapalat" w:hAnsi="GHEA Grapalat" w:cs="Arial"/>
          <w:sz w:val="20"/>
          <w:szCs w:val="20"/>
          <w:lang w:val="hy-AM"/>
        </w:rPr>
      </w:pPr>
    </w:p>
    <w:p w14:paraId="55B98060" w14:textId="77777777" w:rsidR="003257F0" w:rsidRPr="0036641C" w:rsidRDefault="003257F0" w:rsidP="007320DA">
      <w:pPr>
        <w:numPr>
          <w:ilvl w:val="0"/>
          <w:numId w:val="18"/>
        </w:numPr>
        <w:jc w:val="both"/>
        <w:rPr>
          <w:rFonts w:ascii="GHEA Grapalat" w:hAnsi="GHEA Grapalat" w:cs="Arial"/>
          <w:vertAlign w:val="superscript"/>
          <w:lang w:val="hy-AM"/>
        </w:rPr>
      </w:pPr>
      <w:r w:rsidRPr="0036641C">
        <w:rPr>
          <w:rFonts w:ascii="GHEA Grapalat" w:hAnsi="GHEA Grapalat"/>
          <w:sz w:val="20"/>
          <w:szCs w:val="20"/>
          <w:lang w:val="hy-AM"/>
        </w:rPr>
        <w:t xml:space="preserve">հեռախոսահամարն է՝ </w:t>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t>.</w:t>
      </w:r>
      <w:r w:rsidRPr="0036641C">
        <w:rPr>
          <w:rFonts w:ascii="GHEA Grapalat" w:hAnsi="GHEA Grapalat"/>
          <w:sz w:val="20"/>
          <w:szCs w:val="20"/>
          <w:lang w:val="hy-AM"/>
        </w:rPr>
        <w:t xml:space="preserve">                                     </w:t>
      </w:r>
    </w:p>
    <w:p w14:paraId="487ED4EA" w14:textId="77777777" w:rsidR="003257F0" w:rsidRPr="0036641C" w:rsidRDefault="003257F0" w:rsidP="003257F0">
      <w:pPr>
        <w:jc w:val="both"/>
        <w:rPr>
          <w:rFonts w:ascii="GHEA Grapalat" w:hAnsi="GHEA Grapalat"/>
          <w:sz w:val="16"/>
          <w:szCs w:val="16"/>
          <w:lang w:val="hy-AM"/>
        </w:rPr>
      </w:pPr>
      <w:r w:rsidRPr="0036641C">
        <w:rPr>
          <w:rFonts w:ascii="GHEA Grapalat" w:hAnsi="GHEA Grapalat"/>
          <w:sz w:val="16"/>
          <w:szCs w:val="16"/>
          <w:lang w:val="hy-AM"/>
        </w:rPr>
        <w:t xml:space="preserve">                                                                                                     հեռախոսի համարը</w:t>
      </w:r>
    </w:p>
    <w:p w14:paraId="44BB0061" w14:textId="77777777" w:rsidR="00A5473D" w:rsidRPr="0036641C" w:rsidRDefault="00A5473D" w:rsidP="00975F7E">
      <w:pPr>
        <w:ind w:firstLine="709"/>
        <w:jc w:val="both"/>
        <w:rPr>
          <w:rFonts w:ascii="GHEA Grapalat" w:hAnsi="GHEA Grapalat" w:cs="Arial"/>
          <w:sz w:val="20"/>
          <w:szCs w:val="20"/>
          <w:lang w:val="hy-AM"/>
        </w:rPr>
      </w:pPr>
    </w:p>
    <w:p w14:paraId="550A6E3E" w14:textId="77777777" w:rsidR="006C3873" w:rsidRPr="0036641C" w:rsidRDefault="006C3873" w:rsidP="00975F7E">
      <w:pPr>
        <w:ind w:firstLine="709"/>
        <w:jc w:val="both"/>
        <w:rPr>
          <w:rFonts w:ascii="GHEA Grapalat" w:hAnsi="GHEA Grapalat"/>
          <w:sz w:val="20"/>
          <w:lang w:val="hy-AM"/>
        </w:rPr>
      </w:pPr>
      <w:r w:rsidRPr="0036641C">
        <w:rPr>
          <w:rFonts w:ascii="GHEA Grapalat" w:hAnsi="GHEA Grapalat" w:cs="Arial"/>
          <w:sz w:val="20"/>
          <w:szCs w:val="20"/>
          <w:lang w:val="hy-AM"/>
        </w:rPr>
        <w:t>Սույնով</w:t>
      </w:r>
      <w:r w:rsidRPr="0036641C">
        <w:rPr>
          <w:rFonts w:ascii="GHEA Grapalat" w:hAnsi="GHEA Grapalat"/>
          <w:sz w:val="20"/>
          <w:lang w:val="hy-AM"/>
        </w:rPr>
        <w:t xml:space="preserve">  </w:t>
      </w:r>
      <w:r w:rsidRPr="0036641C">
        <w:rPr>
          <w:rFonts w:ascii="GHEA Grapalat" w:hAnsi="GHEA Grapalat"/>
          <w:sz w:val="20"/>
          <w:u w:val="single"/>
          <w:lang w:val="hy-AM"/>
        </w:rPr>
        <w:t xml:space="preserve">                                                                                   </w:t>
      </w:r>
      <w:r w:rsidRPr="0036641C">
        <w:rPr>
          <w:rFonts w:ascii="GHEA Grapalat" w:hAnsi="GHEA Grapalat"/>
          <w:lang w:val="hy-AM"/>
        </w:rPr>
        <w:t>-</w:t>
      </w:r>
      <w:r w:rsidRPr="0036641C">
        <w:rPr>
          <w:rFonts w:ascii="GHEA Grapalat" w:hAnsi="GHEA Grapalat" w:cs="Arial"/>
          <w:sz w:val="20"/>
          <w:szCs w:val="20"/>
          <w:lang w:val="hy-AM"/>
        </w:rPr>
        <w:t>ն հայտարարում և հավաստում է, որ՝</w:t>
      </w:r>
      <w:r w:rsidRPr="0036641C">
        <w:rPr>
          <w:rFonts w:ascii="GHEA Grapalat" w:hAnsi="GHEA Grapalat" w:cs="Arial"/>
          <w:lang w:val="hy-AM"/>
        </w:rPr>
        <w:t xml:space="preserve"> </w:t>
      </w:r>
    </w:p>
    <w:p w14:paraId="0C3414AC" w14:textId="77777777" w:rsidR="006C3873" w:rsidRPr="0036641C" w:rsidRDefault="006C3873" w:rsidP="00975F7E">
      <w:pPr>
        <w:jc w:val="both"/>
        <w:rPr>
          <w:rFonts w:ascii="GHEA Grapalat" w:hAnsi="GHEA Grapalat"/>
          <w:i/>
          <w:sz w:val="16"/>
          <w:vertAlign w:val="superscript"/>
          <w:lang w:val="hy-AM"/>
        </w:rPr>
      </w:pP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vertAlign w:val="superscript"/>
          <w:lang w:val="hy-AM"/>
        </w:rPr>
        <w:t>մասնակցի անվանում</w:t>
      </w:r>
    </w:p>
    <w:p w14:paraId="122AB600" w14:textId="1A2A7CE2" w:rsidR="000E5F1F" w:rsidRPr="0036641C" w:rsidRDefault="000E5F1F" w:rsidP="00403A28">
      <w:pPr>
        <w:ind w:firstLine="709"/>
        <w:jc w:val="both"/>
        <w:rPr>
          <w:rFonts w:ascii="GHEA Grapalat" w:hAnsi="GHEA Grapalat"/>
          <w:sz w:val="20"/>
          <w:lang w:val="hy-AM"/>
        </w:rPr>
      </w:pPr>
      <w:r w:rsidRPr="0036641C">
        <w:rPr>
          <w:rFonts w:ascii="GHEA Grapalat" w:hAnsi="GHEA Grapalat" w:cs="Arial"/>
          <w:sz w:val="20"/>
          <w:szCs w:val="20"/>
          <w:lang w:val="hy-AM"/>
        </w:rPr>
        <w:t>1)</w:t>
      </w:r>
      <w:r w:rsidRPr="0036641C">
        <w:rPr>
          <w:rFonts w:ascii="GHEA Grapalat" w:hAnsi="GHEA Grapalat"/>
          <w:sz w:val="20"/>
          <w:lang w:val="hy-AM"/>
        </w:rPr>
        <w:t xml:space="preserve">  </w:t>
      </w:r>
      <w:r w:rsidRPr="0036641C">
        <w:rPr>
          <w:rFonts w:ascii="GHEA Grapalat" w:hAnsi="GHEA Grapalat"/>
          <w:sz w:val="20"/>
          <w:u w:val="single"/>
          <w:lang w:val="hy-AM"/>
        </w:rPr>
        <w:t xml:space="preserve">                                                                                   </w:t>
      </w:r>
      <w:r w:rsidRPr="0036641C">
        <w:rPr>
          <w:rFonts w:ascii="GHEA Grapalat" w:hAnsi="GHEA Grapalat"/>
          <w:lang w:val="hy-AM"/>
        </w:rPr>
        <w:t>-</w:t>
      </w:r>
      <w:r w:rsidRPr="0036641C">
        <w:rPr>
          <w:rFonts w:ascii="GHEA Grapalat" w:hAnsi="GHEA Grapalat" w:cs="Arial"/>
          <w:sz w:val="20"/>
          <w:szCs w:val="20"/>
          <w:lang w:val="hy-AM"/>
        </w:rPr>
        <w:t>ն և իրեն փոխկապակցված անձինք</w:t>
      </w:r>
    </w:p>
    <w:p w14:paraId="0B94DD2B" w14:textId="77777777" w:rsidR="000E5F1F" w:rsidRPr="0036641C" w:rsidRDefault="000E5F1F" w:rsidP="00403A28">
      <w:pPr>
        <w:jc w:val="both"/>
        <w:rPr>
          <w:rFonts w:ascii="GHEA Grapalat" w:hAnsi="GHEA Grapalat"/>
          <w:i/>
          <w:sz w:val="16"/>
          <w:vertAlign w:val="superscript"/>
          <w:lang w:val="hy-AM"/>
        </w:rPr>
      </w:pP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vertAlign w:val="superscript"/>
          <w:lang w:val="hy-AM"/>
        </w:rPr>
        <w:t>մասնակցի անվանում</w:t>
      </w:r>
    </w:p>
    <w:p w14:paraId="68207EA2" w14:textId="48375360" w:rsidR="000E5F1F" w:rsidRPr="0036641C" w:rsidRDefault="006C3873" w:rsidP="00403A28">
      <w:pPr>
        <w:jc w:val="both"/>
        <w:rPr>
          <w:rFonts w:ascii="GHEA Grapalat" w:hAnsi="GHEA Grapalat" w:cs="Sylfaen"/>
          <w:sz w:val="20"/>
          <w:lang w:val="hy-AM"/>
        </w:rPr>
      </w:pPr>
      <w:r w:rsidRPr="0036641C">
        <w:rPr>
          <w:rFonts w:ascii="GHEA Grapalat" w:hAnsi="GHEA Grapalat" w:cs="Arial"/>
          <w:sz w:val="20"/>
          <w:szCs w:val="20"/>
          <w:lang w:val="hy-AM"/>
        </w:rPr>
        <w:t xml:space="preserve"> </w:t>
      </w:r>
      <w:r w:rsidR="000E5F1F" w:rsidRPr="0036641C">
        <w:rPr>
          <w:rFonts w:ascii="GHEA Grapalat" w:hAnsi="GHEA Grapalat" w:cs="Arial"/>
          <w:sz w:val="20"/>
          <w:szCs w:val="20"/>
          <w:lang w:val="hy-AM"/>
        </w:rPr>
        <w:t xml:space="preserve"> </w:t>
      </w:r>
      <w:r w:rsidR="00A174F2" w:rsidRPr="0036641C">
        <w:rPr>
          <w:rFonts w:ascii="GHEA Grapalat" w:hAnsi="GHEA Grapalat" w:cs="Arial"/>
          <w:sz w:val="20"/>
          <w:szCs w:val="20"/>
          <w:lang w:val="hy-AM"/>
        </w:rPr>
        <w:t xml:space="preserve">բավարարում են </w:t>
      </w:r>
      <w:bookmarkStart w:id="10" w:name="_Hlk194308769"/>
      <w:r w:rsidRPr="0036641C">
        <w:rPr>
          <w:rFonts w:ascii="GHEA Grapalat" w:hAnsi="GHEA Grapalat" w:cs="Arial"/>
          <w:b/>
          <w:bCs/>
          <w:sz w:val="20"/>
          <w:szCs w:val="20"/>
          <w:lang w:val="hy-AM"/>
        </w:rPr>
        <w:t>«</w:t>
      </w:r>
      <w:r w:rsidR="00960589">
        <w:rPr>
          <w:rFonts w:ascii="GHEA Grapalat" w:hAnsi="GHEA Grapalat"/>
          <w:b/>
          <w:bCs/>
          <w:lang w:val="hy-AM"/>
        </w:rPr>
        <w:t>ԵՔ-ԳՀԱՇՁԲ-25/178</w:t>
      </w:r>
      <w:r w:rsidRPr="0036641C">
        <w:rPr>
          <w:rFonts w:ascii="GHEA Grapalat" w:hAnsi="GHEA Grapalat" w:cs="Arial"/>
          <w:b/>
          <w:bCs/>
          <w:sz w:val="20"/>
          <w:szCs w:val="20"/>
          <w:lang w:val="hy-AM"/>
        </w:rPr>
        <w:t>»*</w:t>
      </w:r>
      <w:r w:rsidRPr="0036641C">
        <w:rPr>
          <w:rFonts w:ascii="GHEA Grapalat" w:hAnsi="GHEA Grapalat" w:cs="Arial"/>
          <w:sz w:val="20"/>
          <w:szCs w:val="20"/>
          <w:lang w:val="hy-AM"/>
        </w:rPr>
        <w:t xml:space="preserve">  </w:t>
      </w:r>
      <w:bookmarkEnd w:id="10"/>
      <w:r w:rsidRPr="0036641C">
        <w:rPr>
          <w:rFonts w:ascii="GHEA Grapalat" w:hAnsi="GHEA Grapalat" w:cs="Arial"/>
          <w:sz w:val="20"/>
          <w:szCs w:val="20"/>
          <w:lang w:val="hy-AM"/>
        </w:rPr>
        <w:t xml:space="preserve">ծածկագրով  </w:t>
      </w:r>
      <w:r w:rsidR="005019FD" w:rsidRPr="0036641C">
        <w:rPr>
          <w:rFonts w:ascii="GHEA Grapalat" w:hAnsi="GHEA Grapalat" w:cs="Arial"/>
          <w:sz w:val="20"/>
          <w:szCs w:val="20"/>
          <w:lang w:val="hy-AM"/>
        </w:rPr>
        <w:t>գնանշման հարցման</w:t>
      </w:r>
      <w:r w:rsidRPr="0036641C">
        <w:rPr>
          <w:rFonts w:ascii="GHEA Grapalat" w:hAnsi="GHEA Grapalat" w:cs="Arial"/>
          <w:sz w:val="20"/>
          <w:szCs w:val="20"/>
          <w:lang w:val="hy-AM"/>
        </w:rPr>
        <w:t xml:space="preserve"> հրավերով սահմանված մասնակցության իրավունքի պահանջներին </w:t>
      </w:r>
      <w:r w:rsidR="00EB07BB" w:rsidRPr="0036641C">
        <w:rPr>
          <w:rFonts w:ascii="GHEA Grapalat" w:hAnsi="GHEA Grapalat" w:cs="Arial"/>
          <w:sz w:val="20"/>
          <w:szCs w:val="20"/>
          <w:lang w:val="hy-AM"/>
        </w:rPr>
        <w:t xml:space="preserve"> և </w:t>
      </w:r>
      <w:r w:rsidR="000E5F1F" w:rsidRPr="0036641C">
        <w:rPr>
          <w:rFonts w:ascii="GHEA Grapalat" w:hAnsi="GHEA Grapalat"/>
          <w:sz w:val="20"/>
          <w:u w:val="single"/>
          <w:lang w:val="hy-AM"/>
        </w:rPr>
        <w:t xml:space="preserve">                                                                                 </w:t>
      </w:r>
      <w:r w:rsidR="000E5F1F" w:rsidRPr="0036641C">
        <w:rPr>
          <w:rFonts w:ascii="GHEA Grapalat" w:hAnsi="GHEA Grapalat"/>
          <w:lang w:val="hy-AM"/>
        </w:rPr>
        <w:t>-</w:t>
      </w:r>
      <w:r w:rsidR="000E5F1F" w:rsidRPr="0036641C">
        <w:rPr>
          <w:rFonts w:ascii="GHEA Grapalat" w:hAnsi="GHEA Grapalat" w:cs="Arial"/>
          <w:sz w:val="20"/>
          <w:szCs w:val="20"/>
          <w:lang w:val="hy-AM"/>
        </w:rPr>
        <w:t>ն</w:t>
      </w:r>
      <w:r w:rsidR="000E5F1F" w:rsidRPr="0036641C">
        <w:rPr>
          <w:rFonts w:ascii="GHEA Grapalat" w:hAnsi="GHEA Grapalat" w:cs="Sylfaen"/>
          <w:sz w:val="20"/>
          <w:lang w:val="hy-AM"/>
        </w:rPr>
        <w:t xml:space="preserve"> </w:t>
      </w:r>
      <w:r w:rsidR="00361308" w:rsidRPr="0036641C">
        <w:rPr>
          <w:rFonts w:ascii="GHEA Grapalat" w:hAnsi="GHEA Grapalat" w:cs="Sylfaen"/>
          <w:sz w:val="20"/>
          <w:lang w:val="hy-AM"/>
        </w:rPr>
        <w:t>պարտավորվում</w:t>
      </w:r>
      <w:r w:rsidR="00403A28" w:rsidRPr="0036641C">
        <w:rPr>
          <w:rFonts w:ascii="GHEA Grapalat" w:hAnsi="GHEA Grapalat" w:cs="Sylfaen"/>
          <w:sz w:val="20"/>
          <w:lang w:val="hy-AM"/>
        </w:rPr>
        <w:t xml:space="preserve"> է ընտրված</w:t>
      </w:r>
    </w:p>
    <w:p w14:paraId="4B133912" w14:textId="1E5CBD95" w:rsidR="000E5F1F" w:rsidRPr="0036641C" w:rsidRDefault="00A174F2" w:rsidP="00403A28">
      <w:pPr>
        <w:tabs>
          <w:tab w:val="left" w:pos="6450"/>
        </w:tabs>
        <w:jc w:val="both"/>
        <w:rPr>
          <w:rFonts w:ascii="GHEA Grapalat" w:hAnsi="GHEA Grapalat" w:cs="Sylfaen"/>
          <w:sz w:val="20"/>
          <w:lang w:val="hy-AM"/>
        </w:rPr>
      </w:pPr>
      <w:r w:rsidRPr="0036641C">
        <w:rPr>
          <w:rFonts w:ascii="GHEA Grapalat" w:hAnsi="GHEA Grapalat" w:cs="Sylfaen"/>
          <w:sz w:val="20"/>
          <w:lang w:val="hy-AM"/>
        </w:rPr>
        <w:t xml:space="preserve"> </w:t>
      </w:r>
      <w:r w:rsidR="00403A28" w:rsidRPr="0036641C">
        <w:rPr>
          <w:rFonts w:ascii="GHEA Grapalat" w:hAnsi="GHEA Grapalat" w:cs="Sylfaen"/>
          <w:sz w:val="20"/>
          <w:lang w:val="hy-AM"/>
        </w:rPr>
        <w:t xml:space="preserve">                                                         </w:t>
      </w:r>
      <w:r w:rsidR="000E5F1F" w:rsidRPr="0036641C">
        <w:rPr>
          <w:rFonts w:ascii="GHEA Grapalat" w:hAnsi="GHEA Grapalat" w:cs="Sylfaen"/>
          <w:vertAlign w:val="superscript"/>
          <w:lang w:val="hy-AM"/>
        </w:rPr>
        <w:t>մասնակցի անվանում</w:t>
      </w:r>
    </w:p>
    <w:p w14:paraId="195FED71" w14:textId="53CC55B1" w:rsidR="008E4CA9" w:rsidRPr="0036641C" w:rsidRDefault="00EB07BB" w:rsidP="00403A28">
      <w:pPr>
        <w:jc w:val="both"/>
        <w:rPr>
          <w:rFonts w:ascii="GHEA Grapalat" w:hAnsi="GHEA Grapalat" w:cs="Arial"/>
          <w:sz w:val="20"/>
          <w:szCs w:val="20"/>
          <w:lang w:val="hy-AM"/>
        </w:rPr>
      </w:pPr>
      <w:r w:rsidRPr="0036641C">
        <w:rPr>
          <w:rFonts w:ascii="GHEA Grapalat" w:hAnsi="GHEA Grapalat" w:cs="Sylfaen"/>
          <w:sz w:val="20"/>
          <w:lang w:val="hy-AM"/>
        </w:rPr>
        <w:t>մասնակից ճանաչվելու դեպքում, հրավերով սահմանված կարգով և ժամկետում, ներկայաց</w:t>
      </w:r>
      <w:r w:rsidR="00361308" w:rsidRPr="0036641C">
        <w:rPr>
          <w:rFonts w:ascii="GHEA Grapalat" w:hAnsi="GHEA Grapalat" w:cs="Sylfaen"/>
          <w:sz w:val="20"/>
          <w:lang w:val="hy-AM"/>
        </w:rPr>
        <w:t>նել</w:t>
      </w:r>
      <w:r w:rsidRPr="0036641C">
        <w:rPr>
          <w:rFonts w:ascii="GHEA Grapalat" w:hAnsi="GHEA Grapalat" w:cs="Sylfaen"/>
          <w:sz w:val="20"/>
          <w:lang w:val="hy-AM"/>
        </w:rPr>
        <w:t xml:space="preserve"> որակավորման ապահովում</w:t>
      </w:r>
      <w:r w:rsidR="00E22E43" w:rsidRPr="0036641C">
        <w:rPr>
          <w:rFonts w:ascii="GHEA Grapalat" w:hAnsi="GHEA Grapalat" w:cs="Sylfaen"/>
          <w:sz w:val="22"/>
          <w:szCs w:val="22"/>
          <w:lang w:val="hy-AM"/>
        </w:rPr>
        <w:t xml:space="preserve">  </w:t>
      </w:r>
    </w:p>
    <w:p w14:paraId="21AF7935" w14:textId="1AE64318" w:rsidR="006C3873" w:rsidRPr="0036641C" w:rsidRDefault="00887807" w:rsidP="00975F7E">
      <w:pPr>
        <w:ind w:firstLine="708"/>
        <w:jc w:val="both"/>
        <w:rPr>
          <w:rFonts w:ascii="GHEA Grapalat" w:hAnsi="GHEA Grapalat" w:cs="Arial"/>
          <w:sz w:val="22"/>
          <w:szCs w:val="22"/>
          <w:lang w:val="hy-AM"/>
        </w:rPr>
      </w:pPr>
      <w:r w:rsidRPr="0036641C">
        <w:rPr>
          <w:rFonts w:ascii="GHEA Grapalat" w:hAnsi="GHEA Grapalat" w:cs="Arial"/>
          <w:sz w:val="20"/>
          <w:szCs w:val="20"/>
          <w:lang w:val="hy-AM"/>
        </w:rPr>
        <w:t>2</w:t>
      </w:r>
      <w:r w:rsidR="006C3873" w:rsidRPr="0036641C">
        <w:rPr>
          <w:rFonts w:ascii="GHEA Grapalat" w:hAnsi="GHEA Grapalat" w:cs="Arial"/>
          <w:sz w:val="20"/>
          <w:szCs w:val="20"/>
          <w:lang w:val="hy-AM"/>
        </w:rPr>
        <w:t xml:space="preserve">) </w:t>
      </w:r>
      <w:r w:rsidR="00A45024" w:rsidRPr="0036641C">
        <w:rPr>
          <w:rFonts w:ascii="GHEA Grapalat" w:hAnsi="GHEA Grapalat" w:cs="Arial"/>
          <w:b/>
          <w:bCs/>
          <w:sz w:val="20"/>
          <w:szCs w:val="20"/>
          <w:lang w:val="hy-AM"/>
        </w:rPr>
        <w:t>«</w:t>
      </w:r>
      <w:r w:rsidR="00960589">
        <w:rPr>
          <w:rFonts w:ascii="GHEA Grapalat" w:hAnsi="GHEA Grapalat"/>
          <w:b/>
          <w:bCs/>
          <w:lang w:val="hy-AM"/>
        </w:rPr>
        <w:t>ԵՔ-ԳՀԱՇՁԲ-25/178</w:t>
      </w:r>
      <w:r w:rsidR="00A45024" w:rsidRPr="0036641C">
        <w:rPr>
          <w:rFonts w:ascii="GHEA Grapalat" w:hAnsi="GHEA Grapalat" w:cs="Arial"/>
          <w:b/>
          <w:bCs/>
          <w:sz w:val="20"/>
          <w:szCs w:val="20"/>
          <w:lang w:val="hy-AM"/>
        </w:rPr>
        <w:t xml:space="preserve">»* </w:t>
      </w:r>
      <w:r w:rsidR="006C3873" w:rsidRPr="0036641C">
        <w:rPr>
          <w:rFonts w:ascii="GHEA Grapalat" w:hAnsi="GHEA Grapalat" w:cs="Arial"/>
          <w:sz w:val="20"/>
          <w:szCs w:val="20"/>
          <w:lang w:val="hy-AM"/>
        </w:rPr>
        <w:t xml:space="preserve">ծածկագրով </w:t>
      </w:r>
      <w:r w:rsidR="005019FD" w:rsidRPr="0036641C">
        <w:rPr>
          <w:rFonts w:ascii="GHEA Grapalat" w:hAnsi="GHEA Grapalat" w:cs="Arial"/>
          <w:sz w:val="20"/>
          <w:szCs w:val="20"/>
          <w:lang w:val="hy-AM"/>
        </w:rPr>
        <w:t>գնանշման հարցմանը</w:t>
      </w:r>
      <w:r w:rsidR="006C3873" w:rsidRPr="0036641C">
        <w:rPr>
          <w:rFonts w:ascii="GHEA Grapalat" w:hAnsi="GHEA Grapalat" w:cs="Arial"/>
          <w:sz w:val="20"/>
          <w:szCs w:val="20"/>
          <w:lang w:val="hy-AM"/>
        </w:rPr>
        <w:t xml:space="preserve"> մասնակցելու շրջանակում`</w:t>
      </w:r>
      <w:r w:rsidR="006C3873" w:rsidRPr="0036641C">
        <w:rPr>
          <w:rFonts w:ascii="GHEA Grapalat" w:hAnsi="GHEA Grapalat" w:cs="Sylfaen"/>
          <w:sz w:val="22"/>
          <w:szCs w:val="22"/>
          <w:lang w:val="hy-AM"/>
        </w:rPr>
        <w:t xml:space="preserve">  </w:t>
      </w:r>
    </w:p>
    <w:p w14:paraId="63C99801" w14:textId="49140C2B" w:rsidR="006C3873" w:rsidRPr="0036641C" w:rsidRDefault="006C3873" w:rsidP="00975F7E">
      <w:pPr>
        <w:numPr>
          <w:ilvl w:val="0"/>
          <w:numId w:val="18"/>
        </w:numPr>
        <w:ind w:left="0" w:firstLine="720"/>
        <w:jc w:val="both"/>
        <w:rPr>
          <w:rFonts w:ascii="GHEA Grapalat" w:hAnsi="GHEA Grapalat" w:cs="Arial"/>
          <w:sz w:val="20"/>
          <w:szCs w:val="20"/>
          <w:lang w:val="hy-AM"/>
        </w:rPr>
      </w:pPr>
      <w:r w:rsidRPr="0036641C">
        <w:rPr>
          <w:rFonts w:ascii="GHEA Grapalat" w:hAnsi="GHEA Grapalat" w:cs="Arial"/>
          <w:sz w:val="20"/>
          <w:szCs w:val="20"/>
          <w:lang w:val="hy-AM"/>
        </w:rPr>
        <w:t xml:space="preserve">թույլ չի տվել և (կամ) թույլ չի տալու </w:t>
      </w:r>
      <w:r w:rsidR="00D4097A" w:rsidRPr="0036641C">
        <w:rPr>
          <w:rFonts w:ascii="GHEA Grapalat" w:hAnsi="GHEA Grapalat" w:cs="Arial"/>
          <w:sz w:val="20"/>
          <w:szCs w:val="20"/>
          <w:lang w:val="hy-AM"/>
        </w:rPr>
        <w:t xml:space="preserve">անբարեխիղճ մրցակցություն, </w:t>
      </w:r>
      <w:r w:rsidRPr="0036641C">
        <w:rPr>
          <w:rFonts w:ascii="GHEA Grapalat" w:hAnsi="GHEA Grapalat" w:cs="Arial"/>
          <w:sz w:val="20"/>
          <w:szCs w:val="20"/>
          <w:lang w:val="hy-AM"/>
        </w:rPr>
        <w:t>գերիշխող դիրքի չարաշահում և հակամրցակցային համաձայնություն,</w:t>
      </w:r>
    </w:p>
    <w:p w14:paraId="47D94F94" w14:textId="77777777" w:rsidR="006C3873" w:rsidRPr="0036641C" w:rsidRDefault="006C3873" w:rsidP="00975F7E">
      <w:pPr>
        <w:numPr>
          <w:ilvl w:val="0"/>
          <w:numId w:val="18"/>
        </w:numPr>
        <w:ind w:left="0" w:firstLine="720"/>
        <w:jc w:val="both"/>
        <w:rPr>
          <w:rFonts w:ascii="GHEA Grapalat" w:hAnsi="GHEA Grapalat"/>
          <w:sz w:val="22"/>
          <w:szCs w:val="22"/>
          <w:lang w:val="hy-AM"/>
        </w:rPr>
      </w:pPr>
      <w:r w:rsidRPr="0036641C">
        <w:rPr>
          <w:rFonts w:ascii="GHEA Grapalat" w:hAnsi="GHEA Grapalat" w:cs="Arial"/>
          <w:sz w:val="20"/>
          <w:szCs w:val="20"/>
          <w:lang w:val="hy-AM"/>
        </w:rPr>
        <w:t>բացակայում է հրավերով սահմանված`</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00975F7E" w:rsidRPr="0036641C">
        <w:rPr>
          <w:rFonts w:ascii="GHEA Grapalat" w:hAnsi="GHEA Grapalat"/>
          <w:sz w:val="22"/>
          <w:szCs w:val="22"/>
          <w:u w:val="single"/>
          <w:lang w:val="hy-AM"/>
        </w:rPr>
        <w:tab/>
      </w:r>
      <w:r w:rsidR="00975F7E" w:rsidRPr="0036641C">
        <w:rPr>
          <w:rFonts w:ascii="GHEA Grapalat" w:hAnsi="GHEA Grapalat"/>
          <w:sz w:val="22"/>
          <w:szCs w:val="22"/>
          <w:u w:val="single"/>
          <w:lang w:val="hy-AM"/>
        </w:rPr>
        <w:tab/>
      </w:r>
      <w:r w:rsidRPr="0036641C">
        <w:rPr>
          <w:rFonts w:ascii="GHEA Grapalat" w:hAnsi="GHEA Grapalat" w:cs="Arial"/>
          <w:sz w:val="20"/>
          <w:szCs w:val="20"/>
          <w:lang w:val="hy-AM"/>
        </w:rPr>
        <w:t>-ին</w:t>
      </w:r>
      <w:r w:rsidRPr="0036641C">
        <w:rPr>
          <w:rFonts w:ascii="GHEA Grapalat" w:hAnsi="GHEA Grapalat"/>
          <w:sz w:val="22"/>
          <w:szCs w:val="22"/>
          <w:lang w:val="hy-AM"/>
        </w:rPr>
        <w:t xml:space="preserve"> </w:t>
      </w:r>
    </w:p>
    <w:p w14:paraId="76CECC36" w14:textId="77777777" w:rsidR="006C3873" w:rsidRPr="0036641C" w:rsidRDefault="006C3873" w:rsidP="00975F7E">
      <w:pPr>
        <w:jc w:val="both"/>
        <w:rPr>
          <w:rFonts w:ascii="GHEA Grapalat" w:hAnsi="GHEA Grapalat" w:cs="Arial"/>
          <w:vertAlign w:val="superscript"/>
          <w:lang w:val="hy-AM"/>
        </w:rPr>
      </w:pPr>
      <w:r w:rsidRPr="0036641C">
        <w:rPr>
          <w:rFonts w:ascii="GHEA Grapalat" w:hAnsi="GHEA Grapalat"/>
          <w:vertAlign w:val="superscript"/>
          <w:lang w:val="hy-AM"/>
        </w:rPr>
        <w:t xml:space="preserve"> </w:t>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t xml:space="preserve">      </w:t>
      </w:r>
      <w:r w:rsidRPr="0036641C">
        <w:rPr>
          <w:rFonts w:ascii="GHEA Grapalat" w:hAnsi="GHEA Grapalat" w:cs="Sylfaen"/>
          <w:vertAlign w:val="superscript"/>
          <w:lang w:val="hy-AM"/>
        </w:rPr>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767D1F96"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Arial"/>
          <w:sz w:val="20"/>
          <w:szCs w:val="20"/>
          <w:lang w:val="hy-AM"/>
        </w:rPr>
        <w:t>փոխկապակցված անձանց և (կամ)</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w:t>
      </w:r>
      <w:r w:rsidRPr="0036641C">
        <w:rPr>
          <w:rFonts w:ascii="GHEA Grapalat" w:hAnsi="GHEA Grapalat"/>
          <w:sz w:val="22"/>
          <w:szCs w:val="22"/>
          <w:u w:val="single"/>
          <w:lang w:val="hy-AM"/>
        </w:rPr>
        <w:t xml:space="preserve">  </w:t>
      </w:r>
    </w:p>
    <w:p w14:paraId="3931B3F4"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42D17839"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Arial"/>
          <w:sz w:val="20"/>
          <w:szCs w:val="20"/>
          <w:lang w:val="hy-AM"/>
        </w:rPr>
        <w:lastRenderedPageBreak/>
        <w:t>կողմից հիմնադրված կամ ավելի քան հիսուն տոկոս</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-ին</w:t>
      </w:r>
    </w:p>
    <w:p w14:paraId="78FE01B7" w14:textId="77777777" w:rsidR="006C3873" w:rsidRPr="0036641C" w:rsidRDefault="006C3873" w:rsidP="00975F7E">
      <w:pPr>
        <w:jc w:val="both"/>
        <w:rPr>
          <w:rFonts w:ascii="GHEA Grapalat" w:hAnsi="GHEA Grapalat"/>
          <w:sz w:val="22"/>
          <w:szCs w:val="22"/>
          <w:lang w:val="hy-AM"/>
        </w:rPr>
      </w:pPr>
      <w:r w:rsidRPr="0036641C">
        <w:rPr>
          <w:rFonts w:ascii="GHEA Grapalat" w:hAnsi="GHEA Grapalat" w:cs="Sylfaen"/>
          <w:vertAlign w:val="superscript"/>
          <w:lang w:val="hy-AM"/>
        </w:rPr>
        <w:t xml:space="preserve">                                                                     </w:t>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4394AF9C" w14:textId="77777777" w:rsidR="006C3873" w:rsidRPr="0036641C" w:rsidRDefault="006C3873" w:rsidP="00975F7E">
      <w:pPr>
        <w:jc w:val="both"/>
        <w:rPr>
          <w:rFonts w:ascii="GHEA Grapalat" w:hAnsi="GHEA Grapalat" w:cs="Arial"/>
          <w:sz w:val="20"/>
          <w:szCs w:val="20"/>
          <w:lang w:val="hy-AM"/>
        </w:rPr>
      </w:pPr>
      <w:r w:rsidRPr="0036641C">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1D1F09B6" w14:textId="0A064919" w:rsidR="007E39F5" w:rsidRPr="0036641C" w:rsidRDefault="007E39F5" w:rsidP="007E39F5">
      <w:pPr>
        <w:jc w:val="both"/>
        <w:rPr>
          <w:rFonts w:ascii="GHEA Grapalat" w:hAnsi="GHEA Grapalat"/>
          <w:sz w:val="22"/>
          <w:szCs w:val="22"/>
          <w:u w:val="single"/>
          <w:lang w:val="hy-AM"/>
        </w:rPr>
      </w:pPr>
      <w:r w:rsidRPr="0036641C">
        <w:rPr>
          <w:rFonts w:ascii="GHEA Grapalat" w:hAnsi="GHEA Grapalat" w:cs="Arial"/>
          <w:sz w:val="20"/>
          <w:szCs w:val="20"/>
          <w:lang w:val="hy-AM"/>
        </w:rPr>
        <w:t>Ս</w:t>
      </w:r>
      <w:r w:rsidR="006C3873" w:rsidRPr="0036641C">
        <w:rPr>
          <w:rFonts w:ascii="GHEA Grapalat" w:hAnsi="GHEA Grapalat" w:cs="Arial"/>
          <w:sz w:val="20"/>
          <w:szCs w:val="20"/>
          <w:lang w:val="hy-AM"/>
        </w:rPr>
        <w:t xml:space="preserve">տորև ներկայացնում  </w:t>
      </w:r>
      <w:r w:rsidRPr="0036641C">
        <w:rPr>
          <w:rFonts w:ascii="GHEA Grapalat" w:hAnsi="GHEA Grapalat" w:cs="Arial"/>
          <w:sz w:val="20"/>
          <w:szCs w:val="20"/>
          <w:lang w:val="hy-AM"/>
        </w:rPr>
        <w:t xml:space="preserve">է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 իրական  շահառուների</w:t>
      </w:r>
    </w:p>
    <w:p w14:paraId="4AC4444A" w14:textId="4ED903FB" w:rsidR="007E39F5" w:rsidRPr="0036641C" w:rsidRDefault="007E39F5" w:rsidP="007E39F5">
      <w:pPr>
        <w:jc w:val="both"/>
        <w:rPr>
          <w:rFonts w:ascii="GHEA Grapalat" w:hAnsi="GHEA Grapalat"/>
          <w:sz w:val="22"/>
          <w:szCs w:val="22"/>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0FD9FFD4" w14:textId="2427922A" w:rsidR="000E20A1" w:rsidRPr="0036641C" w:rsidRDefault="000E20A1" w:rsidP="007E39F5">
      <w:pPr>
        <w:jc w:val="both"/>
        <w:rPr>
          <w:rFonts w:ascii="GHEA Grapalat" w:hAnsi="GHEA Grapalat" w:cs="Sylfaen"/>
          <w:sz w:val="20"/>
          <w:lang w:val="hy-AM"/>
        </w:rPr>
      </w:pPr>
    </w:p>
    <w:p w14:paraId="3FA4C516" w14:textId="3B88F07B" w:rsidR="000E20A1" w:rsidRPr="0036641C" w:rsidRDefault="000E20A1" w:rsidP="007E39F5">
      <w:pPr>
        <w:ind w:left="-142" w:firstLine="284"/>
        <w:jc w:val="both"/>
        <w:rPr>
          <w:rFonts w:ascii="GHEA Grapalat" w:hAnsi="GHEA Grapalat" w:cs="Sylfaen"/>
          <w:sz w:val="20"/>
          <w:lang w:val="hy-AM"/>
        </w:rPr>
      </w:pPr>
      <w:r w:rsidRPr="0036641C">
        <w:rPr>
          <w:rFonts w:ascii="GHEA Grapalat" w:hAnsi="GHEA Grapalat" w:cs="Arial"/>
          <w:sz w:val="20"/>
          <w:szCs w:val="20"/>
          <w:lang w:val="hy-AM"/>
        </w:rPr>
        <w:t xml:space="preserve">  վերաբերյալ տեղեկություններ պարունակող կայքէջի հղումը՝ --------------------------------------------</w:t>
      </w:r>
      <w:r w:rsidRPr="0036641C">
        <w:rPr>
          <w:rFonts w:cs="Arial"/>
          <w:sz w:val="18"/>
          <w:szCs w:val="18"/>
          <w:lang w:val="hy-AM"/>
        </w:rPr>
        <w:t>**</w:t>
      </w:r>
    </w:p>
    <w:p w14:paraId="08E1337A" w14:textId="77777777" w:rsidR="006C3873" w:rsidRPr="0036641C" w:rsidRDefault="006C3873" w:rsidP="006C3873">
      <w:pPr>
        <w:jc w:val="right"/>
        <w:rPr>
          <w:rFonts w:ascii="GHEA Grapalat" w:hAnsi="GHEA Grapalat"/>
          <w:sz w:val="10"/>
          <w:szCs w:val="10"/>
          <w:lang w:val="hy-AM"/>
        </w:rPr>
      </w:pPr>
    </w:p>
    <w:p w14:paraId="5990A1FA" w14:textId="77777777" w:rsidR="002E11D1" w:rsidRPr="0036641C" w:rsidRDefault="002E11D1" w:rsidP="00CE3A99">
      <w:pPr>
        <w:ind w:firstLine="708"/>
        <w:jc w:val="both"/>
        <w:rPr>
          <w:rFonts w:ascii="GHEA Grapalat" w:hAnsi="GHEA Grapalat"/>
          <w:sz w:val="20"/>
          <w:lang w:val="hy-AM"/>
        </w:rPr>
      </w:pPr>
    </w:p>
    <w:p w14:paraId="1CA2C98A" w14:textId="77777777" w:rsidR="00E97AB0" w:rsidRPr="0036641C" w:rsidRDefault="00E97AB0" w:rsidP="00CE3A99">
      <w:pPr>
        <w:ind w:firstLine="708"/>
        <w:jc w:val="both"/>
        <w:rPr>
          <w:rFonts w:ascii="GHEA Grapalat" w:hAnsi="GHEA Grapalat"/>
          <w:sz w:val="20"/>
          <w:lang w:val="hy-AM"/>
        </w:rPr>
      </w:pPr>
    </w:p>
    <w:p w14:paraId="2C1A852E" w14:textId="77777777" w:rsidR="00E97AB0" w:rsidRPr="0036641C" w:rsidRDefault="00E97AB0" w:rsidP="00CE3A99">
      <w:pPr>
        <w:ind w:firstLine="708"/>
        <w:jc w:val="both"/>
        <w:rPr>
          <w:rFonts w:ascii="GHEA Grapalat" w:hAnsi="GHEA Grapalat"/>
          <w:sz w:val="20"/>
          <w:lang w:val="hy-AM"/>
        </w:rPr>
      </w:pPr>
    </w:p>
    <w:p w14:paraId="4EED0CC0" w14:textId="77777777" w:rsidR="00B2572B" w:rsidRPr="0036641C" w:rsidRDefault="00B2572B" w:rsidP="00EF3662">
      <w:pPr>
        <w:jc w:val="both"/>
        <w:rPr>
          <w:rFonts w:ascii="GHEA Grapalat" w:hAnsi="GHEA Grapalat"/>
          <w:sz w:val="20"/>
          <w:lang w:val="hy-AM"/>
        </w:rPr>
      </w:pPr>
    </w:p>
    <w:p w14:paraId="770EEF5F" w14:textId="77777777" w:rsidR="00B2572B" w:rsidRPr="0036641C" w:rsidRDefault="00B2572B" w:rsidP="00EF3662">
      <w:pPr>
        <w:jc w:val="both"/>
        <w:rPr>
          <w:rFonts w:ascii="GHEA Grapalat" w:hAnsi="GHEA Grapalat" w:cs="Arial"/>
          <w:sz w:val="20"/>
          <w:vertAlign w:val="superscript"/>
          <w:lang w:val="hy-AM"/>
        </w:rPr>
      </w:pPr>
      <w:r w:rsidRPr="0036641C">
        <w:rPr>
          <w:rFonts w:ascii="GHEA Grapalat" w:hAnsi="GHEA Grapalat"/>
          <w:sz w:val="20"/>
          <w:lang w:val="hy-AM"/>
        </w:rPr>
        <w:t xml:space="preserve">   ___________________________________________________ </w:t>
      </w:r>
      <w:r w:rsidRPr="0036641C">
        <w:rPr>
          <w:rFonts w:ascii="GHEA Grapalat" w:hAnsi="GHEA Grapalat"/>
          <w:sz w:val="20"/>
          <w:lang w:val="hy-AM"/>
        </w:rPr>
        <w:tab/>
        <w:t xml:space="preserve">                _____________</w:t>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sz w:val="20"/>
          <w:vertAlign w:val="superscript"/>
          <w:lang w:val="hy-AM"/>
        </w:rPr>
        <w:t>Մասնակցի</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անվանումը</w:t>
      </w:r>
      <w:r w:rsidRPr="0036641C">
        <w:rPr>
          <w:rFonts w:ascii="GHEA Grapalat" w:hAnsi="GHEA Grapalat" w:cs="Arial"/>
          <w:sz w:val="20"/>
          <w:vertAlign w:val="superscript"/>
          <w:lang w:val="hy-AM"/>
        </w:rPr>
        <w:t xml:space="preserve"> </w:t>
      </w:r>
      <w:r w:rsidRPr="0036641C">
        <w:rPr>
          <w:rFonts w:ascii="GHEA Grapalat" w:hAnsi="GHEA Grapalat"/>
          <w:sz w:val="20"/>
          <w:vertAlign w:val="superscript"/>
          <w:lang w:val="hy-AM"/>
        </w:rPr>
        <w:t xml:space="preserve"> (</w:t>
      </w:r>
      <w:r w:rsidRPr="0036641C">
        <w:rPr>
          <w:rFonts w:ascii="GHEA Grapalat" w:hAnsi="GHEA Grapalat" w:cs="Sylfaen"/>
          <w:sz w:val="20"/>
          <w:vertAlign w:val="superscript"/>
          <w:lang w:val="hy-AM"/>
        </w:rPr>
        <w:t>ղեկավարի</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պաշտոնը</w:t>
      </w:r>
      <w:r w:rsidRPr="0036641C">
        <w:rPr>
          <w:rFonts w:ascii="GHEA Grapalat" w:hAnsi="GHEA Grapalat" w:cs="Arial"/>
          <w:sz w:val="20"/>
          <w:vertAlign w:val="superscript"/>
          <w:lang w:val="hy-AM"/>
        </w:rPr>
        <w:t>, ա</w:t>
      </w:r>
      <w:r w:rsidRPr="0036641C">
        <w:rPr>
          <w:rFonts w:ascii="GHEA Grapalat" w:hAnsi="GHEA Grapalat" w:cs="Sylfaen"/>
          <w:sz w:val="20"/>
          <w:vertAlign w:val="superscript"/>
          <w:lang w:val="hy-AM"/>
        </w:rPr>
        <w:t>նուն</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ազգանունը</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ստորագրությունը</w:t>
      </w:r>
      <w:r w:rsidRPr="0036641C">
        <w:rPr>
          <w:rFonts w:ascii="GHEA Grapalat" w:hAnsi="GHEA Grapalat" w:cs="Arial"/>
          <w:sz w:val="20"/>
          <w:vertAlign w:val="superscript"/>
          <w:lang w:val="hy-AM"/>
        </w:rPr>
        <w:t>)</w:t>
      </w:r>
    </w:p>
    <w:p w14:paraId="1302169C" w14:textId="77777777" w:rsidR="00B2572B" w:rsidRPr="0036641C" w:rsidRDefault="00B2572B" w:rsidP="00EF3662">
      <w:pPr>
        <w:jc w:val="both"/>
        <w:rPr>
          <w:rFonts w:ascii="GHEA Grapalat" w:hAnsi="GHEA Grapalat" w:cs="Arial"/>
          <w:sz w:val="20"/>
          <w:vertAlign w:val="superscript"/>
          <w:lang w:val="hy-AM"/>
        </w:rPr>
      </w:pPr>
    </w:p>
    <w:p w14:paraId="522A2554" w14:textId="77777777" w:rsidR="00B2572B" w:rsidRPr="0036641C" w:rsidRDefault="00B2572B" w:rsidP="00EF3662">
      <w:pPr>
        <w:jc w:val="both"/>
        <w:rPr>
          <w:rFonts w:ascii="GHEA Grapalat" w:hAnsi="GHEA Grapalat"/>
          <w:sz w:val="20"/>
          <w:lang w:val="hy-AM"/>
        </w:rPr>
      </w:pPr>
      <w:r w:rsidRPr="0036641C">
        <w:rPr>
          <w:rFonts w:ascii="GHEA Grapalat" w:hAnsi="GHEA Grapalat"/>
          <w:sz w:val="20"/>
          <w:lang w:val="hy-AM"/>
        </w:rPr>
        <w:t xml:space="preserve">    </w:t>
      </w:r>
    </w:p>
    <w:p w14:paraId="35E6EC5F" w14:textId="0CDC9F99" w:rsidR="00B2572B" w:rsidRPr="0036641C" w:rsidRDefault="00B2572B" w:rsidP="00EF3662">
      <w:pPr>
        <w:jc w:val="right"/>
        <w:rPr>
          <w:rFonts w:ascii="GHEA Grapalat" w:hAnsi="GHEA Grapalat" w:cs="Arial"/>
          <w:sz w:val="20"/>
          <w:lang w:val="hy-AM"/>
        </w:rPr>
      </w:pPr>
      <w:r w:rsidRPr="0036641C">
        <w:rPr>
          <w:rFonts w:ascii="GHEA Grapalat" w:hAnsi="GHEA Grapalat" w:cs="Sylfaen"/>
          <w:sz w:val="20"/>
          <w:lang w:val="hy-AM"/>
        </w:rPr>
        <w:t>Կ</w:t>
      </w:r>
      <w:r w:rsidRPr="0036641C">
        <w:rPr>
          <w:rFonts w:ascii="GHEA Grapalat" w:hAnsi="GHEA Grapalat" w:cs="Arial"/>
          <w:sz w:val="20"/>
          <w:lang w:val="hy-AM"/>
        </w:rPr>
        <w:t xml:space="preserve">. </w:t>
      </w:r>
      <w:r w:rsidRPr="0036641C">
        <w:rPr>
          <w:rFonts w:ascii="GHEA Grapalat" w:hAnsi="GHEA Grapalat" w:cs="Sylfaen"/>
          <w:sz w:val="20"/>
          <w:lang w:val="hy-AM"/>
        </w:rPr>
        <w:t>Տ</w:t>
      </w:r>
      <w:r w:rsidRPr="0036641C">
        <w:rPr>
          <w:rFonts w:ascii="GHEA Grapalat" w:hAnsi="GHEA Grapalat" w:cs="Arial"/>
          <w:sz w:val="20"/>
          <w:lang w:val="hy-AM"/>
        </w:rPr>
        <w:t>.</w:t>
      </w:r>
      <w:r w:rsidRPr="0036641C">
        <w:rPr>
          <w:rFonts w:ascii="GHEA Grapalat" w:hAnsi="GHEA Grapalat" w:cs="Arial"/>
          <w:sz w:val="20"/>
          <w:lang w:val="hy-AM"/>
        </w:rPr>
        <w:tab/>
      </w:r>
      <w:r w:rsidRPr="0036641C">
        <w:rPr>
          <w:rFonts w:ascii="GHEA Grapalat" w:hAnsi="GHEA Grapalat" w:cs="Arial"/>
          <w:sz w:val="20"/>
          <w:lang w:val="hy-AM"/>
        </w:rPr>
        <w:tab/>
        <w:t xml:space="preserve"> </w:t>
      </w:r>
    </w:p>
    <w:p w14:paraId="7706BEB7" w14:textId="77777777" w:rsidR="00B2572B" w:rsidRPr="0036641C" w:rsidRDefault="00B2572B" w:rsidP="00EF3662">
      <w:pPr>
        <w:pStyle w:val="BodyTextIndent3"/>
        <w:spacing w:line="240" w:lineRule="auto"/>
        <w:jc w:val="right"/>
        <w:rPr>
          <w:rFonts w:ascii="GHEA Grapalat" w:hAnsi="GHEA Grapalat"/>
          <w:b/>
          <w:lang w:val="hy-AM"/>
        </w:rPr>
      </w:pPr>
    </w:p>
    <w:p w14:paraId="58CF7A40" w14:textId="77777777" w:rsidR="00B2572B" w:rsidRPr="0036641C"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36641C" w:rsidRDefault="006F5442" w:rsidP="00927C52">
      <w:pPr>
        <w:jc w:val="both"/>
        <w:rPr>
          <w:rFonts w:ascii="GHEA Grapalat" w:hAnsi="GHEA Grapalat"/>
          <w:i/>
          <w:sz w:val="18"/>
          <w:szCs w:val="18"/>
          <w:lang w:val="hy-AM" w:eastAsia="ru-RU"/>
        </w:rPr>
      </w:pPr>
      <w:r w:rsidRPr="0036641C">
        <w:rPr>
          <w:rFonts w:ascii="GHEA Grapalat" w:hAnsi="GHEA Grapalat"/>
          <w:i/>
          <w:sz w:val="18"/>
          <w:szCs w:val="18"/>
          <w:lang w:val="hy-AM"/>
        </w:rPr>
        <w:t>*</w:t>
      </w:r>
      <w:r w:rsidRPr="0036641C">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57D31C7E" w14:textId="38797C26" w:rsidR="00D968C4" w:rsidRPr="0036641C" w:rsidRDefault="006F5442" w:rsidP="00927C52">
      <w:pPr>
        <w:jc w:val="both"/>
        <w:rPr>
          <w:rFonts w:ascii="GHEA Grapalat" w:hAnsi="GHEA Grapalat"/>
          <w:i/>
          <w:sz w:val="18"/>
          <w:szCs w:val="18"/>
          <w:lang w:val="hy-AM" w:eastAsia="ru-RU"/>
        </w:rPr>
      </w:pPr>
      <w:r w:rsidRPr="0036641C">
        <w:rPr>
          <w:rFonts w:ascii="GHEA Grapalat" w:hAnsi="GHEA Grapalat"/>
          <w:i/>
          <w:sz w:val="18"/>
          <w:szCs w:val="18"/>
          <w:lang w:val="hy-AM" w:eastAsia="ru-RU"/>
        </w:rPr>
        <w:t>**-</w:t>
      </w:r>
      <w:r w:rsidR="00D968C4" w:rsidRPr="0036641C">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36641C">
        <w:rPr>
          <w:rFonts w:ascii="Calibri" w:hAnsi="Calibri" w:cs="Calibri"/>
          <w:i/>
          <w:sz w:val="18"/>
          <w:szCs w:val="18"/>
          <w:lang w:val="hy-AM" w:eastAsia="ru-RU"/>
        </w:rPr>
        <w:t> </w:t>
      </w:r>
      <w:r w:rsidR="00D968C4" w:rsidRPr="0036641C">
        <w:rPr>
          <w:rFonts w:ascii="GHEA Grapalat" w:hAnsi="GHEA Grapalat" w:cs="GHEA Grapalat"/>
          <w:i/>
          <w:sz w:val="18"/>
          <w:szCs w:val="18"/>
          <w:lang w:val="hy-AM" w:eastAsia="ru-RU"/>
        </w:rPr>
        <w:t>մասին»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օրենքի</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համաձայն՝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իրավաբանական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անձանց</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պետական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ռեգիստրի</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գործակալությունում</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գրանցած՝</w:t>
      </w:r>
      <w:r w:rsidR="00D968C4" w:rsidRPr="0036641C">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sidRPr="0036641C">
        <w:rPr>
          <w:rFonts w:ascii="GHEA Grapalat" w:hAnsi="GHEA Grapalat"/>
          <w:i/>
          <w:sz w:val="18"/>
          <w:szCs w:val="18"/>
          <w:lang w:val="hy-AM" w:eastAsia="ru-RU"/>
        </w:rPr>
        <w:t>,</w:t>
      </w:r>
    </w:p>
    <w:p w14:paraId="453C03E3" w14:textId="5F94984A" w:rsidR="006F5442" w:rsidRPr="0036641C" w:rsidRDefault="00D968C4" w:rsidP="00927C52">
      <w:pPr>
        <w:jc w:val="both"/>
        <w:rPr>
          <w:rFonts w:ascii="GHEA Grapalat" w:hAnsi="GHEA Grapalat"/>
          <w:i/>
          <w:sz w:val="18"/>
          <w:szCs w:val="18"/>
          <w:lang w:val="hy-AM" w:eastAsia="ru-RU"/>
        </w:rPr>
      </w:pPr>
      <w:r w:rsidRPr="0036641C">
        <w:rPr>
          <w:rFonts w:ascii="GHEA Grapalat" w:hAnsi="GHEA Grapalat"/>
          <w:i/>
          <w:sz w:val="18"/>
          <w:szCs w:val="18"/>
          <w:lang w:val="hy-AM" w:eastAsia="ru-RU"/>
        </w:rPr>
        <w:t xml:space="preserve">-  </w:t>
      </w:r>
      <w:r w:rsidR="00927C52" w:rsidRPr="0036641C">
        <w:rPr>
          <w:rFonts w:ascii="GHEA Grapalat" w:hAnsi="GHEA Grapalat"/>
          <w:i/>
          <w:sz w:val="18"/>
          <w:szCs w:val="18"/>
          <w:lang w:val="hy-AM" w:eastAsia="ru-RU"/>
        </w:rPr>
        <w:t>ե</w:t>
      </w:r>
      <w:r w:rsidRPr="0036641C">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36641C" w:rsidRDefault="00927C52" w:rsidP="006F5442">
      <w:pPr>
        <w:pStyle w:val="FootnoteText"/>
        <w:jc w:val="both"/>
        <w:rPr>
          <w:rFonts w:ascii="GHEA Grapalat" w:hAnsi="GHEA Grapalat"/>
          <w:i/>
          <w:sz w:val="18"/>
          <w:szCs w:val="18"/>
          <w:lang w:val="hy-AM"/>
        </w:rPr>
      </w:pPr>
      <w:r w:rsidRPr="0036641C">
        <w:rPr>
          <w:rFonts w:ascii="GHEA Grapalat" w:hAnsi="GHEA Grapalat"/>
          <w:i/>
          <w:sz w:val="18"/>
          <w:szCs w:val="18"/>
          <w:lang w:val="hy-AM"/>
        </w:rPr>
        <w:t xml:space="preserve"> </w:t>
      </w:r>
      <w:r w:rsidR="006F5442" w:rsidRPr="0036641C">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36641C" w:rsidRDefault="006F5442" w:rsidP="006F5442">
      <w:pPr>
        <w:jc w:val="both"/>
        <w:rPr>
          <w:rFonts w:ascii="GHEA Grapalat" w:hAnsi="GHEA Grapalat" w:cs="Sylfaen"/>
          <w:sz w:val="18"/>
          <w:szCs w:val="18"/>
          <w:lang w:val="hy-AM"/>
        </w:rPr>
      </w:pPr>
      <w:r w:rsidRPr="0036641C">
        <w:rPr>
          <w:rFonts w:ascii="GHEA Grapalat" w:hAnsi="GHEA Grapalat"/>
          <w:i/>
          <w:sz w:val="18"/>
          <w:szCs w:val="18"/>
          <w:lang w:val="hy-AM" w:eastAsia="ru-RU"/>
        </w:rPr>
        <w:t>*** պարբերությունը և հավելված 1.1 հանվում են, եթե գնման առարկան չի հանդիսանում շինարարական աշխատանքներ</w:t>
      </w:r>
      <w:r w:rsidR="00927C52" w:rsidRPr="0036641C">
        <w:rPr>
          <w:rFonts w:ascii="GHEA Grapalat" w:hAnsi="GHEA Grapalat"/>
          <w:i/>
          <w:sz w:val="18"/>
          <w:szCs w:val="18"/>
          <w:lang w:val="hy-AM" w:eastAsia="ru-RU"/>
        </w:rPr>
        <w:t>:</w:t>
      </w:r>
    </w:p>
    <w:p w14:paraId="6BE8B192" w14:textId="6AB758DB" w:rsidR="00614AC6" w:rsidRPr="0036641C" w:rsidRDefault="00CE3A99" w:rsidP="00800678">
      <w:pPr>
        <w:pStyle w:val="BodyTextIndent3"/>
        <w:spacing w:line="240" w:lineRule="auto"/>
        <w:jc w:val="right"/>
        <w:rPr>
          <w:rFonts w:ascii="GHEA Grapalat" w:hAnsi="GHEA Grapalat"/>
          <w:i/>
          <w:sz w:val="16"/>
          <w:szCs w:val="16"/>
          <w:lang w:val="hy-AM"/>
        </w:rPr>
      </w:pPr>
      <w:r w:rsidRPr="0036641C">
        <w:rPr>
          <w:rFonts w:ascii="GHEA Grapalat" w:hAnsi="GHEA Grapalat" w:cs="Sylfaen"/>
          <w:b/>
          <w:lang w:val="hy-AM"/>
        </w:rPr>
        <w:br w:type="page"/>
      </w:r>
    </w:p>
    <w:p w14:paraId="58F12E77" w14:textId="77777777" w:rsidR="00614AC6" w:rsidRPr="0036641C" w:rsidRDefault="00614AC6" w:rsidP="00614AC6">
      <w:pPr>
        <w:pStyle w:val="BodyTextIndent3"/>
        <w:spacing w:line="240" w:lineRule="auto"/>
        <w:ind w:firstLine="0"/>
        <w:jc w:val="right"/>
        <w:rPr>
          <w:rFonts w:ascii="GHEA Grapalat" w:hAnsi="GHEA Grapalat"/>
          <w:b/>
          <w:lang w:val="hy-AM"/>
        </w:rPr>
      </w:pPr>
    </w:p>
    <w:p w14:paraId="727E766F" w14:textId="28542A79" w:rsidR="000E20A1" w:rsidRPr="0036641C" w:rsidRDefault="000E20A1">
      <w:pPr>
        <w:pStyle w:val="Heading3"/>
        <w:spacing w:line="240" w:lineRule="auto"/>
        <w:ind w:firstLine="567"/>
        <w:jc w:val="right"/>
        <w:rPr>
          <w:rFonts w:ascii="GHEA Grapalat" w:hAnsi="GHEA Grapalat" w:cs="Arial"/>
          <w:b/>
          <w:i w:val="0"/>
          <w:lang w:val="hy-AM"/>
        </w:rPr>
      </w:pPr>
      <w:r w:rsidRPr="0036641C">
        <w:rPr>
          <w:rFonts w:ascii="GHEA Grapalat" w:hAnsi="GHEA Grapalat" w:cs="Sylfaen"/>
          <w:b/>
          <w:i w:val="0"/>
          <w:lang w:val="hy-AM"/>
        </w:rPr>
        <w:t>Հավելված</w:t>
      </w:r>
      <w:r w:rsidRPr="0036641C">
        <w:rPr>
          <w:rFonts w:ascii="GHEA Grapalat" w:hAnsi="GHEA Grapalat" w:cs="Arial"/>
          <w:b/>
          <w:i w:val="0"/>
          <w:lang w:val="hy-AM"/>
        </w:rPr>
        <w:t xml:space="preserve"> 1.3**</w:t>
      </w:r>
    </w:p>
    <w:p w14:paraId="1AF58212" w14:textId="78AE99A2"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60589">
        <w:rPr>
          <w:rFonts w:ascii="GHEA Grapalat" w:hAnsi="GHEA Grapalat" w:cs="Sylfaen"/>
          <w:b/>
          <w:lang w:val="hy-AM"/>
        </w:rPr>
        <w:t>ԵՔ-ԳՀԱՇՁԲ-25/178</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578B9E5E" w14:textId="24870A6C"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2FF56887" w14:textId="77777777" w:rsidR="00C17342" w:rsidRPr="0036641C" w:rsidRDefault="00C17342" w:rsidP="00C17342">
      <w:pPr>
        <w:ind w:left="360" w:hanging="360"/>
        <w:jc w:val="center"/>
        <w:rPr>
          <w:rFonts w:ascii="GHEA Grapalat" w:eastAsia="GHEA Grapalat" w:hAnsi="GHEA Grapalat" w:cs="GHEA Grapalat"/>
          <w:lang w:val="hy-AM"/>
        </w:rPr>
      </w:pPr>
      <w:r w:rsidRPr="0036641C">
        <w:rPr>
          <w:rFonts w:ascii="GHEA Grapalat" w:eastAsia="GHEA Grapalat" w:hAnsi="GHEA Grapalat" w:cs="GHEA Grapalat"/>
          <w:lang w:val="hy-AM"/>
        </w:rPr>
        <w:t>ՁԵՎ</w:t>
      </w:r>
    </w:p>
    <w:p w14:paraId="74B7C4E7" w14:textId="77777777" w:rsidR="00C17342" w:rsidRPr="0036641C"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36641C" w:rsidRDefault="00C17342" w:rsidP="00C17342">
      <w:pPr>
        <w:ind w:left="360" w:hanging="360"/>
        <w:jc w:val="center"/>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ՇԱՀԱՌՈՒՆԵՐԻ ՎԵՐԱԲԵՐՅԱԼ ՀԱՅՏԱՐԱՐԱԳՐԻ</w:t>
      </w:r>
    </w:p>
    <w:p w14:paraId="1FE2904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36641C" w:rsidRDefault="000E20A1" w:rsidP="000E20A1">
      <w:pPr>
        <w:ind w:left="360" w:hanging="360"/>
        <w:jc w:val="center"/>
        <w:rPr>
          <w:rFonts w:ascii="GHEA Grapalat" w:eastAsia="GHEA Grapalat" w:hAnsi="GHEA Grapalat" w:cs="GHEA Grapalat"/>
          <w:lang w:val="hy-AM"/>
        </w:rPr>
      </w:pPr>
    </w:p>
    <w:p w14:paraId="6B82C7D7" w14:textId="77777777" w:rsidR="000E20A1" w:rsidRPr="0036641C"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t>Կազմակերպությունը</w:t>
      </w:r>
    </w:p>
    <w:p w14:paraId="13397BF8"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36641C" w14:paraId="3E0F3A2A" w14:textId="77777777" w:rsidTr="007E39F5">
        <w:tc>
          <w:tcPr>
            <w:tcW w:w="2836" w:type="dxa"/>
            <w:shd w:val="clear" w:color="auto" w:fill="D9E2F3"/>
            <w:vAlign w:val="center"/>
          </w:tcPr>
          <w:p w14:paraId="1F558C1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2FED4F7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DA0BEBC" w14:textId="77777777" w:rsidTr="007E39F5">
        <w:tc>
          <w:tcPr>
            <w:tcW w:w="2836" w:type="dxa"/>
            <w:shd w:val="clear" w:color="auto" w:fill="D9E2F3"/>
            <w:vAlign w:val="center"/>
          </w:tcPr>
          <w:p w14:paraId="6937293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0435C3A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C07F975" w14:textId="77777777" w:rsidTr="007E39F5">
        <w:tc>
          <w:tcPr>
            <w:tcW w:w="2836" w:type="dxa"/>
            <w:shd w:val="clear" w:color="auto" w:fill="D9E2F3"/>
            <w:vAlign w:val="center"/>
          </w:tcPr>
          <w:p w14:paraId="3AC1E19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3AF7B5D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3D0728C" w14:textId="77777777" w:rsidTr="007E39F5">
        <w:tc>
          <w:tcPr>
            <w:tcW w:w="2836" w:type="dxa"/>
            <w:shd w:val="clear" w:color="auto" w:fill="D9E2F3"/>
            <w:vAlign w:val="center"/>
          </w:tcPr>
          <w:p w14:paraId="68F9DD1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54A472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35F1146" w14:textId="77777777" w:rsidTr="007E39F5">
        <w:tc>
          <w:tcPr>
            <w:tcW w:w="2836" w:type="dxa"/>
            <w:shd w:val="clear" w:color="auto" w:fill="D9E2F3"/>
            <w:vAlign w:val="center"/>
          </w:tcPr>
          <w:p w14:paraId="2EC74FE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2F524CF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A669147" w14:textId="77777777" w:rsidTr="007E39F5">
        <w:tc>
          <w:tcPr>
            <w:tcW w:w="2836" w:type="dxa"/>
            <w:shd w:val="clear" w:color="auto" w:fill="D9E2F3"/>
            <w:vAlign w:val="center"/>
          </w:tcPr>
          <w:p w14:paraId="71265BBB"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679A02B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63E00C7" w14:textId="77777777" w:rsidTr="007E39F5">
        <w:tc>
          <w:tcPr>
            <w:tcW w:w="2836" w:type="dxa"/>
            <w:shd w:val="clear" w:color="auto" w:fill="D9E2F3"/>
            <w:vAlign w:val="center"/>
          </w:tcPr>
          <w:p w14:paraId="6BE01B1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0F7D554C" w14:textId="77777777" w:rsidR="000E20A1" w:rsidRPr="0036641C" w:rsidRDefault="000E20A1" w:rsidP="007E39F5">
            <w:pPr>
              <w:spacing w:before="240" w:after="240"/>
              <w:rPr>
                <w:rFonts w:ascii="GHEA Grapalat" w:eastAsia="GHEA Grapalat" w:hAnsi="GHEA Grapalat" w:cs="GHEA Grapalat"/>
                <w:lang w:val="hy-AM"/>
              </w:rPr>
            </w:pPr>
          </w:p>
        </w:tc>
      </w:tr>
    </w:tbl>
    <w:p w14:paraId="23B0A6AA"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012733" w14:paraId="165E4977" w14:textId="77777777" w:rsidTr="007E39F5">
        <w:tc>
          <w:tcPr>
            <w:tcW w:w="2835" w:type="dxa"/>
            <w:shd w:val="clear" w:color="auto" w:fill="D9E2F3"/>
            <w:vAlign w:val="center"/>
          </w:tcPr>
          <w:p w14:paraId="4AF68F77"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անունը և ազգանունը</w:t>
            </w:r>
          </w:p>
        </w:tc>
        <w:tc>
          <w:tcPr>
            <w:tcW w:w="6180" w:type="dxa"/>
            <w:vAlign w:val="center"/>
          </w:tcPr>
          <w:p w14:paraId="6FEA9B8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EF5162F" w14:textId="77777777" w:rsidTr="007E39F5">
        <w:tc>
          <w:tcPr>
            <w:tcW w:w="2835" w:type="dxa"/>
            <w:shd w:val="clear" w:color="auto" w:fill="D9E2F3"/>
            <w:vAlign w:val="center"/>
          </w:tcPr>
          <w:p w14:paraId="3A351A9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պաշտոնը</w:t>
            </w:r>
          </w:p>
        </w:tc>
        <w:tc>
          <w:tcPr>
            <w:tcW w:w="6180" w:type="dxa"/>
            <w:vAlign w:val="center"/>
          </w:tcPr>
          <w:p w14:paraId="224A142F" w14:textId="77777777" w:rsidR="000E20A1" w:rsidRPr="0036641C" w:rsidRDefault="000E20A1" w:rsidP="007E39F5">
            <w:pPr>
              <w:spacing w:before="240" w:after="240"/>
              <w:rPr>
                <w:rFonts w:ascii="GHEA Grapalat" w:eastAsia="GHEA Grapalat" w:hAnsi="GHEA Grapalat" w:cs="GHEA Grapalat"/>
                <w:lang w:val="hy-AM"/>
              </w:rPr>
            </w:pPr>
          </w:p>
        </w:tc>
      </w:tr>
    </w:tbl>
    <w:p w14:paraId="6B60CB02"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012733" w14:paraId="03216970" w14:textId="77777777" w:rsidTr="007E39F5">
        <w:tc>
          <w:tcPr>
            <w:tcW w:w="2835" w:type="dxa"/>
            <w:shd w:val="clear" w:color="auto" w:fill="D9E2F3"/>
            <w:vAlign w:val="center"/>
          </w:tcPr>
          <w:p w14:paraId="7B5905E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Հայտարարագրի ստորագրման օրը, ամիսը, տարին</w:t>
            </w:r>
          </w:p>
        </w:tc>
        <w:tc>
          <w:tcPr>
            <w:tcW w:w="6180" w:type="dxa"/>
            <w:vAlign w:val="center"/>
          </w:tcPr>
          <w:p w14:paraId="2145858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74B1E66" w14:textId="77777777" w:rsidTr="007E39F5">
        <w:tc>
          <w:tcPr>
            <w:tcW w:w="2835" w:type="dxa"/>
            <w:shd w:val="clear" w:color="auto" w:fill="D9E2F3"/>
            <w:vAlign w:val="center"/>
          </w:tcPr>
          <w:p w14:paraId="33D6A0C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lastRenderedPageBreak/>
              <w:t>Հայտարարագրի էջերի քանակը</w:t>
            </w:r>
          </w:p>
        </w:tc>
        <w:tc>
          <w:tcPr>
            <w:tcW w:w="6180" w:type="dxa"/>
            <w:vAlign w:val="center"/>
          </w:tcPr>
          <w:p w14:paraId="4BE33A9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87AE09B" w14:textId="77777777" w:rsidTr="007E39F5">
        <w:tc>
          <w:tcPr>
            <w:tcW w:w="2835" w:type="dxa"/>
            <w:shd w:val="clear" w:color="auto" w:fill="D9E2F3"/>
            <w:vAlign w:val="center"/>
          </w:tcPr>
          <w:p w14:paraId="47DA18B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ստորագրությունը</w:t>
            </w:r>
          </w:p>
        </w:tc>
        <w:tc>
          <w:tcPr>
            <w:tcW w:w="6180" w:type="dxa"/>
            <w:vAlign w:val="center"/>
          </w:tcPr>
          <w:p w14:paraId="14F28F94" w14:textId="77777777" w:rsidR="000E20A1" w:rsidRPr="0036641C" w:rsidRDefault="000E20A1" w:rsidP="007E39F5">
            <w:pPr>
              <w:spacing w:before="240" w:after="240"/>
              <w:rPr>
                <w:rFonts w:ascii="GHEA Grapalat" w:eastAsia="GHEA Grapalat" w:hAnsi="GHEA Grapalat" w:cs="GHEA Grapalat"/>
                <w:lang w:val="hy-AM"/>
              </w:rPr>
            </w:pPr>
          </w:p>
        </w:tc>
      </w:tr>
    </w:tbl>
    <w:p w14:paraId="5D076ADB" w14:textId="77777777" w:rsidR="000E20A1" w:rsidRPr="0036641C" w:rsidRDefault="000E20A1" w:rsidP="000E20A1">
      <w:pPr>
        <w:rPr>
          <w:rFonts w:ascii="GHEA Grapalat" w:eastAsia="GHEA Grapalat" w:hAnsi="GHEA Grapalat" w:cs="GHEA Grapalat"/>
          <w:lang w:val="hy-AM"/>
        </w:rPr>
      </w:pPr>
    </w:p>
    <w:p w14:paraId="009B3784" w14:textId="77777777" w:rsidR="000E20A1" w:rsidRPr="0036641C" w:rsidRDefault="000E20A1" w:rsidP="000E20A1">
      <w:pPr>
        <w:rPr>
          <w:rFonts w:ascii="GHEA Grapalat" w:eastAsia="GHEA Grapalat" w:hAnsi="GHEA Grapalat" w:cs="GHEA Grapalat"/>
          <w:lang w:val="hy-AM"/>
        </w:rPr>
      </w:pPr>
      <w:r w:rsidRPr="0036641C">
        <w:rPr>
          <w:rFonts w:ascii="GHEA Grapalat" w:hAnsi="GHEA Grapalat"/>
          <w:lang w:val="hy-AM"/>
        </w:rPr>
        <w:br w:type="page"/>
      </w:r>
    </w:p>
    <w:p w14:paraId="5DAD8244" w14:textId="77777777" w:rsidR="000E20A1" w:rsidRPr="0036641C"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lang w:val="hy-AM"/>
        </w:rPr>
      </w:pPr>
      <w:r w:rsidRPr="0036641C">
        <w:rPr>
          <w:rFonts w:ascii="GHEA Grapalat" w:eastAsia="GHEA Grapalat" w:hAnsi="GHEA Grapalat" w:cs="GHEA Grapalat"/>
          <w:b/>
          <w:lang w:val="hy-AM"/>
        </w:rPr>
        <w:lastRenderedPageBreak/>
        <w:t>Բաժնետոմսերի</w:t>
      </w:r>
      <w:r w:rsidRPr="0036641C">
        <w:rPr>
          <w:rFonts w:ascii="GHEA Grapalat" w:eastAsia="GHEA Grapalat" w:hAnsi="GHEA Grapalat" w:cs="GHEA Grapalat"/>
          <w:lang w:val="hy-AM"/>
        </w:rPr>
        <w:t xml:space="preserve"> </w:t>
      </w:r>
      <w:r w:rsidRPr="0036641C">
        <w:rPr>
          <w:rFonts w:ascii="GHEA Grapalat" w:eastAsia="GHEA Grapalat" w:hAnsi="GHEA Grapalat" w:cs="GHEA Grapalat"/>
          <w:b/>
          <w:lang w:val="hy-AM"/>
        </w:rPr>
        <w:t>ցուցակման տվյալները</w:t>
      </w:r>
    </w:p>
    <w:p w14:paraId="646B57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39B27613" w14:textId="77777777" w:rsidTr="007E39F5">
        <w:tc>
          <w:tcPr>
            <w:tcW w:w="2835" w:type="dxa"/>
            <w:shd w:val="clear" w:color="auto" w:fill="D9E2F3"/>
            <w:vAlign w:val="center"/>
          </w:tcPr>
          <w:p w14:paraId="04FD256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Ֆոնդային բորսայի անվանումը</w:t>
            </w:r>
          </w:p>
        </w:tc>
        <w:tc>
          <w:tcPr>
            <w:tcW w:w="6180" w:type="dxa"/>
            <w:vAlign w:val="center"/>
          </w:tcPr>
          <w:p w14:paraId="7E91C7F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B0E60BF" w14:textId="77777777" w:rsidTr="007E39F5">
        <w:tc>
          <w:tcPr>
            <w:tcW w:w="2835" w:type="dxa"/>
            <w:shd w:val="clear" w:color="auto" w:fill="D9E2F3"/>
            <w:vAlign w:val="center"/>
          </w:tcPr>
          <w:p w14:paraId="0E689B3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Հղումը բորսայում առկա փաստաթղթերին</w:t>
            </w:r>
          </w:p>
        </w:tc>
        <w:tc>
          <w:tcPr>
            <w:tcW w:w="6180" w:type="dxa"/>
            <w:vAlign w:val="center"/>
          </w:tcPr>
          <w:p w14:paraId="5E180897" w14:textId="77777777" w:rsidR="000E20A1" w:rsidRPr="0036641C" w:rsidRDefault="000E20A1" w:rsidP="007E39F5">
            <w:pPr>
              <w:spacing w:before="240" w:after="240"/>
              <w:rPr>
                <w:rFonts w:ascii="GHEA Grapalat" w:eastAsia="GHEA Grapalat" w:hAnsi="GHEA Grapalat" w:cs="GHEA Grapalat"/>
                <w:lang w:val="hy-AM"/>
              </w:rPr>
            </w:pPr>
          </w:p>
        </w:tc>
      </w:tr>
    </w:tbl>
    <w:p w14:paraId="51A25BB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73B2A06C" w14:textId="77777777" w:rsidTr="007E39F5">
        <w:tc>
          <w:tcPr>
            <w:tcW w:w="2835" w:type="dxa"/>
            <w:shd w:val="clear" w:color="auto" w:fill="D9E2F3"/>
            <w:vAlign w:val="center"/>
          </w:tcPr>
          <w:p w14:paraId="5CA4B37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358613C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DFBA401" w14:textId="77777777" w:rsidTr="007E39F5">
        <w:tc>
          <w:tcPr>
            <w:tcW w:w="2835" w:type="dxa"/>
            <w:shd w:val="clear" w:color="auto" w:fill="D9E2F3"/>
            <w:vAlign w:val="center"/>
          </w:tcPr>
          <w:p w14:paraId="26C1403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5EC9C79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9B4918E" w14:textId="77777777" w:rsidTr="007E39F5">
        <w:tc>
          <w:tcPr>
            <w:tcW w:w="2835" w:type="dxa"/>
            <w:shd w:val="clear" w:color="auto" w:fill="D9E2F3"/>
            <w:vAlign w:val="center"/>
          </w:tcPr>
          <w:p w14:paraId="39CFAFA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6F91714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B8AD845" w14:textId="77777777" w:rsidTr="007E39F5">
        <w:tc>
          <w:tcPr>
            <w:tcW w:w="2835" w:type="dxa"/>
            <w:shd w:val="clear" w:color="auto" w:fill="D9E2F3"/>
            <w:vAlign w:val="center"/>
          </w:tcPr>
          <w:p w14:paraId="5F40D4B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552D726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097100E" w14:textId="77777777" w:rsidTr="007E39F5">
        <w:tc>
          <w:tcPr>
            <w:tcW w:w="2835" w:type="dxa"/>
            <w:shd w:val="clear" w:color="auto" w:fill="D9E2F3"/>
            <w:vAlign w:val="center"/>
          </w:tcPr>
          <w:p w14:paraId="2897BCC3"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60315B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958F5FD" w14:textId="77777777" w:rsidTr="007E39F5">
        <w:tc>
          <w:tcPr>
            <w:tcW w:w="2835" w:type="dxa"/>
            <w:shd w:val="clear" w:color="auto" w:fill="D9E2F3"/>
            <w:vAlign w:val="center"/>
          </w:tcPr>
          <w:p w14:paraId="1E4FCDD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76997CE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30AE884" w14:textId="77777777" w:rsidTr="007E39F5">
        <w:tc>
          <w:tcPr>
            <w:tcW w:w="2835" w:type="dxa"/>
            <w:shd w:val="clear" w:color="auto" w:fill="D9E2F3"/>
            <w:vAlign w:val="center"/>
          </w:tcPr>
          <w:p w14:paraId="64E1EFE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4ABD8101" w14:textId="77777777" w:rsidR="000E20A1" w:rsidRPr="0036641C" w:rsidRDefault="000E20A1" w:rsidP="007E39F5">
            <w:pPr>
              <w:spacing w:before="240" w:after="240"/>
              <w:rPr>
                <w:rFonts w:ascii="GHEA Grapalat" w:eastAsia="GHEA Grapalat" w:hAnsi="GHEA Grapalat" w:cs="GHEA Grapalat"/>
                <w:lang w:val="hy-AM"/>
              </w:rPr>
            </w:pPr>
          </w:p>
        </w:tc>
      </w:tr>
    </w:tbl>
    <w:p w14:paraId="3486F209"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36641C">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641C" w14:paraId="6491DADE" w14:textId="77777777" w:rsidTr="007E39F5">
        <w:tc>
          <w:tcPr>
            <w:tcW w:w="2836" w:type="dxa"/>
            <w:shd w:val="clear" w:color="auto" w:fill="D9E2F3"/>
            <w:vAlign w:val="center"/>
          </w:tcPr>
          <w:p w14:paraId="38001431"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78" w:type="dxa"/>
            <w:vAlign w:val="center"/>
          </w:tcPr>
          <w:p w14:paraId="76137C3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AFBEE00" w14:textId="77777777" w:rsidTr="007E39F5">
        <w:tc>
          <w:tcPr>
            <w:tcW w:w="2836" w:type="dxa"/>
            <w:shd w:val="clear" w:color="auto" w:fill="D9E2F3"/>
            <w:vAlign w:val="center"/>
          </w:tcPr>
          <w:p w14:paraId="4A86652B"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78" w:type="dxa"/>
            <w:vAlign w:val="center"/>
          </w:tcPr>
          <w:p w14:paraId="20E3F964" w14:textId="73C98D9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660743"/>
                <w14:checkbox>
                  <w14:checked w14:val="0"/>
                  <w14:checkedState w14:val="2612" w14:font="MS Gothic"/>
                  <w14:uncheckedState w14:val="2610" w14:font="MS Gothic"/>
                </w14:checkbox>
              </w:sdtPr>
              <w:sdtContent>
                <w:r w:rsidR="000E20A1" w:rsidRPr="0036641C">
                  <w:rPr>
                    <w:rFonts w:ascii="MS Gothic" w:eastAsia="MS Gothic" w:hAnsi="MS Gothic" w:cs="GHEA Grapalat"/>
                    <w:lang w:val="hy-AM"/>
                  </w:rPr>
                  <w:t>☐</w:t>
                </w:r>
              </w:sdtContent>
            </w:sdt>
            <w:r w:rsidR="000E20A1" w:rsidRPr="0036641C">
              <w:rPr>
                <w:rFonts w:ascii="GHEA Grapalat" w:eastAsia="GHEA Grapalat" w:hAnsi="GHEA Grapalat" w:cs="GHEA Grapalat"/>
                <w:lang w:val="hy-AM"/>
              </w:rPr>
              <w:tab/>
              <w:t>Ուղղակի մասնակցություն</w:t>
            </w:r>
          </w:p>
          <w:p w14:paraId="64E331D7" w14:textId="50CF481A"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534419621"/>
                <w14:checkbox>
                  <w14:checked w14:val="0"/>
                  <w14:checkedState w14:val="2612" w14:font="MS Gothic"/>
                  <w14:uncheckedState w14:val="2610" w14:font="MS Gothic"/>
                </w14:checkbox>
              </w:sdtPr>
              <w:sdtContent>
                <w:r w:rsidR="000E20A1" w:rsidRPr="0036641C">
                  <w:rPr>
                    <w:rFonts w:ascii="MS Gothic" w:eastAsia="MS Gothic" w:hAnsi="MS Gothic" w:cs="GHEA Grapalat"/>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2DE68198" w14:textId="77777777" w:rsidR="000E20A1" w:rsidRPr="0036641C" w:rsidRDefault="000E20A1" w:rsidP="000E20A1">
      <w:pPr>
        <w:pBdr>
          <w:top w:val="nil"/>
          <w:left w:val="nil"/>
          <w:bottom w:val="nil"/>
          <w:right w:val="nil"/>
          <w:between w:val="nil"/>
        </w:pBdr>
        <w:spacing w:before="240"/>
        <w:rPr>
          <w:rFonts w:ascii="GHEA Grapalat" w:eastAsia="GHEA Grapalat" w:hAnsi="GHEA Grapalat" w:cs="GHEA Grapalat"/>
          <w:lang w:val="hy-AM"/>
        </w:rPr>
      </w:pPr>
      <w:r w:rsidRPr="0036641C">
        <w:rPr>
          <w:rFonts w:ascii="GHEA Grapalat" w:hAnsi="GHEA Grapalat"/>
          <w:lang w:val="hy-AM"/>
        </w:rPr>
        <w:br w:type="page"/>
      </w:r>
    </w:p>
    <w:p w14:paraId="7F0666FA"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Պետության, համայնքի կամ միջազգային կազմակերպության մասնակցությունը</w:t>
      </w:r>
    </w:p>
    <w:p w14:paraId="33A97EF4"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05C2F814" w14:textId="77777777" w:rsidTr="007E39F5">
        <w:tc>
          <w:tcPr>
            <w:tcW w:w="2837" w:type="dxa"/>
            <w:shd w:val="clear" w:color="auto" w:fill="D9E2F3"/>
            <w:vAlign w:val="center"/>
          </w:tcPr>
          <w:p w14:paraId="0878337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Պետության անվանումը</w:t>
            </w:r>
          </w:p>
        </w:tc>
        <w:tc>
          <w:tcPr>
            <w:tcW w:w="6180" w:type="dxa"/>
            <w:vAlign w:val="center"/>
          </w:tcPr>
          <w:p w14:paraId="065BAB3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6CF9F21" w14:textId="77777777" w:rsidTr="007E39F5">
        <w:tc>
          <w:tcPr>
            <w:tcW w:w="2837" w:type="dxa"/>
            <w:shd w:val="clear" w:color="auto" w:fill="D9E2F3"/>
            <w:vAlign w:val="center"/>
          </w:tcPr>
          <w:p w14:paraId="23B3CE1D"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Համայնքի անվանումը</w:t>
            </w:r>
          </w:p>
        </w:tc>
        <w:tc>
          <w:tcPr>
            <w:tcW w:w="6180" w:type="dxa"/>
            <w:vAlign w:val="center"/>
          </w:tcPr>
          <w:p w14:paraId="43F706E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8D2D190" w14:textId="77777777" w:rsidTr="007E39F5">
        <w:tc>
          <w:tcPr>
            <w:tcW w:w="2837" w:type="dxa"/>
            <w:shd w:val="clear" w:color="auto" w:fill="D9E2F3"/>
            <w:vAlign w:val="center"/>
          </w:tcPr>
          <w:p w14:paraId="1618BA7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80" w:type="dxa"/>
            <w:vAlign w:val="center"/>
          </w:tcPr>
          <w:p w14:paraId="4DB5217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5FC57C1" w14:textId="77777777" w:rsidTr="007E39F5">
        <w:tc>
          <w:tcPr>
            <w:tcW w:w="2837" w:type="dxa"/>
            <w:shd w:val="clear" w:color="auto" w:fill="D9E2F3"/>
            <w:vAlign w:val="center"/>
          </w:tcPr>
          <w:p w14:paraId="0ABE65A5"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80" w:type="dxa"/>
            <w:vAlign w:val="center"/>
          </w:tcPr>
          <w:p w14:paraId="454E26BC" w14:textId="2DB25E4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673062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6230D230" w14:textId="3F21B5AB"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9596834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3CBF32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58C141D7" w14:textId="77777777" w:rsidTr="007E39F5">
        <w:tc>
          <w:tcPr>
            <w:tcW w:w="2837" w:type="dxa"/>
            <w:shd w:val="clear" w:color="auto" w:fill="D9E2F3"/>
            <w:vAlign w:val="center"/>
          </w:tcPr>
          <w:p w14:paraId="0DF5930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անվանումը</w:t>
            </w:r>
          </w:p>
        </w:tc>
        <w:tc>
          <w:tcPr>
            <w:tcW w:w="6180" w:type="dxa"/>
            <w:vAlign w:val="center"/>
          </w:tcPr>
          <w:p w14:paraId="2115B4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5795FB1" w14:textId="77777777" w:rsidTr="007E39F5">
        <w:tc>
          <w:tcPr>
            <w:tcW w:w="2837" w:type="dxa"/>
            <w:shd w:val="clear" w:color="auto" w:fill="D9E2F3"/>
            <w:vAlign w:val="center"/>
          </w:tcPr>
          <w:p w14:paraId="0907ABA7"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անվանումը լատինատառ</w:t>
            </w:r>
          </w:p>
        </w:tc>
        <w:tc>
          <w:tcPr>
            <w:tcW w:w="6180" w:type="dxa"/>
            <w:vAlign w:val="center"/>
          </w:tcPr>
          <w:p w14:paraId="0650D14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6DB233C" w14:textId="77777777" w:rsidTr="007E39F5">
        <w:tc>
          <w:tcPr>
            <w:tcW w:w="2837" w:type="dxa"/>
            <w:shd w:val="clear" w:color="auto" w:fill="D9E2F3"/>
            <w:vAlign w:val="center"/>
          </w:tcPr>
          <w:p w14:paraId="7C58ED67"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80" w:type="dxa"/>
            <w:vAlign w:val="center"/>
          </w:tcPr>
          <w:p w14:paraId="7A987C0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2CA737F" w14:textId="77777777" w:rsidTr="007E39F5">
        <w:tc>
          <w:tcPr>
            <w:tcW w:w="2837" w:type="dxa"/>
            <w:shd w:val="clear" w:color="auto" w:fill="D9E2F3"/>
            <w:vAlign w:val="center"/>
          </w:tcPr>
          <w:p w14:paraId="5FE39707"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80" w:type="dxa"/>
            <w:vAlign w:val="center"/>
          </w:tcPr>
          <w:p w14:paraId="3925C667" w14:textId="457A6D09"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2679431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7939359B" w14:textId="11FF9124"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17961723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4BBD9019" w14:textId="77777777" w:rsidR="000E20A1" w:rsidRPr="0036641C" w:rsidRDefault="000E20A1" w:rsidP="000E20A1">
      <w:pPr>
        <w:rPr>
          <w:rFonts w:ascii="GHEA Grapalat" w:eastAsia="GHEA Grapalat" w:hAnsi="GHEA Grapalat" w:cs="GHEA Grapalat"/>
          <w:b/>
          <w:lang w:val="hy-AM"/>
        </w:rPr>
      </w:pPr>
      <w:r w:rsidRPr="0036641C">
        <w:rPr>
          <w:rFonts w:ascii="GHEA Grapalat" w:hAnsi="GHEA Grapalat"/>
          <w:lang w:val="hy-AM"/>
        </w:rPr>
        <w:br w:type="page"/>
      </w:r>
    </w:p>
    <w:p w14:paraId="424DFB6E"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Իրական շահառուի տվյալները</w:t>
      </w:r>
    </w:p>
    <w:p w14:paraId="44B37776"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641C" w14:paraId="33563783" w14:textId="77777777" w:rsidTr="007E39F5">
        <w:tc>
          <w:tcPr>
            <w:tcW w:w="2836" w:type="dxa"/>
            <w:shd w:val="clear" w:color="auto" w:fill="D9E2F3"/>
            <w:vAlign w:val="center"/>
          </w:tcPr>
          <w:p w14:paraId="33FAD52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Անունը</w:t>
            </w:r>
          </w:p>
        </w:tc>
        <w:tc>
          <w:tcPr>
            <w:tcW w:w="6178" w:type="dxa"/>
            <w:vAlign w:val="center"/>
          </w:tcPr>
          <w:p w14:paraId="38D08A4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354F4C7" w14:textId="77777777" w:rsidTr="007E39F5">
        <w:tc>
          <w:tcPr>
            <w:tcW w:w="2836" w:type="dxa"/>
            <w:shd w:val="clear" w:color="auto" w:fill="D9E2F3"/>
            <w:vAlign w:val="center"/>
          </w:tcPr>
          <w:p w14:paraId="0D9C756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Ազգանունը</w:t>
            </w:r>
          </w:p>
        </w:tc>
        <w:tc>
          <w:tcPr>
            <w:tcW w:w="6178" w:type="dxa"/>
            <w:vAlign w:val="center"/>
          </w:tcPr>
          <w:p w14:paraId="464FED7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55ACF27" w14:textId="77777777" w:rsidTr="007E39F5">
        <w:tc>
          <w:tcPr>
            <w:tcW w:w="2836" w:type="dxa"/>
            <w:shd w:val="clear" w:color="auto" w:fill="D9E2F3"/>
            <w:vAlign w:val="center"/>
          </w:tcPr>
          <w:p w14:paraId="6D3F18E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Անունը (լատինատառ)</w:t>
            </w:r>
          </w:p>
        </w:tc>
        <w:tc>
          <w:tcPr>
            <w:tcW w:w="6178" w:type="dxa"/>
            <w:vAlign w:val="center"/>
          </w:tcPr>
          <w:p w14:paraId="28AB795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F0BACB0" w14:textId="77777777" w:rsidTr="007E39F5">
        <w:tc>
          <w:tcPr>
            <w:tcW w:w="2836" w:type="dxa"/>
            <w:shd w:val="clear" w:color="auto" w:fill="D9E2F3"/>
            <w:vAlign w:val="center"/>
          </w:tcPr>
          <w:p w14:paraId="17C9EF2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Ազգանունը (լատինատառ)</w:t>
            </w:r>
          </w:p>
        </w:tc>
        <w:tc>
          <w:tcPr>
            <w:tcW w:w="6178" w:type="dxa"/>
            <w:vAlign w:val="center"/>
          </w:tcPr>
          <w:p w14:paraId="38E75DF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EBBB839" w14:textId="77777777" w:rsidTr="007E39F5">
        <w:tc>
          <w:tcPr>
            <w:tcW w:w="2836" w:type="dxa"/>
            <w:shd w:val="clear" w:color="auto" w:fill="D9E2F3"/>
            <w:vAlign w:val="center"/>
          </w:tcPr>
          <w:p w14:paraId="1DEC900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Քաղաքացիությունը</w:t>
            </w:r>
          </w:p>
        </w:tc>
        <w:tc>
          <w:tcPr>
            <w:tcW w:w="6178" w:type="dxa"/>
            <w:vAlign w:val="center"/>
          </w:tcPr>
          <w:p w14:paraId="175DA626"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1ECA963" w14:textId="77777777" w:rsidTr="007E39F5">
        <w:tc>
          <w:tcPr>
            <w:tcW w:w="2836" w:type="dxa"/>
            <w:shd w:val="clear" w:color="auto" w:fill="D9E2F3"/>
            <w:vAlign w:val="center"/>
          </w:tcPr>
          <w:p w14:paraId="02975A4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Ծննդյան օրը, ամիսը, տարին</w:t>
            </w:r>
          </w:p>
        </w:tc>
        <w:tc>
          <w:tcPr>
            <w:tcW w:w="6178" w:type="dxa"/>
            <w:vAlign w:val="center"/>
          </w:tcPr>
          <w:p w14:paraId="036FC531" w14:textId="77777777" w:rsidR="000E20A1" w:rsidRPr="0036641C" w:rsidRDefault="000E20A1" w:rsidP="007E39F5">
            <w:pPr>
              <w:spacing w:before="240" w:after="240"/>
              <w:rPr>
                <w:rFonts w:ascii="GHEA Grapalat" w:eastAsia="GHEA Grapalat" w:hAnsi="GHEA Grapalat" w:cs="GHEA Grapalat"/>
                <w:lang w:val="hy-AM"/>
              </w:rPr>
            </w:pPr>
          </w:p>
        </w:tc>
      </w:tr>
    </w:tbl>
    <w:p w14:paraId="1F2B41D4"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0900BF89" w14:textId="77777777" w:rsidTr="007E39F5">
        <w:tc>
          <w:tcPr>
            <w:tcW w:w="2837" w:type="dxa"/>
            <w:shd w:val="clear" w:color="auto" w:fill="D9E2F3"/>
            <w:vAlign w:val="center"/>
          </w:tcPr>
          <w:p w14:paraId="59892AE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Փաստաթղթի տեսակը</w:t>
            </w:r>
          </w:p>
        </w:tc>
        <w:tc>
          <w:tcPr>
            <w:tcW w:w="6178" w:type="dxa"/>
            <w:vAlign w:val="center"/>
          </w:tcPr>
          <w:p w14:paraId="7E406F7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7368BEF" w14:textId="77777777" w:rsidTr="007E39F5">
        <w:tc>
          <w:tcPr>
            <w:tcW w:w="2837" w:type="dxa"/>
            <w:shd w:val="clear" w:color="auto" w:fill="D9E2F3"/>
            <w:vAlign w:val="center"/>
          </w:tcPr>
          <w:p w14:paraId="7CC0B12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Փաստաթղթի համարը</w:t>
            </w:r>
          </w:p>
        </w:tc>
        <w:tc>
          <w:tcPr>
            <w:tcW w:w="6178" w:type="dxa"/>
            <w:vAlign w:val="center"/>
          </w:tcPr>
          <w:p w14:paraId="075807F9"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8F93629" w14:textId="77777777" w:rsidTr="007E39F5">
        <w:tc>
          <w:tcPr>
            <w:tcW w:w="2837" w:type="dxa"/>
            <w:shd w:val="clear" w:color="auto" w:fill="D9E2F3"/>
            <w:vAlign w:val="center"/>
          </w:tcPr>
          <w:p w14:paraId="62A33DA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Տրամադրման օրը, ամիսը, տարին</w:t>
            </w:r>
          </w:p>
        </w:tc>
        <w:tc>
          <w:tcPr>
            <w:tcW w:w="6178" w:type="dxa"/>
            <w:vAlign w:val="center"/>
          </w:tcPr>
          <w:p w14:paraId="2B81ADE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F36278E" w14:textId="77777777" w:rsidTr="007E39F5">
        <w:tc>
          <w:tcPr>
            <w:tcW w:w="2837" w:type="dxa"/>
            <w:shd w:val="clear" w:color="auto" w:fill="D9E2F3"/>
            <w:vAlign w:val="center"/>
          </w:tcPr>
          <w:p w14:paraId="7B9F820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Տրամադրող մարմինը</w:t>
            </w:r>
          </w:p>
        </w:tc>
        <w:tc>
          <w:tcPr>
            <w:tcW w:w="6178" w:type="dxa"/>
            <w:vAlign w:val="center"/>
          </w:tcPr>
          <w:p w14:paraId="314D580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36B7482" w14:textId="77777777" w:rsidTr="007E39F5">
        <w:tc>
          <w:tcPr>
            <w:tcW w:w="2837" w:type="dxa"/>
            <w:shd w:val="clear" w:color="auto" w:fill="D9E2F3"/>
            <w:vAlign w:val="center"/>
          </w:tcPr>
          <w:p w14:paraId="5B9862D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ՀԾՀ կամ համարժեք համարը</w:t>
            </w:r>
          </w:p>
        </w:tc>
        <w:tc>
          <w:tcPr>
            <w:tcW w:w="6178" w:type="dxa"/>
            <w:vAlign w:val="center"/>
          </w:tcPr>
          <w:p w14:paraId="00143CC1" w14:textId="77777777" w:rsidR="000E20A1" w:rsidRPr="0036641C" w:rsidRDefault="000E20A1" w:rsidP="007E39F5">
            <w:pPr>
              <w:spacing w:before="240" w:after="240"/>
              <w:rPr>
                <w:rFonts w:ascii="GHEA Grapalat" w:eastAsia="GHEA Grapalat" w:hAnsi="GHEA Grapalat" w:cs="GHEA Grapalat"/>
                <w:lang w:val="hy-AM"/>
              </w:rPr>
            </w:pPr>
          </w:p>
        </w:tc>
      </w:tr>
    </w:tbl>
    <w:p w14:paraId="6C61622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248A0ACE" w14:textId="77777777" w:rsidTr="007E39F5">
        <w:tc>
          <w:tcPr>
            <w:tcW w:w="2837" w:type="dxa"/>
            <w:shd w:val="clear" w:color="auto" w:fill="D9E2F3"/>
            <w:vAlign w:val="center"/>
          </w:tcPr>
          <w:p w14:paraId="6EFEC80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Պետությունը</w:t>
            </w:r>
          </w:p>
        </w:tc>
        <w:tc>
          <w:tcPr>
            <w:tcW w:w="6178" w:type="dxa"/>
            <w:vAlign w:val="center"/>
          </w:tcPr>
          <w:p w14:paraId="3F4DBE4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FFE8B8E" w14:textId="77777777" w:rsidTr="007E39F5">
        <w:tc>
          <w:tcPr>
            <w:tcW w:w="2837" w:type="dxa"/>
            <w:shd w:val="clear" w:color="auto" w:fill="D9E2F3"/>
            <w:vAlign w:val="center"/>
          </w:tcPr>
          <w:p w14:paraId="5ECD463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Համայնքը</w:t>
            </w:r>
          </w:p>
        </w:tc>
        <w:tc>
          <w:tcPr>
            <w:tcW w:w="6178" w:type="dxa"/>
            <w:vAlign w:val="center"/>
          </w:tcPr>
          <w:p w14:paraId="040BB3D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99899DB" w14:textId="77777777" w:rsidTr="007E39F5">
        <w:tc>
          <w:tcPr>
            <w:tcW w:w="2837" w:type="dxa"/>
            <w:shd w:val="clear" w:color="auto" w:fill="D9E2F3"/>
            <w:vAlign w:val="center"/>
          </w:tcPr>
          <w:p w14:paraId="733CA19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Վարչատարածքային միավորը</w:t>
            </w:r>
          </w:p>
        </w:tc>
        <w:tc>
          <w:tcPr>
            <w:tcW w:w="6178" w:type="dxa"/>
            <w:vAlign w:val="center"/>
          </w:tcPr>
          <w:p w14:paraId="78114532"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4A5BEDD" w14:textId="77777777" w:rsidTr="007E39F5">
        <w:tc>
          <w:tcPr>
            <w:tcW w:w="2837" w:type="dxa"/>
            <w:shd w:val="clear" w:color="auto" w:fill="D9E2F3"/>
            <w:vAlign w:val="center"/>
          </w:tcPr>
          <w:p w14:paraId="7E5348C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lastRenderedPageBreak/>
              <w:t>Փողոցի անվանումը, շենքը (տունը), բնակարանը</w:t>
            </w:r>
          </w:p>
        </w:tc>
        <w:tc>
          <w:tcPr>
            <w:tcW w:w="6178" w:type="dxa"/>
            <w:vAlign w:val="center"/>
          </w:tcPr>
          <w:p w14:paraId="5C1C4C3E" w14:textId="77777777" w:rsidR="000E20A1" w:rsidRPr="0036641C" w:rsidRDefault="000E20A1" w:rsidP="007E39F5">
            <w:pPr>
              <w:spacing w:before="240" w:after="240"/>
              <w:rPr>
                <w:rFonts w:ascii="GHEA Grapalat" w:eastAsia="GHEA Grapalat" w:hAnsi="GHEA Grapalat" w:cs="GHEA Grapalat"/>
                <w:lang w:val="hy-AM"/>
              </w:rPr>
            </w:pPr>
          </w:p>
        </w:tc>
      </w:tr>
    </w:tbl>
    <w:p w14:paraId="2598040C"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499AF23E" w14:textId="77777777" w:rsidTr="007E39F5">
        <w:tc>
          <w:tcPr>
            <w:tcW w:w="2837" w:type="dxa"/>
            <w:shd w:val="clear" w:color="auto" w:fill="D9E2F3"/>
            <w:vAlign w:val="center"/>
          </w:tcPr>
          <w:p w14:paraId="53DFF91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Պետությունը</w:t>
            </w:r>
          </w:p>
        </w:tc>
        <w:tc>
          <w:tcPr>
            <w:tcW w:w="6178" w:type="dxa"/>
            <w:vAlign w:val="center"/>
          </w:tcPr>
          <w:p w14:paraId="5263615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82C2592" w14:textId="77777777" w:rsidTr="007E39F5">
        <w:tc>
          <w:tcPr>
            <w:tcW w:w="2837" w:type="dxa"/>
            <w:shd w:val="clear" w:color="auto" w:fill="D9E2F3"/>
            <w:vAlign w:val="center"/>
          </w:tcPr>
          <w:p w14:paraId="584C1CF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Համայնքը</w:t>
            </w:r>
          </w:p>
        </w:tc>
        <w:tc>
          <w:tcPr>
            <w:tcW w:w="6178" w:type="dxa"/>
            <w:vAlign w:val="center"/>
          </w:tcPr>
          <w:p w14:paraId="7B005E3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C6C83DB" w14:textId="77777777" w:rsidTr="007E39F5">
        <w:tc>
          <w:tcPr>
            <w:tcW w:w="2837" w:type="dxa"/>
            <w:shd w:val="clear" w:color="auto" w:fill="D9E2F3"/>
            <w:vAlign w:val="center"/>
          </w:tcPr>
          <w:p w14:paraId="30AA42F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Վարչատարածքային միավորը</w:t>
            </w:r>
          </w:p>
        </w:tc>
        <w:tc>
          <w:tcPr>
            <w:tcW w:w="6178" w:type="dxa"/>
            <w:vAlign w:val="center"/>
          </w:tcPr>
          <w:p w14:paraId="0ED7809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2164F7D" w14:textId="77777777" w:rsidTr="007E39F5">
        <w:tc>
          <w:tcPr>
            <w:tcW w:w="2837" w:type="dxa"/>
            <w:shd w:val="clear" w:color="auto" w:fill="D9E2F3"/>
            <w:vAlign w:val="center"/>
          </w:tcPr>
          <w:p w14:paraId="6A0B5D7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Փողոցի անվանումը, շենքը (տունը), բնակարանը</w:t>
            </w:r>
          </w:p>
        </w:tc>
        <w:tc>
          <w:tcPr>
            <w:tcW w:w="6178" w:type="dxa"/>
            <w:vAlign w:val="center"/>
          </w:tcPr>
          <w:p w14:paraId="510CC60A" w14:textId="77777777" w:rsidR="000E20A1" w:rsidRPr="0036641C" w:rsidRDefault="000E20A1" w:rsidP="007E39F5">
            <w:pPr>
              <w:spacing w:before="240" w:after="240"/>
              <w:rPr>
                <w:rFonts w:ascii="GHEA Grapalat" w:eastAsia="GHEA Grapalat" w:hAnsi="GHEA Grapalat" w:cs="GHEA Grapalat"/>
                <w:lang w:val="hy-AM"/>
              </w:rPr>
            </w:pPr>
          </w:p>
        </w:tc>
      </w:tr>
    </w:tbl>
    <w:p w14:paraId="5CF450CA" w14:textId="77777777" w:rsidR="000E20A1" w:rsidRPr="0036641C"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012733" w14:paraId="6E168E87" w14:textId="77777777" w:rsidTr="007E39F5">
        <w:trPr>
          <w:trHeight w:val="924"/>
        </w:trPr>
        <w:tc>
          <w:tcPr>
            <w:tcW w:w="9016" w:type="dxa"/>
            <w:gridSpan w:val="2"/>
            <w:vAlign w:val="center"/>
          </w:tcPr>
          <w:p w14:paraId="23CC4241" w14:textId="0536568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4239344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w:t>
            </w:r>
            <w:r w:rsidR="000E20A1" w:rsidRPr="0036641C">
              <w:rPr>
                <w:rFonts w:ascii="Cambria Math" w:eastAsia="Cambria Math" w:hAnsi="Cambria Math" w:cs="Cambria Math"/>
                <w:lang w:val="hy-AM"/>
              </w:rPr>
              <w:t>․</w:t>
            </w:r>
            <w:r w:rsidR="000E20A1" w:rsidRPr="0036641C">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36641C" w14:paraId="703F5AE7" w14:textId="77777777" w:rsidTr="007E39F5">
        <w:trPr>
          <w:trHeight w:val="684"/>
        </w:trPr>
        <w:tc>
          <w:tcPr>
            <w:tcW w:w="4508" w:type="dxa"/>
            <w:shd w:val="clear" w:color="auto" w:fill="D9E2F3"/>
            <w:vAlign w:val="center"/>
          </w:tcPr>
          <w:p w14:paraId="7266C5D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4508" w:type="dxa"/>
            <w:shd w:val="clear" w:color="auto" w:fill="FFFFFF"/>
            <w:vAlign w:val="center"/>
          </w:tcPr>
          <w:p w14:paraId="6BC1434A"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7E36449" w14:textId="77777777" w:rsidTr="007E39F5">
        <w:trPr>
          <w:trHeight w:val="1282"/>
        </w:trPr>
        <w:tc>
          <w:tcPr>
            <w:tcW w:w="4508" w:type="dxa"/>
            <w:shd w:val="clear" w:color="auto" w:fill="D9E2F3"/>
            <w:vAlign w:val="center"/>
          </w:tcPr>
          <w:p w14:paraId="498F34D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4508" w:type="dxa"/>
            <w:vAlign w:val="center"/>
          </w:tcPr>
          <w:p w14:paraId="15EB3616" w14:textId="6346598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68681999"/>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7B86A7E1" w14:textId="19963735"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440572912"/>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r w:rsidR="000E20A1" w:rsidRPr="0036641C" w14:paraId="1F2E7B14" w14:textId="77777777" w:rsidTr="007E39F5">
        <w:tc>
          <w:tcPr>
            <w:tcW w:w="9016" w:type="dxa"/>
            <w:gridSpan w:val="2"/>
            <w:vAlign w:val="center"/>
          </w:tcPr>
          <w:p w14:paraId="698B46F8" w14:textId="58F053C0"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0491207"/>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բ</w:t>
            </w:r>
            <w:r w:rsidR="000E20A1" w:rsidRPr="0036641C">
              <w:rPr>
                <w:rFonts w:ascii="Cambria Math" w:eastAsia="Cambria Math" w:hAnsi="Cambria Math" w:cs="Cambria Math"/>
                <w:lang w:val="hy-AM"/>
              </w:rPr>
              <w:t>․</w:t>
            </w:r>
            <w:r w:rsidR="000E20A1" w:rsidRPr="0036641C">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0E20A1" w:rsidRPr="0036641C" w14:paraId="5548EB30" w14:textId="77777777" w:rsidTr="007E39F5">
        <w:tc>
          <w:tcPr>
            <w:tcW w:w="9016" w:type="dxa"/>
            <w:gridSpan w:val="2"/>
            <w:vAlign w:val="center"/>
          </w:tcPr>
          <w:p w14:paraId="55345FB8" w14:textId="386FB6DB"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97184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գ</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000E20A1" w:rsidRPr="0036641C">
              <w:rPr>
                <w:rFonts w:ascii="GHEA Grapalat" w:hAnsi="GHEA Grapalat"/>
                <w:lang w:val="hy-AM"/>
              </w:rPr>
              <w:t xml:space="preserve"> </w:t>
            </w:r>
            <w:r w:rsidR="000E20A1" w:rsidRPr="0036641C">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69736601"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012733" w14:paraId="7734D5D9" w14:textId="77777777" w:rsidTr="007E39F5">
        <w:trPr>
          <w:trHeight w:val="924"/>
        </w:trPr>
        <w:tc>
          <w:tcPr>
            <w:tcW w:w="9016" w:type="dxa"/>
            <w:gridSpan w:val="2"/>
            <w:vAlign w:val="center"/>
          </w:tcPr>
          <w:p w14:paraId="0B1D1ED7" w14:textId="5A38EE0C"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9746133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36641C" w14:paraId="63C176F0" w14:textId="77777777" w:rsidTr="007E39F5">
        <w:trPr>
          <w:trHeight w:val="684"/>
        </w:trPr>
        <w:tc>
          <w:tcPr>
            <w:tcW w:w="4508" w:type="dxa"/>
            <w:shd w:val="clear" w:color="auto" w:fill="D9E2F3"/>
            <w:vAlign w:val="center"/>
          </w:tcPr>
          <w:p w14:paraId="40FCEB6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4508" w:type="dxa"/>
            <w:vAlign w:val="center"/>
          </w:tcPr>
          <w:p w14:paraId="41E0AFB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4561D3B" w14:textId="77777777" w:rsidTr="007E39F5">
        <w:trPr>
          <w:trHeight w:val="1282"/>
        </w:trPr>
        <w:tc>
          <w:tcPr>
            <w:tcW w:w="4508" w:type="dxa"/>
            <w:shd w:val="clear" w:color="auto" w:fill="D9E2F3"/>
            <w:vAlign w:val="center"/>
          </w:tcPr>
          <w:p w14:paraId="0FFCBA4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4508" w:type="dxa"/>
            <w:vAlign w:val="center"/>
          </w:tcPr>
          <w:p w14:paraId="6D829DD0" w14:textId="51B5D2B0"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7019415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46ED2FF8" w14:textId="4FA4C2E4"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8386919"/>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r w:rsidR="000E20A1" w:rsidRPr="0036641C" w14:paraId="52C6C057" w14:textId="77777777" w:rsidTr="007E39F5">
        <w:tc>
          <w:tcPr>
            <w:tcW w:w="9016" w:type="dxa"/>
            <w:gridSpan w:val="2"/>
            <w:vAlign w:val="center"/>
          </w:tcPr>
          <w:p w14:paraId="46AC15A2" w14:textId="20A11C67"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0172285"/>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բ</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0E20A1" w:rsidRPr="0036641C" w14:paraId="47FDDBD0" w14:textId="77777777" w:rsidTr="007E39F5">
        <w:tc>
          <w:tcPr>
            <w:tcW w:w="9016" w:type="dxa"/>
            <w:gridSpan w:val="2"/>
            <w:vAlign w:val="center"/>
          </w:tcPr>
          <w:p w14:paraId="2DCDB74D" w14:textId="1295A632"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2258921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գ</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36641C" w14:paraId="5BD7828F" w14:textId="77777777" w:rsidTr="007E39F5">
        <w:tc>
          <w:tcPr>
            <w:tcW w:w="9016" w:type="dxa"/>
            <w:gridSpan w:val="2"/>
            <w:vAlign w:val="center"/>
          </w:tcPr>
          <w:p w14:paraId="70E6A868" w14:textId="0C785E4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583753897"/>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դ</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0E20A1" w:rsidRPr="0036641C" w14:paraId="441E1F9F" w14:textId="77777777" w:rsidTr="007E39F5">
        <w:tc>
          <w:tcPr>
            <w:tcW w:w="9016" w:type="dxa"/>
            <w:gridSpan w:val="2"/>
            <w:vAlign w:val="center"/>
          </w:tcPr>
          <w:p w14:paraId="75B88DA0" w14:textId="5BDCBCB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04266716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ե</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012733" w14:paraId="08E5C03C" w14:textId="77777777" w:rsidTr="007E39F5">
        <w:tc>
          <w:tcPr>
            <w:tcW w:w="2837" w:type="dxa"/>
            <w:shd w:val="clear" w:color="auto" w:fill="D9E2F3"/>
            <w:vAlign w:val="center"/>
          </w:tcPr>
          <w:p w14:paraId="42C5149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 դառնալու օրը, ամիսը, տարին</w:t>
            </w:r>
          </w:p>
        </w:tc>
        <w:tc>
          <w:tcPr>
            <w:tcW w:w="6180" w:type="dxa"/>
            <w:vAlign w:val="center"/>
          </w:tcPr>
          <w:p w14:paraId="1DB376EA"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D21972A" w14:textId="77777777" w:rsidTr="007E39F5">
        <w:tc>
          <w:tcPr>
            <w:tcW w:w="2837" w:type="dxa"/>
            <w:shd w:val="clear" w:color="auto" w:fill="D9E2F3"/>
            <w:vAlign w:val="center"/>
          </w:tcPr>
          <w:p w14:paraId="710C6D6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նկատմամբ վերահսկողության իրականացումը</w:t>
            </w:r>
          </w:p>
        </w:tc>
        <w:tc>
          <w:tcPr>
            <w:tcW w:w="6180" w:type="dxa"/>
            <w:vAlign w:val="center"/>
          </w:tcPr>
          <w:p w14:paraId="04CCE2D5" w14:textId="18A03557"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69041764"/>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 xml:space="preserve">Առանձին </w:t>
            </w:r>
          </w:p>
          <w:p w14:paraId="4326A8AC" w14:textId="5B3EEF66" w:rsidR="000E20A1" w:rsidRPr="0036641C" w:rsidRDefault="00000000" w:rsidP="007E39F5">
            <w:pPr>
              <w:rPr>
                <w:rFonts w:ascii="GHEA Grapalat" w:eastAsia="GHEA Grapalat" w:hAnsi="GHEA Grapalat" w:cs="GHEA Grapalat"/>
                <w:lang w:val="hy-AM"/>
              </w:rPr>
            </w:pPr>
            <w:sdt>
              <w:sdtPr>
                <w:rPr>
                  <w:rFonts w:ascii="GHEA Grapalat" w:eastAsia="GHEA Grapalat" w:hAnsi="GHEA Grapalat" w:cs="GHEA Grapalat"/>
                  <w:lang w:val="hy-AM"/>
                </w:rPr>
                <w:id w:val="45428789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Փոխկապակցված անձանց հետ համատեղ</w:t>
            </w:r>
          </w:p>
        </w:tc>
      </w:tr>
      <w:tr w:rsidR="000E20A1" w:rsidRPr="0036641C" w14:paraId="218777F6" w14:textId="77777777" w:rsidTr="007E39F5">
        <w:tc>
          <w:tcPr>
            <w:tcW w:w="2837" w:type="dxa"/>
            <w:shd w:val="clear" w:color="auto" w:fill="D9E2F3"/>
            <w:vAlign w:val="center"/>
          </w:tcPr>
          <w:p w14:paraId="4CB1077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 xml:space="preserve">Ընդերքօգտագործման ոլորտի հաշվետու կազմակերպության իրական շահառուն հանդիսանում է </w:t>
            </w:r>
            <w:r w:rsidRPr="0036641C">
              <w:rPr>
                <w:rFonts w:ascii="GHEA Grapalat" w:eastAsia="GHEA Grapalat" w:hAnsi="GHEA Grapalat" w:cs="GHEA Grapalat"/>
                <w:lang w:val="hy-AM"/>
              </w:rPr>
              <w:lastRenderedPageBreak/>
              <w:t>պաշտոնատար անձ կամ նրա ընտանիքի անդամ</w:t>
            </w:r>
          </w:p>
        </w:tc>
        <w:tc>
          <w:tcPr>
            <w:tcW w:w="6180" w:type="dxa"/>
            <w:vAlign w:val="center"/>
          </w:tcPr>
          <w:p w14:paraId="3E774415" w14:textId="6685ACA3"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44758743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Այո</w:t>
            </w:r>
          </w:p>
          <w:p w14:paraId="007B9ECB" w14:textId="33F56EBD"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23639248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Ոչ</w:t>
            </w:r>
          </w:p>
        </w:tc>
      </w:tr>
    </w:tbl>
    <w:p w14:paraId="6511E445"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2C34275B" w14:textId="77777777" w:rsidTr="007E39F5">
        <w:tc>
          <w:tcPr>
            <w:tcW w:w="2837" w:type="dxa"/>
            <w:shd w:val="clear" w:color="auto" w:fill="D9E2F3"/>
            <w:vAlign w:val="center"/>
          </w:tcPr>
          <w:p w14:paraId="7A6F107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Էլ</w:t>
            </w:r>
            <w:r w:rsidRPr="0036641C">
              <w:rPr>
                <w:rFonts w:ascii="Cambria Math" w:eastAsia="Cambria Math" w:hAnsi="Cambria Math" w:cs="Cambria Math"/>
                <w:lang w:val="hy-AM"/>
              </w:rPr>
              <w:t>․</w:t>
            </w:r>
            <w:r w:rsidRPr="0036641C">
              <w:rPr>
                <w:rFonts w:ascii="GHEA Grapalat" w:eastAsia="GHEA Grapalat" w:hAnsi="GHEA Grapalat" w:cs="GHEA Grapalat"/>
                <w:lang w:val="hy-AM"/>
              </w:rPr>
              <w:t xml:space="preserve"> փոստի հասցեն</w:t>
            </w:r>
          </w:p>
        </w:tc>
        <w:tc>
          <w:tcPr>
            <w:tcW w:w="6180" w:type="dxa"/>
            <w:vAlign w:val="center"/>
          </w:tcPr>
          <w:p w14:paraId="11D825F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06D758E" w14:textId="77777777" w:rsidTr="007E39F5">
        <w:tc>
          <w:tcPr>
            <w:tcW w:w="2837" w:type="dxa"/>
            <w:shd w:val="clear" w:color="auto" w:fill="D9E2F3"/>
            <w:vAlign w:val="center"/>
          </w:tcPr>
          <w:p w14:paraId="67D68641"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Հեռախոսահամարը</w:t>
            </w:r>
          </w:p>
        </w:tc>
        <w:tc>
          <w:tcPr>
            <w:tcW w:w="6180" w:type="dxa"/>
            <w:vAlign w:val="center"/>
          </w:tcPr>
          <w:p w14:paraId="2BE94E4C" w14:textId="77777777" w:rsidR="000E20A1" w:rsidRPr="0036641C" w:rsidRDefault="000E20A1" w:rsidP="007E39F5">
            <w:pPr>
              <w:spacing w:before="240" w:after="240"/>
              <w:rPr>
                <w:rFonts w:ascii="GHEA Grapalat" w:eastAsia="GHEA Grapalat" w:hAnsi="GHEA Grapalat" w:cs="GHEA Grapalat"/>
                <w:lang w:val="hy-AM"/>
              </w:rPr>
            </w:pPr>
          </w:p>
        </w:tc>
      </w:tr>
    </w:tbl>
    <w:p w14:paraId="7243880C" w14:textId="77777777" w:rsidR="000E20A1" w:rsidRPr="0036641C" w:rsidRDefault="000E20A1" w:rsidP="000E20A1">
      <w:pPr>
        <w:pBdr>
          <w:top w:val="nil"/>
          <w:left w:val="nil"/>
          <w:bottom w:val="nil"/>
          <w:right w:val="nil"/>
          <w:between w:val="nil"/>
        </w:pBdr>
        <w:ind w:left="792"/>
        <w:rPr>
          <w:rFonts w:ascii="GHEA Grapalat" w:eastAsia="GHEA Grapalat" w:hAnsi="GHEA Grapalat" w:cs="GHEA Grapalat"/>
          <w:i/>
          <w:lang w:val="hy-AM"/>
        </w:rPr>
      </w:pPr>
      <w:r w:rsidRPr="0036641C">
        <w:rPr>
          <w:rFonts w:ascii="GHEA Grapalat" w:hAnsi="GHEA Grapalat"/>
          <w:lang w:val="hy-AM"/>
        </w:rPr>
        <w:br w:type="page"/>
      </w:r>
    </w:p>
    <w:p w14:paraId="23C72ECB"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Միջանկյալ իրավաբանական անձինք</w:t>
      </w:r>
    </w:p>
    <w:p w14:paraId="2B5AF418"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5E540140" w14:textId="77777777" w:rsidTr="007E39F5">
        <w:tc>
          <w:tcPr>
            <w:tcW w:w="2835" w:type="dxa"/>
            <w:shd w:val="clear" w:color="auto" w:fill="D9E2F3"/>
            <w:vAlign w:val="center"/>
          </w:tcPr>
          <w:p w14:paraId="5B53081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1B6A769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CF26A72" w14:textId="77777777" w:rsidTr="007E39F5">
        <w:tc>
          <w:tcPr>
            <w:tcW w:w="2835" w:type="dxa"/>
            <w:shd w:val="clear" w:color="auto" w:fill="D9E2F3"/>
            <w:vAlign w:val="center"/>
          </w:tcPr>
          <w:p w14:paraId="57C0ED4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1F5AE43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3025D74" w14:textId="77777777" w:rsidTr="007E39F5">
        <w:tc>
          <w:tcPr>
            <w:tcW w:w="2835" w:type="dxa"/>
            <w:shd w:val="clear" w:color="auto" w:fill="D9E2F3"/>
            <w:vAlign w:val="center"/>
          </w:tcPr>
          <w:p w14:paraId="7AEA8E66"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1365C9F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57084FD" w14:textId="77777777" w:rsidTr="007E39F5">
        <w:tc>
          <w:tcPr>
            <w:tcW w:w="2835" w:type="dxa"/>
            <w:shd w:val="clear" w:color="auto" w:fill="D9E2F3"/>
            <w:vAlign w:val="center"/>
          </w:tcPr>
          <w:p w14:paraId="4CC7F89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2E999832"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9E1C5D0" w14:textId="77777777" w:rsidTr="007E39F5">
        <w:tc>
          <w:tcPr>
            <w:tcW w:w="2835" w:type="dxa"/>
            <w:shd w:val="clear" w:color="auto" w:fill="D9E2F3"/>
            <w:vAlign w:val="center"/>
          </w:tcPr>
          <w:p w14:paraId="58AABB0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28D68CB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86C91B6" w14:textId="77777777" w:rsidTr="007E39F5">
        <w:tc>
          <w:tcPr>
            <w:tcW w:w="2835" w:type="dxa"/>
            <w:shd w:val="clear" w:color="auto" w:fill="D9E2F3"/>
            <w:vAlign w:val="center"/>
          </w:tcPr>
          <w:p w14:paraId="756E9B4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2F4796A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176237C" w14:textId="77777777" w:rsidTr="007E39F5">
        <w:tc>
          <w:tcPr>
            <w:tcW w:w="2835" w:type="dxa"/>
            <w:shd w:val="clear" w:color="auto" w:fill="D9E2F3"/>
            <w:vAlign w:val="center"/>
          </w:tcPr>
          <w:p w14:paraId="281EE0A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439DA2AA" w14:textId="77777777" w:rsidR="000E20A1" w:rsidRPr="0036641C" w:rsidRDefault="000E20A1" w:rsidP="007E39F5">
            <w:pPr>
              <w:spacing w:before="240" w:after="240"/>
              <w:rPr>
                <w:rFonts w:ascii="GHEA Grapalat" w:eastAsia="GHEA Grapalat" w:hAnsi="GHEA Grapalat" w:cs="GHEA Grapalat"/>
                <w:lang w:val="hy-AM"/>
              </w:rPr>
            </w:pPr>
          </w:p>
        </w:tc>
      </w:tr>
    </w:tbl>
    <w:p w14:paraId="7C3C09B6"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012733" w14:paraId="46FC4489" w14:textId="77777777" w:rsidTr="007E39F5">
        <w:trPr>
          <w:trHeight w:val="853"/>
        </w:trPr>
        <w:tc>
          <w:tcPr>
            <w:tcW w:w="2835" w:type="dxa"/>
            <w:vMerge w:val="restart"/>
            <w:shd w:val="clear" w:color="auto" w:fill="D9E2F3"/>
            <w:vAlign w:val="center"/>
          </w:tcPr>
          <w:p w14:paraId="264D77C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012733" w14:paraId="0631A014" w14:textId="77777777" w:rsidTr="007E39F5">
        <w:trPr>
          <w:trHeight w:val="850"/>
        </w:trPr>
        <w:tc>
          <w:tcPr>
            <w:tcW w:w="2835" w:type="dxa"/>
            <w:vMerge/>
            <w:shd w:val="clear" w:color="auto" w:fill="D9E2F3"/>
            <w:vAlign w:val="center"/>
          </w:tcPr>
          <w:p w14:paraId="56DE130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08E17B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012733" w14:paraId="0F47A39C" w14:textId="77777777" w:rsidTr="007E39F5">
        <w:trPr>
          <w:trHeight w:val="850"/>
        </w:trPr>
        <w:tc>
          <w:tcPr>
            <w:tcW w:w="2835" w:type="dxa"/>
            <w:vMerge/>
            <w:shd w:val="clear" w:color="auto" w:fill="D9E2F3"/>
            <w:vAlign w:val="center"/>
          </w:tcPr>
          <w:p w14:paraId="38D6E0C1"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6791C8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012733" w14:paraId="1CD77669" w14:textId="77777777" w:rsidTr="007E39F5">
        <w:trPr>
          <w:trHeight w:val="850"/>
        </w:trPr>
        <w:tc>
          <w:tcPr>
            <w:tcW w:w="2835" w:type="dxa"/>
            <w:vMerge/>
            <w:shd w:val="clear" w:color="auto" w:fill="D9E2F3"/>
            <w:vAlign w:val="center"/>
          </w:tcPr>
          <w:p w14:paraId="4A5C5F3A"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54BE1FD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012733" w14:paraId="00DF7A1D" w14:textId="77777777" w:rsidTr="007E39F5">
        <w:trPr>
          <w:trHeight w:val="850"/>
        </w:trPr>
        <w:tc>
          <w:tcPr>
            <w:tcW w:w="2835" w:type="dxa"/>
            <w:vMerge/>
            <w:shd w:val="clear" w:color="auto" w:fill="D9E2F3"/>
            <w:vAlign w:val="center"/>
          </w:tcPr>
          <w:p w14:paraId="10E659B0"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700B699C" w14:textId="77777777" w:rsidR="000E20A1" w:rsidRPr="0036641C" w:rsidRDefault="000E20A1" w:rsidP="007E39F5">
            <w:pPr>
              <w:spacing w:before="240" w:after="240"/>
              <w:rPr>
                <w:rFonts w:ascii="GHEA Grapalat" w:eastAsia="GHEA Grapalat" w:hAnsi="GHEA Grapalat" w:cs="GHEA Grapalat"/>
                <w:lang w:val="hy-AM"/>
              </w:rPr>
            </w:pPr>
          </w:p>
        </w:tc>
      </w:tr>
    </w:tbl>
    <w:p w14:paraId="185C6881"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695B8231" w14:textId="77777777" w:rsidTr="007E39F5">
        <w:tc>
          <w:tcPr>
            <w:tcW w:w="2835" w:type="dxa"/>
            <w:shd w:val="clear" w:color="auto" w:fill="D9E2F3"/>
            <w:vAlign w:val="center"/>
          </w:tcPr>
          <w:p w14:paraId="2C21D8A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Ֆոնդային բորսայի անվանումը</w:t>
            </w:r>
          </w:p>
        </w:tc>
        <w:tc>
          <w:tcPr>
            <w:tcW w:w="6180" w:type="dxa"/>
            <w:vAlign w:val="center"/>
          </w:tcPr>
          <w:p w14:paraId="2981886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D954F64" w14:textId="77777777" w:rsidTr="007E39F5">
        <w:tc>
          <w:tcPr>
            <w:tcW w:w="2835" w:type="dxa"/>
            <w:shd w:val="clear" w:color="auto" w:fill="D9E2F3"/>
            <w:vAlign w:val="center"/>
          </w:tcPr>
          <w:p w14:paraId="769E8A0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Հղումը բորսայում առկա փաստաթղթերին</w:t>
            </w:r>
          </w:p>
        </w:tc>
        <w:tc>
          <w:tcPr>
            <w:tcW w:w="6180" w:type="dxa"/>
            <w:vAlign w:val="center"/>
          </w:tcPr>
          <w:p w14:paraId="3B21DFD9" w14:textId="77777777" w:rsidR="000E20A1" w:rsidRPr="0036641C" w:rsidRDefault="000E20A1" w:rsidP="007E39F5">
            <w:pPr>
              <w:spacing w:before="240" w:after="240"/>
              <w:rPr>
                <w:rFonts w:ascii="GHEA Grapalat" w:eastAsia="GHEA Grapalat" w:hAnsi="GHEA Grapalat" w:cs="GHEA Grapalat"/>
                <w:lang w:val="hy-AM"/>
              </w:rPr>
            </w:pPr>
          </w:p>
        </w:tc>
      </w:tr>
    </w:tbl>
    <w:p w14:paraId="041374B7" w14:textId="4D7CB51F" w:rsidR="000E20A1" w:rsidRPr="0036641C" w:rsidRDefault="000E20A1" w:rsidP="000E20A1">
      <w:pPr>
        <w:pBdr>
          <w:top w:val="nil"/>
          <w:left w:val="nil"/>
          <w:bottom w:val="nil"/>
          <w:right w:val="nil"/>
          <w:between w:val="nil"/>
        </w:pBdr>
        <w:spacing w:before="240"/>
        <w:rPr>
          <w:rFonts w:ascii="GHEA Grapalat" w:eastAsia="GHEA Grapalat" w:hAnsi="GHEA Grapalat" w:cs="GHEA Grapalat"/>
          <w:i/>
          <w:lang w:val="hy-AM"/>
        </w:rPr>
      </w:pPr>
    </w:p>
    <w:p w14:paraId="79714B99"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t>Լրացուցիչ նշումներ</w:t>
      </w:r>
    </w:p>
    <w:p w14:paraId="0A6E127D" w14:textId="77777777" w:rsidR="000E20A1" w:rsidRPr="0036641C" w:rsidRDefault="000E20A1" w:rsidP="000E20A1">
      <w:pPr>
        <w:pBdr>
          <w:top w:val="nil"/>
          <w:left w:val="nil"/>
          <w:bottom w:val="nil"/>
          <w:right w:val="nil"/>
          <w:between w:val="nil"/>
        </w:pBdr>
        <w:rPr>
          <w:rFonts w:ascii="GHEA Grapalat" w:eastAsia="GHEA Grapalat" w:hAnsi="GHEA Grapalat" w:cs="GHEA Grapalat"/>
          <w:b/>
          <w:lang w:val="hy-AM"/>
        </w:rPr>
      </w:pPr>
    </w:p>
    <w:tbl>
      <w:tblPr>
        <w:tblStyle w:val="TableGrid"/>
        <w:tblW w:w="0" w:type="auto"/>
        <w:tblLayout w:type="fixed"/>
        <w:tblLook w:val="04A0" w:firstRow="1" w:lastRow="0" w:firstColumn="1" w:lastColumn="0" w:noHBand="0" w:noVBand="1"/>
      </w:tblPr>
      <w:tblGrid>
        <w:gridCol w:w="9016"/>
      </w:tblGrid>
      <w:tr w:rsidR="000E20A1" w:rsidRPr="00012733" w14:paraId="01D1EC12" w14:textId="77777777" w:rsidTr="007E39F5">
        <w:tc>
          <w:tcPr>
            <w:tcW w:w="9016" w:type="dxa"/>
            <w:shd w:val="clear" w:color="auto" w:fill="DBE5F1" w:themeFill="accent1" w:themeFillTint="33"/>
          </w:tcPr>
          <w:p w14:paraId="3BC7FA16" w14:textId="77777777" w:rsidR="000E20A1" w:rsidRPr="0036641C" w:rsidRDefault="000E20A1" w:rsidP="007E39F5">
            <w:pPr>
              <w:spacing w:before="240" w:after="160" w:line="259" w:lineRule="auto"/>
              <w:rPr>
                <w:rFonts w:ascii="GHEA Grapalat" w:eastAsia="GHEA Grapalat" w:hAnsi="GHEA Grapalat" w:cs="GHEA Grapalat"/>
                <w:i/>
                <w:lang w:val="hy-AM"/>
              </w:rPr>
            </w:pPr>
            <w:r w:rsidRPr="0036641C">
              <w:rPr>
                <w:rFonts w:ascii="GHEA Grapalat" w:eastAsia="GHEA Grapalat" w:hAnsi="GHEA Grapalat" w:cs="GHEA Grapalat"/>
                <w:i/>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012733" w14:paraId="37647348" w14:textId="77777777" w:rsidTr="007E39F5">
        <w:trPr>
          <w:trHeight w:val="10187"/>
        </w:trPr>
        <w:tc>
          <w:tcPr>
            <w:tcW w:w="9016" w:type="dxa"/>
          </w:tcPr>
          <w:p w14:paraId="6D5A2C5A" w14:textId="77777777" w:rsidR="000E20A1" w:rsidRPr="0036641C" w:rsidRDefault="000E20A1" w:rsidP="007E39F5">
            <w:pPr>
              <w:rPr>
                <w:rFonts w:ascii="GHEA Grapalat" w:eastAsia="GHEA Grapalat" w:hAnsi="GHEA Grapalat" w:cs="GHEA Grapalat"/>
                <w:b/>
                <w:lang w:val="hy-AM"/>
              </w:rPr>
            </w:pPr>
          </w:p>
        </w:tc>
      </w:tr>
    </w:tbl>
    <w:p w14:paraId="23A76202" w14:textId="77777777" w:rsidR="000E20A1" w:rsidRPr="0036641C" w:rsidRDefault="000E20A1" w:rsidP="000E20A1">
      <w:pPr>
        <w:pBdr>
          <w:top w:val="nil"/>
          <w:left w:val="nil"/>
          <w:bottom w:val="nil"/>
          <w:right w:val="nil"/>
          <w:between w:val="nil"/>
        </w:pBdr>
        <w:rPr>
          <w:rFonts w:ascii="GHEA Grapalat" w:eastAsia="GHEA Grapalat" w:hAnsi="GHEA Grapalat" w:cs="GHEA Grapalat"/>
          <w:b/>
          <w:lang w:val="hy-AM"/>
        </w:rPr>
      </w:pPr>
    </w:p>
    <w:p w14:paraId="676799D3" w14:textId="77777777" w:rsidR="000E20A1" w:rsidRPr="0036641C" w:rsidRDefault="000E20A1" w:rsidP="000E20A1">
      <w:pPr>
        <w:pStyle w:val="BodyTextIndent3"/>
        <w:spacing w:line="240" w:lineRule="auto"/>
        <w:jc w:val="right"/>
        <w:rPr>
          <w:rFonts w:ascii="GHEA Grapalat" w:hAnsi="GHEA Grapalat" w:cs="Arial"/>
          <w:b/>
          <w:lang w:val="hy-AM"/>
        </w:rPr>
      </w:pPr>
    </w:p>
    <w:p w14:paraId="0C852F36"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36641C"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36641C" w:rsidRDefault="000E20A1" w:rsidP="000E20A1">
      <w:pPr>
        <w:spacing w:line="360" w:lineRule="auto"/>
        <w:jc w:val="center"/>
        <w:rPr>
          <w:rFonts w:ascii="GHEA Grapalat" w:eastAsia="GHEA Grapalat" w:hAnsi="GHEA Grapalat" w:cs="GHEA Grapalat"/>
          <w:b/>
          <w:lang w:val="hy-AM"/>
        </w:rPr>
      </w:pPr>
    </w:p>
    <w:p w14:paraId="0F74E94B" w14:textId="77777777" w:rsidR="000E20A1" w:rsidRPr="0036641C" w:rsidRDefault="000E20A1" w:rsidP="000E20A1">
      <w:pPr>
        <w:spacing w:line="360" w:lineRule="auto"/>
        <w:jc w:val="center"/>
        <w:rPr>
          <w:rFonts w:ascii="GHEA Grapalat" w:eastAsia="GHEA Grapalat" w:hAnsi="GHEA Grapalat" w:cs="GHEA Grapalat"/>
          <w:b/>
          <w:lang w:val="hy-AM"/>
        </w:rPr>
      </w:pPr>
    </w:p>
    <w:p w14:paraId="13268F35" w14:textId="77777777" w:rsidR="000E20A1" w:rsidRPr="0036641C" w:rsidRDefault="000E20A1" w:rsidP="000E20A1">
      <w:pPr>
        <w:spacing w:line="360" w:lineRule="auto"/>
        <w:jc w:val="center"/>
        <w:rPr>
          <w:rFonts w:ascii="GHEA Grapalat" w:eastAsia="GHEA Grapalat" w:hAnsi="GHEA Grapalat" w:cs="GHEA Grapalat"/>
          <w:b/>
          <w:lang w:val="hy-AM"/>
        </w:rPr>
      </w:pPr>
      <w:r w:rsidRPr="0036641C">
        <w:rPr>
          <w:rFonts w:ascii="GHEA Grapalat" w:eastAsia="GHEA Grapalat" w:hAnsi="GHEA Grapalat" w:cs="GHEA Grapalat"/>
          <w:b/>
          <w:lang w:val="hy-AM"/>
        </w:rPr>
        <w:t>I. Հայտարարագրի լրացման կարգը</w:t>
      </w:r>
    </w:p>
    <w:p w14:paraId="49509721" w14:textId="77777777" w:rsidR="000E20A1" w:rsidRPr="0036641C"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lang w:val="hy-AM"/>
        </w:rPr>
      </w:pPr>
    </w:p>
    <w:p w14:paraId="33C2B3A4"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6641C">
        <w:rPr>
          <w:rFonts w:ascii="Cambria Math" w:eastAsia="GHEA Grapalat" w:hAnsi="Cambria Math" w:cs="GHEA Grapalat"/>
          <w:lang w:val="hy-AM"/>
        </w:rPr>
        <w:t>․</w:t>
      </w:r>
    </w:p>
    <w:p w14:paraId="4F726E92"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36641C"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36641C"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36641C" w:rsidRDefault="000E20A1" w:rsidP="000E20A1">
      <w:pPr>
        <w:spacing w:line="276" w:lineRule="auto"/>
        <w:ind w:firstLine="567"/>
        <w:jc w:val="both"/>
        <w:rPr>
          <w:rFonts w:ascii="GHEA Grapalat" w:eastAsia="GHEA Grapalat" w:hAnsi="GHEA Grapalat" w:cs="GHEA Grapalat"/>
          <w:lang w:val="hy-AM"/>
        </w:rPr>
      </w:pPr>
    </w:p>
    <w:p w14:paraId="4F7DA824"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2-րդ բաժինը (Բաժնետոմսերի ցուցակման տվյալները)</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36641C">
        <w:rPr>
          <w:rFonts w:ascii="Cambria Math" w:eastAsia="GHEA Grapalat" w:hAnsi="Cambria Math" w:cs="GHEA Grapalat"/>
          <w:lang w:val="hy-AM"/>
        </w:rPr>
        <w:t>․</w:t>
      </w:r>
    </w:p>
    <w:p w14:paraId="22A85741"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36641C">
        <w:rPr>
          <w:rFonts w:ascii="GHEA Grapalat" w:eastAsia="GHEA Grapalat" w:hAnsi="GHEA Grapalat" w:cs="GHEA Grapalat"/>
          <w:lang w:val="hy-AM"/>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«Վերահսկողության մակարդակը» ենթաբաժինը լրացվում է, եթե հայտարարագրի 2</w:t>
      </w:r>
      <w:r w:rsidRPr="0036641C">
        <w:rPr>
          <w:rFonts w:ascii="Cambria Math" w:eastAsia="Cambria Math" w:hAnsi="Cambria Math" w:cs="Cambria Math"/>
          <w:lang w:val="hy-AM"/>
        </w:rPr>
        <w:t>․</w:t>
      </w:r>
      <w:r w:rsidRPr="0036641C">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01627FF"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3-րդ բաժինը (Պետության, համայնքի կամ միջազգային կազմակերպության մասնակցությունը)</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6641C">
        <w:rPr>
          <w:rFonts w:ascii="Cambria Math" w:eastAsia="GHEA Grapalat" w:hAnsi="Cambria Math" w:cs="GHEA Grapalat"/>
          <w:lang w:val="hy-AM"/>
        </w:rPr>
        <w:t>․</w:t>
      </w:r>
    </w:p>
    <w:p w14:paraId="0D092A2C"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36641C">
        <w:rPr>
          <w:rFonts w:ascii="GHEA Grapalat" w:eastAsia="GHEA Grapalat" w:hAnsi="GHEA Grapalat" w:cs="GHEA Grapalat"/>
          <w:lang w:val="hy-AM"/>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11845626"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6641C">
        <w:rPr>
          <w:rFonts w:ascii="Cambria Math" w:eastAsia="GHEA Grapalat" w:hAnsi="Cambria Math" w:cs="GHEA Grapalat"/>
          <w:lang w:val="hy-AM"/>
        </w:rPr>
        <w:t>․</w:t>
      </w:r>
    </w:p>
    <w:p w14:paraId="1CE99D10"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50E7AB2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36641C">
        <w:rPr>
          <w:rFonts w:ascii="GHEA Grapalat" w:eastAsia="GHEA Grapalat" w:hAnsi="GHEA Grapalat" w:cs="GHEA Grapalat"/>
          <w:lang w:val="hy-AM"/>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6641C">
        <w:rPr>
          <w:rFonts w:ascii="Cambria Math" w:eastAsia="GHEA Grapalat" w:hAnsi="Cambria Math" w:cs="GHEA Grapalat"/>
          <w:lang w:val="hy-AM"/>
        </w:rPr>
        <w:t>․</w:t>
      </w:r>
    </w:p>
    <w:p w14:paraId="7F5958E3"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w:t>
      </w:r>
      <w:r w:rsidRPr="0036641C">
        <w:rPr>
          <w:rFonts w:ascii="Cambria Math" w:eastAsia="GHEA Grapalat" w:hAnsi="Cambria Math" w:cs="GHEA Grapalat"/>
          <w:lang w:val="hy-AM"/>
        </w:rPr>
        <w:t>․</w:t>
      </w:r>
      <w:r w:rsidRPr="0036641C">
        <w:rPr>
          <w:rFonts w:ascii="GHEA Grapalat" w:eastAsia="GHEA Grapalat" w:hAnsi="GHEA Grapalat" w:cs="GHEA Grapalat"/>
          <w:lang w:val="hy-AM"/>
        </w:rPr>
        <w:t xml:space="preserve"> Այս ենթաբաժնի «</w:t>
      </w:r>
      <w:r w:rsidRPr="0036641C">
        <w:rPr>
          <w:rFonts w:ascii="GHEA Grapalat" w:eastAsia="GHEA Grapalat" w:hAnsi="GHEA Grapalat" w:cs="GHEA Grapalat"/>
          <w:b/>
          <w:lang w:val="hy-AM"/>
        </w:rPr>
        <w:t>ա</w:t>
      </w:r>
      <w:r w:rsidRPr="0036641C">
        <w:rPr>
          <w:rFonts w:ascii="GHEA Grapalat" w:eastAsia="GHEA Grapalat" w:hAnsi="GHEA Grapalat" w:cs="GHEA Grapalat"/>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36641C">
        <w:rPr>
          <w:rFonts w:ascii="GHEA Grapalat" w:eastAsia="GHEA Grapalat" w:hAnsi="GHEA Grapalat" w:cs="GHEA Grapalat"/>
          <w:lang w:val="hy-AM"/>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բ</w:t>
      </w:r>
      <w:r w:rsidRPr="0036641C">
        <w:rPr>
          <w:rFonts w:ascii="Cambria Math" w:eastAsia="GHEA Grapalat" w:hAnsi="Cambria Math" w:cs="GHEA Grapalat"/>
          <w:lang w:val="hy-AM"/>
        </w:rPr>
        <w:t>․</w:t>
      </w:r>
      <w:r w:rsidRPr="0036641C">
        <w:rPr>
          <w:rFonts w:ascii="GHEA Grapalat" w:eastAsia="GHEA Grapalat" w:hAnsi="GHEA Grapalat" w:cs="GHEA Grapalat"/>
          <w:lang w:val="hy-AM"/>
        </w:rPr>
        <w:t xml:space="preserve"> Այս ենթաբաժնի «</w:t>
      </w:r>
      <w:r w:rsidRPr="0036641C">
        <w:rPr>
          <w:rFonts w:ascii="GHEA Grapalat" w:eastAsia="GHEA Grapalat" w:hAnsi="GHEA Grapalat" w:cs="GHEA Grapalat"/>
          <w:b/>
          <w:lang w:val="hy-AM"/>
        </w:rPr>
        <w:t>բ</w:t>
      </w:r>
      <w:r w:rsidRPr="0036641C">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գ</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գ</w:t>
      </w:r>
      <w:r w:rsidRPr="0036641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1" w:name="_heading=h.gjdgxs" w:colFirst="0" w:colLast="0"/>
      <w:bookmarkEnd w:id="11"/>
      <w:r w:rsidRPr="0036641C">
        <w:rPr>
          <w:rFonts w:ascii="GHEA Grapalat" w:eastAsia="GHEA Grapalat" w:hAnsi="GHEA Grapalat" w:cs="GHEA Grapalat"/>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6641C">
        <w:rPr>
          <w:rFonts w:ascii="Cambria Math" w:eastAsia="Cambria Math" w:hAnsi="Cambria Math" w:cs="Cambria Math"/>
          <w:lang w:val="hy-AM"/>
        </w:rPr>
        <w:t>․</w:t>
      </w:r>
      <w:r w:rsidRPr="0036641C">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36641C">
        <w:rPr>
          <w:rFonts w:ascii="Cambria Math" w:eastAsia="GHEA Grapalat" w:hAnsi="Cambria Math" w:cs="GHEA Grapalat"/>
          <w:lang w:val="hy-AM"/>
        </w:rPr>
        <w:t>․</w:t>
      </w:r>
    </w:p>
    <w:p w14:paraId="4B61A4B8"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ա</w:t>
      </w:r>
      <w:r w:rsidRPr="0036641C">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բ</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բ</w:t>
      </w:r>
      <w:r w:rsidRPr="0036641C">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գ</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գ</w:t>
      </w:r>
      <w:r w:rsidRPr="0036641C">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դ</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դ</w:t>
      </w:r>
      <w:r w:rsidRPr="0036641C">
        <w:rPr>
          <w:rFonts w:ascii="GHEA Grapalat" w:eastAsia="GHEA Grapalat" w:hAnsi="GHEA Grapalat" w:cs="GHEA Grapalat"/>
          <w:lang w:val="hy-AM"/>
        </w:rPr>
        <w:t>»</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 xml:space="preserve">կետում կատարվում է նշում, եթե անձն «ա»-«գ» կետերի իմաստով չի հանդիսանում Կազմակերպության իրական շահառու, սակայն վերահսկում է </w:t>
      </w:r>
      <w:r w:rsidRPr="0036641C">
        <w:rPr>
          <w:rFonts w:ascii="GHEA Grapalat" w:eastAsia="GHEA Grapalat" w:hAnsi="GHEA Grapalat" w:cs="GHEA Grapalat"/>
          <w:lang w:val="hy-AM"/>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ե</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ե</w:t>
      </w:r>
      <w:r w:rsidRPr="0036641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3855405D"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36641C">
        <w:rPr>
          <w:rFonts w:ascii="Cambria Math" w:eastAsia="GHEA Grapalat" w:hAnsi="Cambria Math" w:cs="GHEA Grapalat"/>
          <w:lang w:val="hy-AM"/>
        </w:rPr>
        <w:t>․</w:t>
      </w:r>
    </w:p>
    <w:p w14:paraId="3992FFF6"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773203B8"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36641C" w:rsidRDefault="000E20A1" w:rsidP="000E20A1">
      <w:pPr>
        <w:pStyle w:val="BodyTextIndent3"/>
        <w:spacing w:line="240" w:lineRule="auto"/>
        <w:ind w:left="360" w:firstLine="0"/>
        <w:rPr>
          <w:rFonts w:ascii="GHEA Grapalat" w:hAnsi="GHEA Grapalat"/>
          <w:i/>
          <w:sz w:val="16"/>
          <w:szCs w:val="16"/>
          <w:lang w:val="hy-AM"/>
        </w:rPr>
      </w:pPr>
      <w:r w:rsidRPr="0036641C">
        <w:rPr>
          <w:rFonts w:ascii="GHEA Grapalat" w:hAnsi="GHEA Grapalat" w:cs="Sylfaen"/>
          <w:i/>
          <w:sz w:val="16"/>
          <w:szCs w:val="16"/>
          <w:lang w:val="hy-AM" w:eastAsia="ru-RU"/>
        </w:rPr>
        <w:t>*</w:t>
      </w:r>
      <w:r w:rsidRPr="0036641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94BF663" w14:textId="3A89B867" w:rsidR="00D968C4" w:rsidRPr="0036641C" w:rsidRDefault="000E20A1" w:rsidP="00D968C4">
      <w:pPr>
        <w:pStyle w:val="BodyTextIndent3"/>
        <w:spacing w:line="240" w:lineRule="auto"/>
        <w:ind w:left="360" w:firstLine="0"/>
        <w:rPr>
          <w:rFonts w:ascii="GHEA Grapalat" w:hAnsi="GHEA Grapalat" w:cs="Sylfaen"/>
          <w:i/>
          <w:sz w:val="16"/>
          <w:szCs w:val="16"/>
          <w:lang w:val="hy-AM" w:eastAsia="ru-RU"/>
        </w:rPr>
      </w:pPr>
      <w:r w:rsidRPr="0036641C">
        <w:rPr>
          <w:rFonts w:ascii="GHEA Grapalat" w:hAnsi="GHEA Grapalat" w:cs="Sylfaen"/>
          <w:i/>
          <w:lang w:val="hy-AM" w:eastAsia="ru-RU"/>
        </w:rPr>
        <w:t xml:space="preserve">** </w:t>
      </w:r>
      <w:r w:rsidR="00D968C4" w:rsidRPr="0036641C">
        <w:rPr>
          <w:rFonts w:ascii="GHEA Grapalat" w:hAnsi="GHEA Grapalat" w:cs="Sylfaen"/>
          <w:i/>
          <w:sz w:val="16"/>
          <w:szCs w:val="16"/>
          <w:lang w:val="hy-AM" w:eastAsia="ru-RU"/>
        </w:rPr>
        <w:t xml:space="preserve"> 1.3</w:t>
      </w:r>
      <w:r w:rsidR="00D968C4" w:rsidRPr="0036641C">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8DCE824" w14:textId="5C30D75A" w:rsidR="000E20A1" w:rsidRPr="0036641C"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34568BF0" w14:textId="4392824D" w:rsidR="00B2572B" w:rsidRPr="0036641C" w:rsidRDefault="00B2572B" w:rsidP="000B1088">
      <w:pPr>
        <w:pStyle w:val="BodyTextIndent3"/>
        <w:spacing w:line="240" w:lineRule="auto"/>
        <w:ind w:firstLine="0"/>
        <w:jc w:val="right"/>
        <w:rPr>
          <w:rFonts w:ascii="GHEA Grapalat" w:hAnsi="GHEA Grapalat" w:cs="Arial"/>
          <w:b/>
          <w:lang w:val="hy-AM"/>
        </w:rPr>
      </w:pPr>
      <w:r w:rsidRPr="0036641C">
        <w:rPr>
          <w:rFonts w:ascii="GHEA Grapalat" w:hAnsi="GHEA Grapalat" w:cs="Sylfaen"/>
          <w:b/>
          <w:lang w:val="hy-AM"/>
        </w:rPr>
        <w:lastRenderedPageBreak/>
        <w:t>Հավելված</w:t>
      </w:r>
      <w:r w:rsidRPr="0036641C">
        <w:rPr>
          <w:rFonts w:ascii="GHEA Grapalat" w:hAnsi="GHEA Grapalat" w:cs="Arial"/>
          <w:b/>
          <w:lang w:val="hy-AM"/>
        </w:rPr>
        <w:t xml:space="preserve"> </w:t>
      </w:r>
      <w:r w:rsidR="000265BD" w:rsidRPr="0036641C">
        <w:rPr>
          <w:rFonts w:ascii="GHEA Grapalat" w:hAnsi="GHEA Grapalat" w:cs="Arial"/>
          <w:b/>
          <w:lang w:val="hy-AM"/>
        </w:rPr>
        <w:t>2</w:t>
      </w:r>
    </w:p>
    <w:p w14:paraId="6A0D99EF" w14:textId="4E55D08F"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60589">
        <w:rPr>
          <w:rFonts w:ascii="GHEA Grapalat" w:hAnsi="GHEA Grapalat" w:cs="Sylfaen"/>
          <w:b/>
          <w:lang w:val="hy-AM"/>
        </w:rPr>
        <w:t>ԵՔ-ԳՀԱՇՁԲ-25/178</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26D74296" w14:textId="77777777"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5D380D73" w14:textId="77777777" w:rsidR="00B2572B" w:rsidRPr="0036641C" w:rsidRDefault="00B2572B" w:rsidP="00EF3662">
      <w:pPr>
        <w:rPr>
          <w:rFonts w:ascii="GHEA Grapalat" w:hAnsi="GHEA Grapalat"/>
          <w:lang w:val="hy-AM"/>
        </w:rPr>
      </w:pPr>
    </w:p>
    <w:p w14:paraId="4A68E0D3" w14:textId="77777777" w:rsidR="00B2572B" w:rsidRPr="0036641C" w:rsidRDefault="00B2572B" w:rsidP="00EF3662">
      <w:pPr>
        <w:ind w:firstLine="567"/>
        <w:jc w:val="center"/>
        <w:rPr>
          <w:rFonts w:ascii="GHEA Grapalat" w:hAnsi="GHEA Grapalat"/>
          <w:sz w:val="20"/>
          <w:lang w:val="hy-AM"/>
        </w:rPr>
      </w:pPr>
    </w:p>
    <w:p w14:paraId="3485D5A5" w14:textId="77777777" w:rsidR="00B2572B" w:rsidRPr="0036641C" w:rsidRDefault="00B2572B" w:rsidP="00EF3662">
      <w:pPr>
        <w:ind w:left="-66"/>
        <w:jc w:val="center"/>
        <w:rPr>
          <w:rFonts w:ascii="GHEA Grapalat" w:hAnsi="GHEA Grapalat"/>
          <w:b/>
          <w:sz w:val="20"/>
          <w:lang w:val="hy-AM"/>
        </w:rPr>
      </w:pPr>
      <w:r w:rsidRPr="0036641C">
        <w:rPr>
          <w:rFonts w:ascii="GHEA Grapalat" w:hAnsi="GHEA Grapalat"/>
          <w:b/>
          <w:sz w:val="20"/>
          <w:lang w:val="hy-AM"/>
        </w:rPr>
        <w:t>Գ Ն Ա Յ Ի Ն   Ա Ռ Ա Ջ Ա Ր Կ</w:t>
      </w:r>
    </w:p>
    <w:p w14:paraId="0D61F05D" w14:textId="77777777" w:rsidR="00B2572B" w:rsidRPr="0036641C" w:rsidRDefault="00B2572B" w:rsidP="00EF3662">
      <w:pPr>
        <w:ind w:firstLine="567"/>
        <w:rPr>
          <w:rFonts w:ascii="GHEA Grapalat" w:hAnsi="GHEA Grapalat"/>
          <w:lang w:val="hy-AM"/>
        </w:rPr>
      </w:pPr>
    </w:p>
    <w:p w14:paraId="6D985241" w14:textId="77777777" w:rsidR="00800678" w:rsidRPr="0036641C" w:rsidRDefault="00800678" w:rsidP="00800678">
      <w:pPr>
        <w:ind w:firstLine="567"/>
        <w:rPr>
          <w:rFonts w:ascii="GHEA Grapalat" w:hAnsi="GHEA Grapalat"/>
          <w:lang w:val="hy-AM"/>
        </w:rPr>
      </w:pPr>
    </w:p>
    <w:p w14:paraId="079880B3" w14:textId="1A300583" w:rsidR="00800678" w:rsidRPr="0036641C" w:rsidRDefault="00800678" w:rsidP="00800678">
      <w:pPr>
        <w:ind w:firstLine="567"/>
        <w:jc w:val="both"/>
        <w:rPr>
          <w:rFonts w:ascii="GHEA Grapalat" w:hAnsi="GHEA Grapalat" w:cs="Arial"/>
          <w:lang w:val="hy-AM"/>
        </w:rPr>
      </w:pPr>
      <w:r w:rsidRPr="0036641C">
        <w:rPr>
          <w:rFonts w:ascii="GHEA Grapalat" w:hAnsi="GHEA Grapalat" w:cs="Arial"/>
          <w:sz w:val="20"/>
          <w:szCs w:val="20"/>
          <w:lang w:val="hy-AM"/>
        </w:rPr>
        <w:t>Ուսումնասիրելով «</w:t>
      </w:r>
      <w:r w:rsidR="00960589">
        <w:rPr>
          <w:rFonts w:ascii="GHEA Grapalat" w:hAnsi="GHEA Grapalat" w:cs="Arial"/>
          <w:sz w:val="20"/>
          <w:szCs w:val="20"/>
          <w:lang w:val="hy-AM"/>
        </w:rPr>
        <w:t>ԵՔ-ԳՀԱՇՁԲ-25/178</w:t>
      </w:r>
      <w:r w:rsidRPr="0036641C">
        <w:rPr>
          <w:rFonts w:ascii="GHEA Grapalat" w:hAnsi="GHEA Grapalat" w:cs="Arial"/>
          <w:sz w:val="20"/>
          <w:szCs w:val="20"/>
          <w:lang w:val="hy-AM"/>
        </w:rPr>
        <w:t>»* ծածկագրով գնանշման հարցման հրավերը, այդ թվում կնքվելիք  պայմանագրի նախագիծը</w:t>
      </w:r>
      <w:r w:rsidRPr="0036641C">
        <w:rPr>
          <w:rFonts w:ascii="GHEA Grapalat" w:hAnsi="GHEA Grapalat" w:cs="Arial"/>
          <w:lang w:val="hy-AM"/>
        </w:rPr>
        <w:t xml:space="preserve">, </w:t>
      </w:r>
      <w:r w:rsidRPr="0036641C">
        <w:rPr>
          <w:rFonts w:ascii="GHEA Grapalat" w:hAnsi="GHEA Grapalat"/>
          <w:sz w:val="20"/>
          <w:u w:val="single"/>
          <w:lang w:val="hy-AM"/>
        </w:rPr>
        <w:t xml:space="preserve">                  </w:t>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u w:val="single"/>
          <w:lang w:val="hy-AM"/>
        </w:rPr>
        <w:tab/>
        <w:t xml:space="preserve">     </w:t>
      </w:r>
      <w:r w:rsidRPr="0036641C">
        <w:rPr>
          <w:rFonts w:ascii="GHEA Grapalat" w:hAnsi="GHEA Grapalat"/>
          <w:sz w:val="20"/>
          <w:u w:val="single"/>
          <w:lang w:val="hy-AM"/>
        </w:rPr>
        <w:tab/>
      </w:r>
      <w:r w:rsidRPr="0036641C">
        <w:rPr>
          <w:rFonts w:ascii="GHEA Grapalat" w:hAnsi="GHEA Grapalat"/>
          <w:sz w:val="20"/>
          <w:u w:val="single"/>
          <w:lang w:val="hy-AM"/>
        </w:rPr>
        <w:tab/>
        <w:t xml:space="preserve">           </w:t>
      </w:r>
      <w:r w:rsidRPr="0036641C">
        <w:rPr>
          <w:rFonts w:ascii="GHEA Grapalat" w:hAnsi="GHEA Grapalat" w:cs="Arial"/>
          <w:sz w:val="20"/>
          <w:szCs w:val="20"/>
          <w:lang w:val="hy-AM"/>
        </w:rPr>
        <w:t>-ն առաջարկում է</w:t>
      </w:r>
      <w:r w:rsidRPr="0036641C">
        <w:rPr>
          <w:rFonts w:ascii="GHEA Grapalat" w:hAnsi="GHEA Grapalat" w:cs="Arial"/>
          <w:lang w:val="hy-AM"/>
        </w:rPr>
        <w:t xml:space="preserve">   </w:t>
      </w:r>
    </w:p>
    <w:p w14:paraId="008E1AE3" w14:textId="77777777" w:rsidR="00800678" w:rsidRPr="0036641C" w:rsidRDefault="00800678" w:rsidP="00800678">
      <w:pPr>
        <w:ind w:firstLine="567"/>
        <w:jc w:val="both"/>
        <w:rPr>
          <w:rFonts w:ascii="GHEA Grapalat" w:hAnsi="GHEA Grapalat" w:cs="Arial"/>
          <w:lang w:val="hy-AM"/>
        </w:rPr>
      </w:pPr>
      <w:bookmarkStart w:id="12" w:name="_Hlk23147299"/>
      <w:r w:rsidRPr="0036641C">
        <w:rPr>
          <w:rFonts w:ascii="GHEA Grapalat" w:hAnsi="GHEA Grapalat" w:cs="Sylfaen"/>
          <w:vertAlign w:val="superscript"/>
          <w:lang w:val="hy-AM"/>
        </w:rPr>
        <w:t xml:space="preserve">                                                                                     մասնակցի անվանումը</w:t>
      </w:r>
    </w:p>
    <w:bookmarkEnd w:id="12"/>
    <w:p w14:paraId="66AA315B" w14:textId="77777777" w:rsidR="00800678" w:rsidRPr="0036641C" w:rsidRDefault="00800678" w:rsidP="00800678">
      <w:pPr>
        <w:jc w:val="both"/>
        <w:rPr>
          <w:rFonts w:ascii="GHEA Grapalat" w:hAnsi="GHEA Grapalat"/>
          <w:sz w:val="20"/>
          <w:lang w:val="hy-AM"/>
        </w:rPr>
      </w:pPr>
      <w:r w:rsidRPr="0036641C">
        <w:rPr>
          <w:rFonts w:ascii="GHEA Grapalat" w:hAnsi="GHEA Grapalat" w:cs="Arial"/>
          <w:sz w:val="20"/>
          <w:szCs w:val="20"/>
          <w:lang w:val="hy-AM"/>
        </w:rPr>
        <w:t>պայմանագիրը կատարել ներքոհիշյալ ընդհանուր գներով.</w:t>
      </w:r>
    </w:p>
    <w:p w14:paraId="2A34676C" w14:textId="77777777" w:rsidR="00800678" w:rsidRPr="0036641C" w:rsidRDefault="00800678" w:rsidP="00800678">
      <w:pPr>
        <w:jc w:val="center"/>
        <w:rPr>
          <w:rFonts w:ascii="GHEA Grapalat" w:hAnsi="GHEA Grapalat"/>
          <w:sz w:val="20"/>
          <w:lang w:val="hy-AM"/>
        </w:rPr>
      </w:pPr>
      <w:r w:rsidRPr="0036641C">
        <w:rPr>
          <w:rFonts w:ascii="GHEA Grapalat" w:hAnsi="GHEA Grapalat"/>
          <w:sz w:val="20"/>
          <w:szCs w:val="20"/>
          <w:lang w:val="hy-AM"/>
        </w:rPr>
        <w:t xml:space="preserve">                                                                                                                                   </w:t>
      </w:r>
      <w:r w:rsidRPr="0036641C">
        <w:rPr>
          <w:rFonts w:ascii="GHEA Grapalat" w:hAnsi="GHEA Grapalat"/>
          <w:sz w:val="20"/>
          <w:lang w:val="hy-AM"/>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800678" w:rsidRPr="00012733" w14:paraId="5743DD7C" w14:textId="77777777" w:rsidTr="0033410B">
        <w:trPr>
          <w:cantSplit/>
          <w:trHeight w:val="916"/>
          <w:jc w:val="center"/>
        </w:trPr>
        <w:tc>
          <w:tcPr>
            <w:tcW w:w="1136" w:type="dxa"/>
            <w:tcBorders>
              <w:top w:val="single" w:sz="4" w:space="0" w:color="auto"/>
              <w:left w:val="single" w:sz="4" w:space="0" w:color="auto"/>
              <w:right w:val="single" w:sz="4" w:space="0" w:color="auto"/>
            </w:tcBorders>
            <w:vAlign w:val="center"/>
          </w:tcPr>
          <w:p w14:paraId="377066BD"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Չափա-</w:t>
            </w:r>
          </w:p>
          <w:p w14:paraId="6E222597" w14:textId="77777777" w:rsidR="00800678" w:rsidRPr="0036641C" w:rsidRDefault="00800678" w:rsidP="0033410B">
            <w:pPr>
              <w:jc w:val="center"/>
              <w:rPr>
                <w:rFonts w:ascii="GHEA Grapalat" w:hAnsi="GHEA Grapalat"/>
                <w:b/>
                <w:bCs/>
                <w:sz w:val="16"/>
                <w:lang w:val="hy-AM"/>
              </w:rPr>
            </w:pPr>
            <w:r w:rsidRPr="0036641C">
              <w:rPr>
                <w:rFonts w:ascii="GHEA Grapalat" w:hAnsi="GHEA Grapalat"/>
                <w:b/>
                <w:bCs/>
                <w:sz w:val="16"/>
                <w:szCs w:val="18"/>
                <w:lang w:val="hy-AM"/>
              </w:rPr>
              <w:t>բաժինների համարները</w:t>
            </w:r>
          </w:p>
        </w:tc>
        <w:tc>
          <w:tcPr>
            <w:tcW w:w="3259" w:type="dxa"/>
            <w:tcBorders>
              <w:top w:val="single" w:sz="4" w:space="0" w:color="auto"/>
              <w:left w:val="single" w:sz="4" w:space="0" w:color="auto"/>
              <w:right w:val="single" w:sz="4" w:space="0" w:color="auto"/>
            </w:tcBorders>
            <w:vAlign w:val="center"/>
          </w:tcPr>
          <w:p w14:paraId="2F091641"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Աշխատանքի անվանումը</w:t>
            </w:r>
          </w:p>
        </w:tc>
        <w:tc>
          <w:tcPr>
            <w:tcW w:w="2210" w:type="dxa"/>
            <w:tcBorders>
              <w:top w:val="single" w:sz="4" w:space="0" w:color="auto"/>
              <w:left w:val="single" w:sz="4" w:space="0" w:color="auto"/>
              <w:right w:val="single" w:sz="4" w:space="0" w:color="auto"/>
            </w:tcBorders>
            <w:vAlign w:val="center"/>
          </w:tcPr>
          <w:p w14:paraId="0AA793F5"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 xml:space="preserve">Արժեք </w:t>
            </w:r>
          </w:p>
          <w:p w14:paraId="59E3D766"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w:t>
            </w:r>
            <w:r w:rsidRPr="0036641C">
              <w:rPr>
                <w:rFonts w:ascii="GHEA Grapalat" w:hAnsi="GHEA Grapalat"/>
                <w:bCs/>
                <w:sz w:val="16"/>
                <w:szCs w:val="18"/>
                <w:lang w:val="hy-AM"/>
              </w:rPr>
              <w:t>ինքնարժեքի և կանխատեսվող շահույթի հանրագումարը</w:t>
            </w:r>
            <w:r w:rsidRPr="0036641C">
              <w:rPr>
                <w:rFonts w:ascii="GHEA Grapalat" w:hAnsi="GHEA Grapalat"/>
                <w:b/>
                <w:bCs/>
                <w:sz w:val="16"/>
                <w:szCs w:val="18"/>
                <w:lang w:val="hy-AM"/>
              </w:rPr>
              <w:t>) /տառերով և թվերով/</w:t>
            </w:r>
          </w:p>
        </w:tc>
        <w:tc>
          <w:tcPr>
            <w:tcW w:w="1418" w:type="dxa"/>
            <w:tcBorders>
              <w:top w:val="single" w:sz="4" w:space="0" w:color="auto"/>
              <w:left w:val="single" w:sz="4" w:space="0" w:color="auto"/>
              <w:right w:val="single" w:sz="4" w:space="0" w:color="auto"/>
            </w:tcBorders>
            <w:vAlign w:val="center"/>
          </w:tcPr>
          <w:p w14:paraId="14CB4324"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ԱԱՀ**</w:t>
            </w:r>
          </w:p>
          <w:p w14:paraId="54DB82CF"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/տառերով և թվերով/</w:t>
            </w:r>
          </w:p>
        </w:tc>
        <w:tc>
          <w:tcPr>
            <w:tcW w:w="1417" w:type="dxa"/>
            <w:tcBorders>
              <w:top w:val="single" w:sz="4" w:space="0" w:color="auto"/>
              <w:left w:val="single" w:sz="4" w:space="0" w:color="auto"/>
              <w:right w:val="single" w:sz="4" w:space="0" w:color="auto"/>
            </w:tcBorders>
            <w:vAlign w:val="center"/>
          </w:tcPr>
          <w:p w14:paraId="04362B06"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Ընդհանուր գինը</w:t>
            </w:r>
          </w:p>
          <w:p w14:paraId="2D1D4745"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 xml:space="preserve"> /տառերով և թվերով/</w:t>
            </w:r>
          </w:p>
        </w:tc>
      </w:tr>
      <w:tr w:rsidR="00800678" w:rsidRPr="0036641C" w14:paraId="7AC5430F" w14:textId="77777777" w:rsidTr="0033410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194B975" w14:textId="77777777" w:rsidR="00800678" w:rsidRPr="0036641C" w:rsidRDefault="00800678" w:rsidP="0033410B">
            <w:pPr>
              <w:jc w:val="center"/>
              <w:rPr>
                <w:rFonts w:ascii="GHEA Grapalat" w:hAnsi="GHEA Grapalat"/>
                <w:b/>
                <w:i/>
                <w:sz w:val="16"/>
                <w:lang w:val="hy-AM"/>
              </w:rPr>
            </w:pPr>
            <w:r w:rsidRPr="0036641C">
              <w:rPr>
                <w:rFonts w:ascii="GHEA Grapalat" w:hAnsi="GHEA Grapalat"/>
                <w:b/>
                <w:i/>
                <w:sz w:val="16"/>
                <w:lang w:val="hy-AM"/>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19BAE6C" w14:textId="77777777" w:rsidR="00800678" w:rsidRPr="0036641C" w:rsidRDefault="00800678" w:rsidP="0033410B">
            <w:pPr>
              <w:jc w:val="center"/>
              <w:rPr>
                <w:rFonts w:ascii="GHEA Grapalat" w:hAnsi="GHEA Grapalat"/>
                <w:b/>
                <w:i/>
                <w:sz w:val="16"/>
                <w:lang w:val="hy-AM"/>
              </w:rPr>
            </w:pPr>
            <w:r w:rsidRPr="0036641C">
              <w:rPr>
                <w:rFonts w:ascii="GHEA Grapalat" w:hAnsi="GHEA Grapalat"/>
                <w:b/>
                <w:i/>
                <w:sz w:val="16"/>
                <w:lang w:val="hy-AM"/>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6C7F34CE"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6719BF4A"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61CC6ED8"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5=3+4</w:t>
            </w:r>
          </w:p>
        </w:tc>
      </w:tr>
      <w:tr w:rsidR="00800678" w:rsidRPr="00012733" w14:paraId="1920D052" w14:textId="77777777" w:rsidTr="0033410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CAA9A8B" w14:textId="77777777" w:rsidR="00800678" w:rsidRPr="0036641C" w:rsidRDefault="00800678" w:rsidP="0033410B">
            <w:pPr>
              <w:jc w:val="center"/>
              <w:rPr>
                <w:rFonts w:ascii="GHEA Grapalat" w:hAnsi="GHEA Grapalat"/>
                <w:b/>
                <w:bCs/>
                <w:sz w:val="18"/>
                <w:lang w:val="hy-AM"/>
              </w:rPr>
            </w:pPr>
            <w:r w:rsidRPr="0036641C">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37F7CFB1" w14:textId="615500FF" w:rsidR="00800678" w:rsidRPr="0036641C" w:rsidRDefault="00B43BD1" w:rsidP="008D6F10">
            <w:pPr>
              <w:jc w:val="center"/>
              <w:rPr>
                <w:rFonts w:ascii="GHEA Grapalat" w:hAnsi="GHEA Grapalat" w:cs="Arial"/>
                <w:sz w:val="20"/>
                <w:szCs w:val="20"/>
                <w:lang w:val="hy-AM"/>
              </w:rPr>
            </w:pPr>
            <w:r w:rsidRPr="00B43BD1">
              <w:rPr>
                <w:rFonts w:ascii="GHEA Grapalat" w:hAnsi="GHEA Grapalat" w:cs="Arial"/>
                <w:sz w:val="20"/>
                <w:szCs w:val="20"/>
                <w:lang w:val="hy-AM"/>
              </w:rPr>
              <w:t>Երևան քաղաքի Շենգավիթ վարչական շրջանի բազմաբնակարան շենքերի պատշգամբների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8E78341" w14:textId="77777777" w:rsidR="00800678" w:rsidRPr="0036641C" w:rsidRDefault="00800678" w:rsidP="0033410B">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24A3392B" w14:textId="77777777" w:rsidR="00800678" w:rsidRPr="0036641C" w:rsidRDefault="00800678" w:rsidP="0033410B">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24D4F752" w14:textId="77777777" w:rsidR="00800678" w:rsidRPr="0036641C" w:rsidRDefault="00800678" w:rsidP="0033410B">
            <w:pPr>
              <w:jc w:val="center"/>
              <w:rPr>
                <w:rFonts w:ascii="GHEA Grapalat" w:hAnsi="GHEA Grapalat"/>
                <w:lang w:val="hy-AM"/>
              </w:rPr>
            </w:pPr>
          </w:p>
        </w:tc>
      </w:tr>
    </w:tbl>
    <w:p w14:paraId="58A3C98B" w14:textId="77777777" w:rsidR="00B2572B" w:rsidRPr="0036641C" w:rsidRDefault="00B2572B" w:rsidP="00EF3662">
      <w:pPr>
        <w:rPr>
          <w:rFonts w:ascii="GHEA Grapalat" w:hAnsi="GHEA Grapalat"/>
          <w:sz w:val="18"/>
          <w:szCs w:val="18"/>
          <w:lang w:val="hy-AM"/>
        </w:rPr>
      </w:pPr>
    </w:p>
    <w:p w14:paraId="1E77BC84" w14:textId="77777777" w:rsidR="00B2572B" w:rsidRPr="0036641C" w:rsidRDefault="00B2572B" w:rsidP="00EF3662">
      <w:pPr>
        <w:rPr>
          <w:rFonts w:ascii="GHEA Grapalat" w:hAnsi="GHEA Grapalat"/>
          <w:sz w:val="18"/>
          <w:szCs w:val="18"/>
          <w:lang w:val="hy-AM"/>
        </w:rPr>
      </w:pPr>
    </w:p>
    <w:p w14:paraId="7287DC08" w14:textId="77777777" w:rsidR="00B2572B" w:rsidRPr="0036641C" w:rsidRDefault="00B2572B" w:rsidP="00EF3662">
      <w:pPr>
        <w:rPr>
          <w:rFonts w:ascii="GHEA Grapalat" w:hAnsi="GHEA Grapalat"/>
          <w:sz w:val="18"/>
          <w:szCs w:val="18"/>
          <w:lang w:val="hy-AM"/>
        </w:rPr>
      </w:pPr>
    </w:p>
    <w:p w14:paraId="61111511" w14:textId="77777777" w:rsidR="00B2572B" w:rsidRPr="0036641C" w:rsidRDefault="00B2572B" w:rsidP="00EF3662">
      <w:pPr>
        <w:ind w:left="720" w:firstLine="720"/>
        <w:jc w:val="both"/>
        <w:rPr>
          <w:rFonts w:ascii="GHEA Grapalat" w:hAnsi="GHEA Grapalat"/>
          <w:sz w:val="20"/>
          <w:lang w:val="hy-AM"/>
        </w:rPr>
      </w:pPr>
      <w:r w:rsidRPr="0036641C">
        <w:rPr>
          <w:rFonts w:ascii="GHEA Grapalat" w:hAnsi="GHEA Grapalat"/>
          <w:sz w:val="20"/>
          <w:lang w:val="hy-AM"/>
        </w:rPr>
        <w:t xml:space="preserve">     ___________________________________________ </w:t>
      </w:r>
      <w:r w:rsidRPr="0036641C">
        <w:rPr>
          <w:rFonts w:ascii="GHEA Grapalat" w:hAnsi="GHEA Grapalat"/>
          <w:sz w:val="20"/>
          <w:lang w:val="hy-AM"/>
        </w:rPr>
        <w:tab/>
        <w:t xml:space="preserve">                       _____________ </w:t>
      </w:r>
    </w:p>
    <w:p w14:paraId="6762183F" w14:textId="77777777" w:rsidR="00B2572B" w:rsidRPr="0036641C" w:rsidRDefault="00B2572B" w:rsidP="00EF3662">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6641C">
        <w:rPr>
          <w:rFonts w:ascii="GHEA Grapalat" w:hAnsi="GHEA Grapalat"/>
          <w:sz w:val="20"/>
          <w:vertAlign w:val="superscript"/>
          <w:lang w:val="hy-AM"/>
        </w:rPr>
        <w:tab/>
      </w:r>
    </w:p>
    <w:p w14:paraId="39491861" w14:textId="77777777" w:rsidR="00B2572B" w:rsidRPr="0036641C" w:rsidRDefault="00B2572B" w:rsidP="00EF3662">
      <w:pPr>
        <w:jc w:val="right"/>
        <w:rPr>
          <w:rFonts w:ascii="GHEA Grapalat" w:hAnsi="GHEA Grapalat"/>
          <w:sz w:val="20"/>
          <w:lang w:val="hy-AM"/>
        </w:rPr>
      </w:pPr>
      <w:r w:rsidRPr="0036641C">
        <w:rPr>
          <w:rFonts w:ascii="GHEA Grapalat" w:hAnsi="GHEA Grapalat"/>
          <w:sz w:val="20"/>
          <w:lang w:val="hy-AM"/>
        </w:rPr>
        <w:t xml:space="preserve">    </w:t>
      </w:r>
    </w:p>
    <w:p w14:paraId="443925DE" w14:textId="291F013D" w:rsidR="00B2572B" w:rsidRPr="0036641C" w:rsidRDefault="00B2572B" w:rsidP="00EF3662">
      <w:pPr>
        <w:jc w:val="right"/>
        <w:rPr>
          <w:rFonts w:ascii="GHEA Grapalat" w:hAnsi="GHEA Grapalat"/>
          <w:sz w:val="20"/>
          <w:lang w:val="hy-AM"/>
        </w:rPr>
      </w:pPr>
      <w:r w:rsidRPr="0036641C">
        <w:rPr>
          <w:rFonts w:ascii="GHEA Grapalat" w:hAnsi="GHEA Grapalat"/>
          <w:sz w:val="20"/>
          <w:lang w:val="hy-AM"/>
        </w:rPr>
        <w:t>Կ. Տ.</w:t>
      </w:r>
      <w:r w:rsidRPr="0036641C">
        <w:rPr>
          <w:rFonts w:ascii="GHEA Grapalat" w:hAnsi="GHEA Grapalat"/>
          <w:sz w:val="20"/>
          <w:lang w:val="hy-AM"/>
        </w:rPr>
        <w:tab/>
      </w:r>
      <w:r w:rsidRPr="0036641C">
        <w:rPr>
          <w:rFonts w:ascii="GHEA Grapalat" w:hAnsi="GHEA Grapalat"/>
          <w:sz w:val="20"/>
          <w:lang w:val="hy-AM"/>
        </w:rPr>
        <w:tab/>
        <w:t xml:space="preserve"> </w:t>
      </w:r>
    </w:p>
    <w:p w14:paraId="5F6E8D50" w14:textId="77777777" w:rsidR="00B2572B" w:rsidRPr="0036641C" w:rsidRDefault="00B2572B" w:rsidP="00EF3662">
      <w:pPr>
        <w:jc w:val="right"/>
        <w:rPr>
          <w:rFonts w:ascii="GHEA Grapalat" w:hAnsi="GHEA Grapalat"/>
          <w:sz w:val="20"/>
          <w:lang w:val="hy-AM"/>
        </w:rPr>
      </w:pPr>
    </w:p>
    <w:p w14:paraId="2F3023D5" w14:textId="77777777" w:rsidR="00B2572B" w:rsidRPr="0036641C" w:rsidRDefault="00B2572B" w:rsidP="00EF3662">
      <w:pPr>
        <w:rPr>
          <w:rFonts w:ascii="GHEA Grapalat" w:hAnsi="GHEA Grapalat" w:cs="Sylfaen"/>
          <w:i/>
          <w:sz w:val="16"/>
          <w:szCs w:val="16"/>
          <w:lang w:val="hy-AM" w:eastAsia="ru-RU"/>
        </w:rPr>
      </w:pPr>
    </w:p>
    <w:p w14:paraId="64DB8030" w14:textId="77777777" w:rsidR="00B2572B" w:rsidRPr="0036641C" w:rsidRDefault="00B2572B" w:rsidP="00EF3662">
      <w:pPr>
        <w:rPr>
          <w:rFonts w:ascii="GHEA Grapalat" w:hAnsi="GHEA Grapalat" w:cs="Sylfaen"/>
          <w:i/>
          <w:sz w:val="16"/>
          <w:szCs w:val="16"/>
          <w:lang w:val="hy-AM" w:eastAsia="ru-RU"/>
        </w:rPr>
      </w:pPr>
    </w:p>
    <w:p w14:paraId="53D19B29" w14:textId="77777777" w:rsidR="00B2572B" w:rsidRPr="0036641C" w:rsidRDefault="00B2572B" w:rsidP="00EF3662">
      <w:pPr>
        <w:rPr>
          <w:rFonts w:ascii="GHEA Grapalat" w:hAnsi="GHEA Grapalat" w:cs="Sylfaen"/>
          <w:i/>
          <w:sz w:val="16"/>
          <w:szCs w:val="16"/>
          <w:lang w:val="hy-AM" w:eastAsia="ru-RU"/>
        </w:rPr>
      </w:pPr>
    </w:p>
    <w:p w14:paraId="6586185A" w14:textId="77777777" w:rsidR="006F5442" w:rsidRPr="0036641C" w:rsidRDefault="006F5442" w:rsidP="006F5442">
      <w:pPr>
        <w:pStyle w:val="BodyTextIndent3"/>
        <w:spacing w:line="240" w:lineRule="auto"/>
        <w:ind w:firstLine="0"/>
        <w:rPr>
          <w:rFonts w:ascii="GHEA Grapalat" w:hAnsi="GHEA Grapalat" w:cs="Sylfaen"/>
          <w:i/>
          <w:sz w:val="16"/>
          <w:szCs w:val="16"/>
          <w:lang w:val="hy-AM" w:eastAsia="ru-RU"/>
        </w:rPr>
      </w:pPr>
      <w:r w:rsidRPr="0036641C">
        <w:rPr>
          <w:rFonts w:ascii="GHEA Grapalat" w:hAnsi="GHEA Grapalat" w:cs="Sylfaen"/>
          <w:i/>
          <w:sz w:val="16"/>
          <w:szCs w:val="16"/>
          <w:lang w:val="hy-AM" w:eastAsia="ru-RU"/>
        </w:rPr>
        <w:t>*</w:t>
      </w:r>
      <w:r w:rsidRPr="0036641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4611055" w14:textId="77777777" w:rsidR="006F5442" w:rsidRPr="0036641C" w:rsidRDefault="006F5442" w:rsidP="006F5442">
      <w:pPr>
        <w:ind w:right="309"/>
        <w:jc w:val="both"/>
        <w:rPr>
          <w:rFonts w:ascii="GHEA Grapalat" w:hAnsi="GHEA Grapalat"/>
          <w:bCs/>
          <w:i/>
          <w:iCs/>
          <w:sz w:val="20"/>
          <w:lang w:val="hy-AM"/>
        </w:rPr>
      </w:pPr>
      <w:r w:rsidRPr="0036641C">
        <w:rPr>
          <w:rFonts w:ascii="GHEA Grapalat" w:hAnsi="GHEA Grapalat"/>
          <w:bCs/>
          <w:i/>
          <w:sz w:val="18"/>
          <w:szCs w:val="18"/>
          <w:lang w:val="hy-AM"/>
        </w:rPr>
        <w:t>**</w:t>
      </w:r>
      <w:r w:rsidRPr="0036641C">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14:paraId="242D4872" w14:textId="411DA66A" w:rsidR="00B2572B" w:rsidRPr="0036641C" w:rsidRDefault="00B2572B" w:rsidP="0093002B">
      <w:pPr>
        <w:pStyle w:val="BodyTextIndent3"/>
        <w:spacing w:line="240" w:lineRule="auto"/>
        <w:ind w:firstLine="0"/>
        <w:rPr>
          <w:rFonts w:ascii="GHEA Grapalat" w:hAnsi="GHEA Grapalat"/>
          <w:i/>
          <w:lang w:val="hy-AM"/>
        </w:rPr>
      </w:pPr>
    </w:p>
    <w:p w14:paraId="784114B4" w14:textId="77777777" w:rsidR="00B2572B" w:rsidRPr="0036641C" w:rsidRDefault="00B2572B" w:rsidP="00EF3662">
      <w:pPr>
        <w:pStyle w:val="BodyTextIndent3"/>
        <w:spacing w:line="240" w:lineRule="auto"/>
        <w:jc w:val="right"/>
        <w:rPr>
          <w:rFonts w:ascii="GHEA Grapalat" w:hAnsi="GHEA Grapalat"/>
          <w:i/>
          <w:lang w:val="hy-AM"/>
        </w:rPr>
      </w:pPr>
    </w:p>
    <w:p w14:paraId="73C43C51" w14:textId="77777777" w:rsidR="00B2572B" w:rsidRPr="0036641C" w:rsidRDefault="00B2572B" w:rsidP="00EF3662">
      <w:pPr>
        <w:pStyle w:val="BodyTextIndent3"/>
        <w:spacing w:line="240" w:lineRule="auto"/>
        <w:jc w:val="right"/>
        <w:rPr>
          <w:rFonts w:ascii="GHEA Grapalat" w:hAnsi="GHEA Grapalat"/>
          <w:i/>
          <w:lang w:val="hy-AM" w:eastAsia="ru-RU"/>
        </w:rPr>
      </w:pPr>
    </w:p>
    <w:p w14:paraId="089CB73B" w14:textId="4D31672F" w:rsidR="00927C52" w:rsidRPr="0036641C" w:rsidRDefault="00927C52" w:rsidP="000B1088">
      <w:pPr>
        <w:pStyle w:val="BodyTextIndent3"/>
        <w:spacing w:line="240" w:lineRule="auto"/>
        <w:jc w:val="right"/>
        <w:rPr>
          <w:rFonts w:ascii="GHEA Grapalat" w:hAnsi="GHEA Grapalat"/>
          <w:i/>
          <w:lang w:val="hy-AM" w:eastAsia="ru-RU"/>
        </w:rPr>
      </w:pPr>
    </w:p>
    <w:p w14:paraId="7B504199" w14:textId="50F18E61" w:rsidR="00927C52" w:rsidRPr="0036641C" w:rsidRDefault="00927C52" w:rsidP="000B1088">
      <w:pPr>
        <w:pStyle w:val="BodyTextIndent3"/>
        <w:spacing w:line="240" w:lineRule="auto"/>
        <w:jc w:val="right"/>
        <w:rPr>
          <w:rFonts w:ascii="GHEA Grapalat" w:hAnsi="GHEA Grapalat"/>
          <w:i/>
          <w:lang w:val="hy-AM" w:eastAsia="ru-RU"/>
        </w:rPr>
      </w:pPr>
    </w:p>
    <w:p w14:paraId="5DF00C8F" w14:textId="5D1EA450" w:rsidR="00927C52" w:rsidRPr="0036641C" w:rsidRDefault="00927C52" w:rsidP="000B1088">
      <w:pPr>
        <w:pStyle w:val="BodyTextIndent3"/>
        <w:spacing w:line="240" w:lineRule="auto"/>
        <w:jc w:val="right"/>
        <w:rPr>
          <w:rFonts w:ascii="GHEA Grapalat" w:hAnsi="GHEA Grapalat"/>
          <w:i/>
          <w:lang w:val="hy-AM" w:eastAsia="ru-RU"/>
        </w:rPr>
      </w:pPr>
    </w:p>
    <w:p w14:paraId="7B926D25" w14:textId="3B722DB6" w:rsidR="00927C52" w:rsidRPr="0036641C" w:rsidRDefault="00927C52" w:rsidP="000B1088">
      <w:pPr>
        <w:pStyle w:val="BodyTextIndent3"/>
        <w:spacing w:line="240" w:lineRule="auto"/>
        <w:jc w:val="right"/>
        <w:rPr>
          <w:rFonts w:ascii="GHEA Grapalat" w:hAnsi="GHEA Grapalat"/>
          <w:i/>
          <w:lang w:val="hy-AM" w:eastAsia="ru-RU"/>
        </w:rPr>
      </w:pPr>
    </w:p>
    <w:p w14:paraId="26506FF7" w14:textId="77777777" w:rsidR="00927C52" w:rsidRPr="0036641C" w:rsidRDefault="00927C52" w:rsidP="000B1088">
      <w:pPr>
        <w:pStyle w:val="BodyTextIndent3"/>
        <w:spacing w:line="240" w:lineRule="auto"/>
        <w:jc w:val="right"/>
        <w:rPr>
          <w:rFonts w:ascii="GHEA Grapalat" w:hAnsi="GHEA Grapalat"/>
          <w:i/>
          <w:lang w:val="hy-AM" w:eastAsia="ru-RU"/>
        </w:rPr>
      </w:pPr>
    </w:p>
    <w:p w14:paraId="09E910AD" w14:textId="77777777" w:rsidR="00927C52" w:rsidRPr="0036641C" w:rsidDel="000B1088" w:rsidRDefault="00927C52" w:rsidP="000B1088">
      <w:pPr>
        <w:pStyle w:val="BodyTextIndent3"/>
        <w:spacing w:line="240" w:lineRule="auto"/>
        <w:jc w:val="right"/>
        <w:rPr>
          <w:rFonts w:ascii="GHEA Grapalat" w:hAnsi="GHEA Grapalat"/>
          <w:i/>
          <w:lang w:val="hy-AM" w:eastAsia="ru-RU"/>
        </w:rPr>
      </w:pPr>
    </w:p>
    <w:p w14:paraId="199842EA" w14:textId="77777777" w:rsidR="00AD3BB8" w:rsidRPr="0036641C" w:rsidRDefault="00AD3BB8">
      <w:pPr>
        <w:rPr>
          <w:rFonts w:ascii="GHEA Grapalat" w:hAnsi="GHEA Grapalat" w:cs="Sylfaen"/>
          <w:b/>
          <w:sz w:val="20"/>
          <w:szCs w:val="20"/>
          <w:lang w:val="hy-AM"/>
        </w:rPr>
      </w:pPr>
      <w:r w:rsidRPr="0036641C">
        <w:rPr>
          <w:rFonts w:ascii="GHEA Grapalat" w:hAnsi="GHEA Grapalat" w:cs="Sylfaen"/>
          <w:b/>
          <w:lang w:val="hy-AM"/>
        </w:rPr>
        <w:br w:type="page"/>
      </w:r>
    </w:p>
    <w:p w14:paraId="676E451F" w14:textId="77777777" w:rsidR="00823BF2" w:rsidRPr="0036641C" w:rsidRDefault="00823BF2" w:rsidP="00823BF2">
      <w:pPr>
        <w:pStyle w:val="BodyTextIndent3"/>
        <w:spacing w:line="240" w:lineRule="auto"/>
        <w:rPr>
          <w:rFonts w:ascii="GHEA Grapalat" w:hAnsi="GHEA Grapalat"/>
          <w:b/>
          <w:lang w:val="hy-AM"/>
        </w:rPr>
      </w:pPr>
    </w:p>
    <w:p w14:paraId="0FE5DEFD" w14:textId="140B4CD1" w:rsidR="007862B1" w:rsidRPr="0036641C" w:rsidRDefault="007862B1" w:rsidP="00823BF2">
      <w:pPr>
        <w:pStyle w:val="BodyTextIndent3"/>
        <w:spacing w:line="240" w:lineRule="auto"/>
        <w:ind w:firstLine="0"/>
        <w:jc w:val="right"/>
        <w:rPr>
          <w:rFonts w:ascii="GHEA Grapalat" w:hAnsi="GHEA Grapalat" w:cs="Arial"/>
          <w:b/>
          <w:lang w:val="hy-AM"/>
        </w:rPr>
      </w:pPr>
      <w:r w:rsidRPr="0036641C">
        <w:rPr>
          <w:rFonts w:ascii="GHEA Grapalat" w:hAnsi="GHEA Grapalat" w:cs="Sylfaen"/>
          <w:b/>
          <w:lang w:val="hy-AM"/>
        </w:rPr>
        <w:t>Հավելված</w:t>
      </w:r>
      <w:r w:rsidRPr="0036641C">
        <w:rPr>
          <w:rFonts w:ascii="GHEA Grapalat" w:hAnsi="GHEA Grapalat" w:cs="Arial"/>
          <w:b/>
          <w:lang w:val="hy-AM"/>
        </w:rPr>
        <w:t xml:space="preserve"> 4.</w:t>
      </w:r>
      <w:r w:rsidR="001C1CEB" w:rsidRPr="0036641C">
        <w:rPr>
          <w:rFonts w:ascii="GHEA Grapalat" w:hAnsi="GHEA Grapalat" w:cs="Arial"/>
          <w:b/>
          <w:lang w:val="hy-AM"/>
        </w:rPr>
        <w:t>2</w:t>
      </w:r>
    </w:p>
    <w:p w14:paraId="5BA94A08" w14:textId="0415A638"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60589">
        <w:rPr>
          <w:rFonts w:ascii="GHEA Grapalat" w:hAnsi="GHEA Grapalat" w:cs="Sylfaen"/>
          <w:b/>
          <w:lang w:val="hy-AM"/>
        </w:rPr>
        <w:t>ԵՔ-ԳՀԱՇՁԲ-25/178</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088A0A2C" w14:textId="77777777"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5CB2925A" w14:textId="77777777" w:rsidR="007862B1" w:rsidRPr="0036641C" w:rsidRDefault="007862B1" w:rsidP="007862B1">
      <w:pPr>
        <w:pStyle w:val="BodyTextIndent3"/>
        <w:spacing w:line="240" w:lineRule="auto"/>
        <w:jc w:val="right"/>
        <w:rPr>
          <w:rFonts w:ascii="GHEA Grapalat" w:hAnsi="GHEA Grapalat" w:cs="Sylfaen"/>
          <w:b/>
          <w:lang w:val="hy-AM"/>
        </w:rPr>
      </w:pPr>
    </w:p>
    <w:p w14:paraId="49A55BD0" w14:textId="77777777" w:rsidR="007862B1" w:rsidRPr="0036641C" w:rsidRDefault="007862B1" w:rsidP="007862B1">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Pr="0036641C">
        <w:rPr>
          <w:rFonts w:ascii="GHEA Grapalat" w:hAnsi="GHEA Grapalat" w:cs="GHEA Grapalat"/>
          <w:b/>
          <w:sz w:val="20"/>
          <w:szCs w:val="20"/>
          <w:lang w:val="hy-AM"/>
        </w:rPr>
        <w:t xml:space="preserve">ՏՈւԺԱՆՔԻ ՄԱՍԻՆ ՀԱՄԱՁԱՅՆԱԳԻՐ </w:t>
      </w:r>
    </w:p>
    <w:p w14:paraId="67C02196" w14:textId="77777777" w:rsidR="00631658" w:rsidRPr="0036641C" w:rsidRDefault="00631658" w:rsidP="007862B1">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001C7C1A" w:rsidRPr="0036641C">
        <w:rPr>
          <w:rFonts w:ascii="GHEA Grapalat" w:hAnsi="GHEA Grapalat" w:cs="GHEA Grapalat"/>
          <w:b/>
          <w:sz w:val="18"/>
          <w:szCs w:val="18"/>
          <w:lang w:val="hy-AM"/>
        </w:rPr>
        <w:t xml:space="preserve">որակավորման </w:t>
      </w:r>
      <w:r w:rsidRPr="0036641C">
        <w:rPr>
          <w:rFonts w:ascii="GHEA Grapalat" w:hAnsi="GHEA Grapalat" w:cs="GHEA Grapalat"/>
          <w:b/>
          <w:sz w:val="18"/>
          <w:szCs w:val="18"/>
          <w:lang w:val="hy-AM"/>
        </w:rPr>
        <w:t>ապահովում)</w:t>
      </w:r>
    </w:p>
    <w:p w14:paraId="50D56E54" w14:textId="77777777" w:rsidR="007862B1" w:rsidRPr="0036641C" w:rsidRDefault="007862B1" w:rsidP="007862B1">
      <w:pPr>
        <w:rPr>
          <w:rFonts w:ascii="GHEA Grapalat" w:hAnsi="GHEA Grapalat" w:cs="GHEA Grapalat"/>
          <w:b/>
          <w:sz w:val="20"/>
          <w:szCs w:val="20"/>
          <w:lang w:val="hy-AM"/>
        </w:rPr>
      </w:pPr>
      <w:r w:rsidRPr="0036641C">
        <w:rPr>
          <w:rFonts w:ascii="GHEA Grapalat" w:hAnsi="GHEA Grapalat" w:cs="GHEA Grapalat"/>
          <w:sz w:val="20"/>
          <w:szCs w:val="20"/>
          <w:shd w:val="clear" w:color="auto" w:fill="92CDDC"/>
          <w:lang w:val="hy-AM"/>
        </w:rPr>
        <w:t xml:space="preserve">                                                              </w:t>
      </w:r>
    </w:p>
    <w:p w14:paraId="26F66981" w14:textId="6FE65AD7" w:rsidR="007862B1" w:rsidRPr="0036641C" w:rsidRDefault="007862B1" w:rsidP="007862B1">
      <w:pPr>
        <w:rPr>
          <w:rFonts w:ascii="GHEA Grapalat" w:hAnsi="GHEA Grapalat" w:cs="GHEA Grapalat"/>
          <w:sz w:val="20"/>
          <w:szCs w:val="20"/>
          <w:lang w:val="hy-AM"/>
        </w:rPr>
      </w:pPr>
      <w:r w:rsidRPr="0036641C">
        <w:rPr>
          <w:rFonts w:ascii="GHEA Grapalat" w:hAnsi="GHEA Grapalat" w:cs="GHEA Grapalat"/>
          <w:sz w:val="20"/>
          <w:szCs w:val="20"/>
          <w:lang w:val="hy-AM"/>
        </w:rPr>
        <w:t xml:space="preserve">     ք. Երևան</w:t>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005C432A" w:rsidRPr="0036641C">
        <w:rPr>
          <w:rFonts w:ascii="GHEA Grapalat" w:hAnsi="GHEA Grapalat" w:cs="GHEA Grapalat"/>
          <w:sz w:val="20"/>
          <w:szCs w:val="20"/>
          <w:lang w:val="hy-AM"/>
        </w:rPr>
        <w:t xml:space="preserve"> 20   թ.</w:t>
      </w:r>
    </w:p>
    <w:p w14:paraId="563A3D4C" w14:textId="77777777" w:rsidR="007862B1" w:rsidRPr="0036641C" w:rsidRDefault="007862B1" w:rsidP="007862B1">
      <w:pPr>
        <w:rPr>
          <w:rFonts w:ascii="GHEA Grapalat" w:hAnsi="GHEA Grapalat" w:cs="GHEA Grapalat"/>
          <w:sz w:val="20"/>
          <w:szCs w:val="20"/>
          <w:lang w:val="hy-AM"/>
        </w:rPr>
      </w:pPr>
    </w:p>
    <w:p w14:paraId="134E78BC" w14:textId="77777777" w:rsidR="007862B1" w:rsidRPr="0036641C" w:rsidRDefault="007862B1" w:rsidP="007862B1">
      <w:pPr>
        <w:jc w:val="both"/>
        <w:rPr>
          <w:rFonts w:ascii="GHEA Grapalat" w:hAnsi="GHEA Grapalat" w:cs="GHEA Grapalat"/>
          <w:sz w:val="20"/>
          <w:szCs w:val="20"/>
          <w:u w:val="single"/>
          <w:vertAlign w:val="subscript"/>
          <w:lang w:val="hy-AM"/>
        </w:rPr>
      </w:pP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 xml:space="preserve">ի դեմս Ընկերության տնօրեն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447A7BE5" w14:textId="77777777" w:rsidR="007862B1" w:rsidRPr="0036641C" w:rsidRDefault="007862B1" w:rsidP="007862B1">
      <w:pPr>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Ընկերության անվանումը</w:t>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t xml:space="preserve">    </w:t>
      </w:r>
      <w:r w:rsidRPr="0036641C">
        <w:rPr>
          <w:rFonts w:ascii="GHEA Grapalat" w:hAnsi="GHEA Grapalat"/>
          <w:sz w:val="20"/>
          <w:szCs w:val="20"/>
          <w:vertAlign w:val="superscript"/>
          <w:lang w:val="hy-AM"/>
        </w:rPr>
        <w:t>Ընկերության տնօրենի անուն ազգանունը, անձնագրային տվյալները</w:t>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36641C" w:rsidRDefault="007862B1" w:rsidP="007862B1">
      <w:pPr>
        <w:ind w:firstLine="708"/>
        <w:jc w:val="both"/>
        <w:rPr>
          <w:rFonts w:ascii="GHEA Grapalat" w:hAnsi="GHEA Grapalat" w:cs="GHEA Grapalat"/>
          <w:sz w:val="20"/>
          <w:szCs w:val="20"/>
          <w:lang w:val="hy-AM"/>
        </w:rPr>
      </w:pPr>
    </w:p>
    <w:p w14:paraId="70448552" w14:textId="77777777" w:rsidR="007862B1" w:rsidRPr="0036641C" w:rsidRDefault="007862B1" w:rsidP="007862B1">
      <w:pPr>
        <w:numPr>
          <w:ilvl w:val="0"/>
          <w:numId w:val="6"/>
        </w:numPr>
        <w:jc w:val="center"/>
        <w:rPr>
          <w:rFonts w:ascii="GHEA Grapalat" w:hAnsi="GHEA Grapalat" w:cs="GHEA Grapalat"/>
          <w:b/>
          <w:bCs/>
          <w:sz w:val="20"/>
          <w:szCs w:val="20"/>
          <w:lang w:val="hy-AM"/>
        </w:rPr>
      </w:pPr>
      <w:r w:rsidRPr="0036641C">
        <w:rPr>
          <w:rFonts w:ascii="GHEA Grapalat" w:hAnsi="GHEA Grapalat" w:cs="GHEA Grapalat"/>
          <w:b/>
          <w:sz w:val="20"/>
          <w:szCs w:val="20"/>
          <w:lang w:val="hy-AM"/>
        </w:rPr>
        <w:t xml:space="preserve"> Համաձայնության առարկան</w:t>
      </w:r>
    </w:p>
    <w:p w14:paraId="0FBB7D9F" w14:textId="77777777" w:rsidR="007862B1" w:rsidRPr="0036641C" w:rsidRDefault="007862B1" w:rsidP="007862B1">
      <w:pPr>
        <w:jc w:val="both"/>
        <w:rPr>
          <w:rFonts w:ascii="GHEA Grapalat" w:hAnsi="GHEA Grapalat" w:cs="GHEA Grapalat"/>
          <w:b/>
          <w:bCs/>
          <w:sz w:val="20"/>
          <w:szCs w:val="20"/>
          <w:lang w:val="hy-AM"/>
        </w:rPr>
      </w:pP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p>
    <w:p w14:paraId="3EB34CF8" w14:textId="1D409006" w:rsidR="007862B1" w:rsidRPr="00934B35" w:rsidRDefault="007862B1" w:rsidP="00BD2292">
      <w:pPr>
        <w:numPr>
          <w:ilvl w:val="1"/>
          <w:numId w:val="7"/>
        </w:numPr>
        <w:ind w:left="0" w:firstLine="426"/>
        <w:jc w:val="both"/>
        <w:rPr>
          <w:rFonts w:ascii="GHEA Grapalat" w:hAnsi="GHEA Grapalat" w:cs="GHEA Grapalat"/>
          <w:sz w:val="20"/>
          <w:szCs w:val="20"/>
          <w:lang w:val="hy-AM"/>
        </w:rPr>
      </w:pPr>
      <w:r w:rsidRPr="00934B35">
        <w:rPr>
          <w:rFonts w:ascii="GHEA Grapalat" w:hAnsi="GHEA Grapalat" w:cs="GHEA Grapalat"/>
          <w:sz w:val="20"/>
          <w:szCs w:val="20"/>
          <w:lang w:val="hy-AM"/>
        </w:rPr>
        <w:t xml:space="preserve">Ընկերությունը մասնակցում է </w:t>
      </w:r>
      <w:r w:rsidR="00934B35" w:rsidRPr="00934B35">
        <w:rPr>
          <w:rFonts w:ascii="GHEA Grapalat" w:hAnsi="GHEA Grapalat" w:cs="GHEA Grapalat"/>
          <w:sz w:val="20"/>
          <w:szCs w:val="20"/>
          <w:lang w:val="hy-AM"/>
        </w:rPr>
        <w:t>Երևանի քաղաքապետարան</w:t>
      </w:r>
      <w:r w:rsidRPr="00934B35">
        <w:rPr>
          <w:rFonts w:ascii="GHEA Grapalat" w:hAnsi="GHEA Grapalat" w:cs="GHEA Grapalat"/>
          <w:sz w:val="20"/>
          <w:szCs w:val="20"/>
          <w:lang w:val="hy-AM"/>
        </w:rPr>
        <w:t>* (այսուհետ` Պատվիրատու) կողմից</w:t>
      </w:r>
      <w:r w:rsidR="00934B35" w:rsidRPr="00934B35">
        <w:rPr>
          <w:rFonts w:ascii="GHEA Grapalat" w:hAnsi="GHEA Grapalat" w:cs="GHEA Grapalat"/>
          <w:sz w:val="20"/>
          <w:szCs w:val="20"/>
          <w:lang w:val="hy-AM"/>
        </w:rPr>
        <w:t xml:space="preserve"> </w:t>
      </w:r>
      <w:r w:rsidRPr="00934B35">
        <w:rPr>
          <w:rFonts w:ascii="GHEA Grapalat" w:hAnsi="GHEA Grapalat" w:cs="GHEA Grapalat"/>
          <w:sz w:val="20"/>
          <w:szCs w:val="20"/>
          <w:lang w:val="hy-AM"/>
        </w:rPr>
        <w:t xml:space="preserve">կազմակերպված` </w:t>
      </w:r>
      <w:r w:rsidR="00934B35" w:rsidRPr="00934B35">
        <w:rPr>
          <w:rFonts w:ascii="GHEA Grapalat" w:hAnsi="GHEA Grapalat" w:cs="GHEA Grapalat"/>
          <w:sz w:val="20"/>
          <w:szCs w:val="20"/>
          <w:lang w:val="hy-AM"/>
        </w:rPr>
        <w:t>ԵՔ-ԳՀԱՇՁԲ-25/178</w:t>
      </w:r>
      <w:r w:rsidRPr="00934B35">
        <w:rPr>
          <w:rFonts w:ascii="GHEA Grapalat" w:hAnsi="GHEA Grapalat" w:cs="GHEA Grapalat"/>
          <w:sz w:val="20"/>
          <w:szCs w:val="20"/>
          <w:lang w:val="hy-AM"/>
        </w:rPr>
        <w:t>* ծածկագրով գնման ընթացակարգին:</w:t>
      </w:r>
    </w:p>
    <w:p w14:paraId="348E3E12" w14:textId="77777777" w:rsidR="007862B1" w:rsidRPr="0036641C" w:rsidRDefault="006E35C3" w:rsidP="006E35C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1.</w:t>
      </w:r>
      <w:r w:rsidR="000149F3" w:rsidRPr="0036641C">
        <w:rPr>
          <w:rFonts w:ascii="GHEA Grapalat" w:hAnsi="GHEA Grapalat" w:cs="GHEA Grapalat"/>
          <w:sz w:val="20"/>
          <w:szCs w:val="20"/>
          <w:lang w:val="hy-AM"/>
        </w:rPr>
        <w:t>2</w:t>
      </w:r>
      <w:r w:rsidRPr="0036641C">
        <w:rPr>
          <w:rFonts w:ascii="GHEA Grapalat" w:hAnsi="GHEA Grapalat" w:cs="GHEA Grapalat"/>
          <w:sz w:val="20"/>
          <w:szCs w:val="20"/>
          <w:lang w:val="hy-AM"/>
        </w:rPr>
        <w:t xml:space="preserve"> </w:t>
      </w:r>
      <w:r w:rsidR="007862B1" w:rsidRPr="0036641C">
        <w:rPr>
          <w:rFonts w:ascii="GHEA Grapalat" w:hAnsi="GHEA Grapalat" w:cs="GHEA Grapalat"/>
          <w:sz w:val="20"/>
          <w:szCs w:val="20"/>
          <w:lang w:val="hy-AM"/>
        </w:rPr>
        <w:t xml:space="preserve">Որպես գնման ընթացակարգի արդյունքում </w:t>
      </w:r>
      <w:r w:rsidRPr="0036641C">
        <w:rPr>
          <w:rFonts w:ascii="GHEA Grapalat" w:hAnsi="GHEA Grapalat" w:cs="GHEA Grapalat"/>
          <w:sz w:val="20"/>
          <w:szCs w:val="20"/>
          <w:lang w:val="hy-AM"/>
        </w:rPr>
        <w:t xml:space="preserve">ընտրված մասնակից, կնքվելիք պայմանագրով նախատեսված պարտավորությունների </w:t>
      </w:r>
      <w:r w:rsidR="007862B1" w:rsidRPr="0036641C">
        <w:rPr>
          <w:rFonts w:ascii="GHEA Grapalat" w:hAnsi="GHEA Grapalat" w:cs="GHEA Grapalat"/>
          <w:sz w:val="20"/>
          <w:szCs w:val="20"/>
          <w:lang w:val="hy-AM"/>
        </w:rPr>
        <w:t xml:space="preserve">կատարման </w:t>
      </w:r>
      <w:r w:rsidRPr="0036641C">
        <w:rPr>
          <w:rFonts w:ascii="GHEA Grapalat" w:hAnsi="GHEA Grapalat" w:cs="GHEA Grapalat"/>
          <w:sz w:val="20"/>
          <w:szCs w:val="20"/>
          <w:lang w:val="hy-AM"/>
        </w:rPr>
        <w:t xml:space="preserve">համար անհրաժեշտ որակավորման </w:t>
      </w:r>
      <w:r w:rsidR="007862B1" w:rsidRPr="0036641C">
        <w:rPr>
          <w:rFonts w:ascii="GHEA Grapalat" w:hAnsi="GHEA Grapalat" w:cs="GHEA Grapalat"/>
          <w:sz w:val="20"/>
          <w:szCs w:val="20"/>
          <w:lang w:val="hy-AM"/>
        </w:rPr>
        <w:t>ապահովում, Ընկերությունը</w:t>
      </w:r>
      <w:r w:rsidRPr="0036641C">
        <w:rPr>
          <w:rFonts w:ascii="GHEA Grapalat" w:hAnsi="GHEA Grapalat" w:cs="GHEA Grapalat"/>
          <w:sz w:val="20"/>
          <w:szCs w:val="20"/>
          <w:lang w:val="hy-AM"/>
        </w:rPr>
        <w:t xml:space="preserve">, </w:t>
      </w:r>
      <w:r w:rsidR="007862B1" w:rsidRPr="0036641C">
        <w:rPr>
          <w:rFonts w:ascii="GHEA Grapalat" w:hAnsi="GHEA Grapalat" w:cs="GHEA Grapalat"/>
          <w:sz w:val="20"/>
          <w:szCs w:val="20"/>
          <w:lang w:val="hy-AM"/>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36641C" w:rsidRDefault="000149F3" w:rsidP="000149F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1.3 </w:t>
      </w:r>
      <w:r w:rsidR="007862B1" w:rsidRPr="0036641C">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այսուհետ` Պահանջագիր</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 xml:space="preserve"> ստորագրմամբ անհետկանչելիորեն  համաձայնվում է, որ</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 xml:space="preserve"> </w:t>
      </w:r>
    </w:p>
    <w:p w14:paraId="44888CBE"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2E5BE10B"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5D5393E" w14:textId="77777777" w:rsidR="007862B1" w:rsidRPr="0036641C" w:rsidRDefault="007862B1" w:rsidP="007862B1">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3001B59F"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1.4</w:t>
      </w:r>
      <w:r w:rsidR="007862B1" w:rsidRPr="0036641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36641C">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36641C">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68F1920B" w14:textId="77777777" w:rsidR="007862B1" w:rsidRPr="0036641C" w:rsidRDefault="007862B1" w:rsidP="000149F3">
      <w:pPr>
        <w:numPr>
          <w:ilvl w:val="1"/>
          <w:numId w:val="25"/>
        </w:numPr>
        <w:jc w:val="both"/>
        <w:rPr>
          <w:rFonts w:ascii="GHEA Grapalat" w:hAnsi="GHEA Grapalat" w:cs="GHEA Grapalat"/>
          <w:sz w:val="20"/>
          <w:szCs w:val="20"/>
          <w:lang w:val="hy-AM"/>
        </w:rPr>
      </w:pPr>
      <w:r w:rsidRPr="0036641C">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1.6 </w:t>
      </w:r>
      <w:r w:rsidR="007862B1" w:rsidRPr="0036641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B9E39D"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1.7 </w:t>
      </w:r>
      <w:r w:rsidR="007862B1" w:rsidRPr="0036641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1E5DD1BC" w14:textId="77777777" w:rsidR="007862B1" w:rsidRPr="0036641C" w:rsidRDefault="000149F3" w:rsidP="000149F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1.8 </w:t>
      </w:r>
      <w:r w:rsidR="007862B1" w:rsidRPr="0036641C">
        <w:rPr>
          <w:rFonts w:ascii="GHEA Grapalat" w:hAnsi="GHEA Grapalat" w:cs="GHEA Grapalat"/>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36641C" w:rsidRDefault="007862B1" w:rsidP="007862B1">
      <w:pPr>
        <w:jc w:val="both"/>
        <w:rPr>
          <w:rFonts w:ascii="GHEA Grapalat" w:hAnsi="GHEA Grapalat" w:cs="GHEA Grapalat"/>
          <w:sz w:val="20"/>
          <w:szCs w:val="20"/>
          <w:lang w:val="hy-AM"/>
        </w:rPr>
      </w:pPr>
    </w:p>
    <w:p w14:paraId="137580B8" w14:textId="77777777" w:rsidR="007862B1" w:rsidRPr="0036641C" w:rsidRDefault="007862B1" w:rsidP="007862B1">
      <w:pPr>
        <w:numPr>
          <w:ilvl w:val="0"/>
          <w:numId w:val="6"/>
        </w:numPr>
        <w:jc w:val="center"/>
        <w:rPr>
          <w:rFonts w:ascii="GHEA Grapalat" w:hAnsi="GHEA Grapalat" w:cs="GHEA Grapalat"/>
          <w:b/>
          <w:bCs/>
          <w:sz w:val="20"/>
          <w:szCs w:val="20"/>
          <w:lang w:val="hy-AM"/>
        </w:rPr>
      </w:pPr>
      <w:r w:rsidRPr="0036641C">
        <w:rPr>
          <w:rFonts w:ascii="GHEA Grapalat" w:hAnsi="GHEA Grapalat" w:cs="GHEA Grapalat"/>
          <w:b/>
          <w:bCs/>
          <w:sz w:val="20"/>
          <w:szCs w:val="20"/>
          <w:lang w:val="hy-AM"/>
        </w:rPr>
        <w:lastRenderedPageBreak/>
        <w:t>Այլ պայմաններ</w:t>
      </w:r>
    </w:p>
    <w:p w14:paraId="1DD7C25A"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00595213" w:rsidRPr="0036641C">
        <w:rPr>
          <w:rFonts w:ascii="GHEA Grapalat" w:hAnsi="GHEA Grapalat" w:cs="GHEA Grapalat"/>
          <w:sz w:val="20"/>
          <w:szCs w:val="20"/>
          <w:lang w:val="hy-AM"/>
        </w:rPr>
        <w:t>Պատվիրատուի կողմից կնքված պայմանագրի կատարման արդյունքը ամբողջական ընդունվելու օրվան հաջորդող քսաներորդ աշխատանքային օրը ներառյալ</w:t>
      </w:r>
      <w:r w:rsidRPr="0036641C">
        <w:rPr>
          <w:rFonts w:ascii="GHEA Grapalat" w:hAnsi="GHEA Grapalat" w:cs="GHEA Grapalat"/>
          <w:sz w:val="20"/>
          <w:szCs w:val="20"/>
          <w:lang w:val="hy-AM"/>
        </w:rPr>
        <w:t xml:space="preserve">։ </w:t>
      </w:r>
    </w:p>
    <w:p w14:paraId="7947B050"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36641C" w:rsidDel="00A13215"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36641C" w:rsidRDefault="007862B1" w:rsidP="007862B1">
      <w:pPr>
        <w:ind w:firstLine="567"/>
        <w:jc w:val="both"/>
        <w:rPr>
          <w:rFonts w:ascii="GHEA Grapalat" w:hAnsi="GHEA Grapalat" w:cs="GHEA Grapalat"/>
          <w:sz w:val="20"/>
          <w:szCs w:val="20"/>
          <w:lang w:val="hy-AM"/>
        </w:rPr>
      </w:pPr>
    </w:p>
    <w:p w14:paraId="4C563E11" w14:textId="77777777" w:rsidR="007862B1" w:rsidRPr="0036641C" w:rsidRDefault="007862B1" w:rsidP="007862B1">
      <w:pPr>
        <w:ind w:firstLine="567"/>
        <w:jc w:val="center"/>
        <w:rPr>
          <w:rFonts w:ascii="GHEA Grapalat" w:hAnsi="GHEA Grapalat" w:cs="GHEA Grapalat"/>
          <w:sz w:val="20"/>
          <w:szCs w:val="20"/>
          <w:lang w:val="hy-AM"/>
        </w:rPr>
      </w:pPr>
      <w:r w:rsidRPr="0036641C">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36641C" w:rsidRDefault="007862B1" w:rsidP="007862B1">
      <w:pPr>
        <w:jc w:val="both"/>
        <w:rPr>
          <w:rFonts w:ascii="GHEA Grapalat" w:hAnsi="GHEA Grapalat" w:cs="GHEA Grapalat"/>
          <w:sz w:val="20"/>
          <w:szCs w:val="20"/>
          <w:u w:val="single"/>
          <w:lang w:val="hy-AM"/>
        </w:rPr>
      </w:pP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175A1AB6"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 անվանումը</w:t>
      </w:r>
    </w:p>
    <w:p w14:paraId="76BF8584" w14:textId="77777777" w:rsidR="007862B1" w:rsidRPr="0036641C" w:rsidRDefault="007862B1" w:rsidP="007862B1">
      <w:pPr>
        <w:jc w:val="both"/>
        <w:rPr>
          <w:rFonts w:ascii="GHEA Grapalat" w:hAnsi="GHEA Grapalat"/>
          <w:sz w:val="18"/>
          <w:szCs w:val="18"/>
          <w:u w:val="single"/>
          <w:vertAlign w:val="superscript"/>
          <w:lang w:val="hy-AM"/>
        </w:rPr>
      </w:pPr>
      <w:r w:rsidRPr="0036641C">
        <w:rPr>
          <w:rFonts w:ascii="GHEA Grapalat" w:hAnsi="GHEA Grapalat"/>
          <w:sz w:val="18"/>
          <w:szCs w:val="18"/>
          <w:vertAlign w:val="superscript"/>
          <w:lang w:val="hy-AM"/>
        </w:rPr>
        <w:t xml:space="preserve"> </w:t>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p>
    <w:p w14:paraId="2C720B25"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 հասցեն</w:t>
      </w:r>
    </w:p>
    <w:p w14:paraId="2E225D63" w14:textId="77777777" w:rsidR="007862B1" w:rsidRPr="0036641C" w:rsidRDefault="007862B1" w:rsidP="007862B1">
      <w:pPr>
        <w:jc w:val="both"/>
        <w:rPr>
          <w:rFonts w:ascii="GHEA Grapalat" w:hAnsi="GHEA Grapalat"/>
          <w:sz w:val="18"/>
          <w:szCs w:val="18"/>
          <w:u w:val="single"/>
          <w:vertAlign w:val="superscript"/>
          <w:lang w:val="hy-AM"/>
        </w:rPr>
      </w:pP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p>
    <w:p w14:paraId="77657BB9"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31C9E6D"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2F4E0A29"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36641C" w:rsidRDefault="00544B52" w:rsidP="00544B52">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8B351C1"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36641C" w:rsidRDefault="006E35C3" w:rsidP="007862B1">
      <w:pPr>
        <w:jc w:val="both"/>
        <w:rPr>
          <w:rFonts w:ascii="GHEA Grapalat" w:hAnsi="GHEA Grapalat"/>
          <w:sz w:val="18"/>
          <w:szCs w:val="18"/>
          <w:u w:val="single"/>
          <w:vertAlign w:val="superscript"/>
          <w:lang w:val="hy-AM"/>
        </w:rPr>
      </w:pPr>
    </w:p>
    <w:p w14:paraId="45A35040" w14:textId="77777777" w:rsidR="00334B2F" w:rsidRPr="0036641C" w:rsidRDefault="00334B2F" w:rsidP="00334B2F">
      <w:pPr>
        <w:jc w:val="both"/>
        <w:rPr>
          <w:rFonts w:ascii="GHEA Grapalat" w:hAnsi="GHEA Grapalat"/>
          <w:sz w:val="20"/>
          <w:szCs w:val="20"/>
          <w:lang w:val="hy-AM"/>
        </w:rPr>
      </w:pPr>
      <w:r w:rsidRPr="0036641C">
        <w:rPr>
          <w:rFonts w:ascii="GHEA Grapalat" w:hAnsi="GHEA Grapalat"/>
          <w:sz w:val="20"/>
          <w:szCs w:val="20"/>
          <w:lang w:val="hy-AM"/>
        </w:rPr>
        <w:t>Կ.Տ</w:t>
      </w:r>
    </w:p>
    <w:p w14:paraId="254A74BA" w14:textId="77777777" w:rsidR="00334B2F" w:rsidRPr="0036641C" w:rsidRDefault="00334B2F" w:rsidP="00334B2F">
      <w:pPr>
        <w:jc w:val="both"/>
        <w:rPr>
          <w:rFonts w:ascii="GHEA Grapalat" w:hAnsi="GHEA Grapalat"/>
          <w:sz w:val="20"/>
          <w:szCs w:val="20"/>
          <w:lang w:val="hy-AM"/>
        </w:rPr>
      </w:pPr>
    </w:p>
    <w:p w14:paraId="346CD65E" w14:textId="77777777" w:rsidR="00334B2F" w:rsidRPr="0036641C" w:rsidRDefault="00334B2F" w:rsidP="00334B2F">
      <w:pPr>
        <w:jc w:val="both"/>
        <w:rPr>
          <w:rFonts w:ascii="GHEA Grapalat" w:hAnsi="GHEA Grapalat"/>
          <w:sz w:val="20"/>
          <w:szCs w:val="20"/>
          <w:lang w:val="hy-AM"/>
        </w:rPr>
      </w:pPr>
      <w:r w:rsidRPr="0036641C">
        <w:rPr>
          <w:rFonts w:ascii="GHEA Grapalat" w:hAnsi="GHEA Grapalat"/>
          <w:sz w:val="20"/>
          <w:szCs w:val="20"/>
          <w:lang w:val="hy-AM"/>
        </w:rPr>
        <w:t>Օր/ամիս/տարի</w:t>
      </w:r>
    </w:p>
    <w:p w14:paraId="4E68A2F9" w14:textId="77777777" w:rsidR="006E35C3" w:rsidRPr="0036641C" w:rsidRDefault="006E35C3" w:rsidP="007862B1">
      <w:pPr>
        <w:jc w:val="both"/>
        <w:rPr>
          <w:rFonts w:ascii="GHEA Grapalat" w:hAnsi="GHEA Grapalat"/>
          <w:sz w:val="18"/>
          <w:szCs w:val="18"/>
          <w:vertAlign w:val="superscript"/>
          <w:lang w:val="hy-AM"/>
        </w:rPr>
      </w:pPr>
    </w:p>
    <w:p w14:paraId="1F410798" w14:textId="77777777" w:rsidR="007862B1" w:rsidRPr="0036641C" w:rsidRDefault="007862B1" w:rsidP="007862B1">
      <w:pPr>
        <w:jc w:val="both"/>
        <w:rPr>
          <w:rFonts w:ascii="GHEA Grapalat" w:hAnsi="GHEA Grapalat" w:cs="GHEA Grapalat"/>
          <w:i/>
          <w:sz w:val="18"/>
          <w:szCs w:val="18"/>
          <w:lang w:val="hy-AM"/>
        </w:rPr>
      </w:pPr>
    </w:p>
    <w:p w14:paraId="1CCD2398" w14:textId="77777777" w:rsidR="006E35C3" w:rsidRPr="0036641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36641C">
        <w:rPr>
          <w:rFonts w:ascii="GHEA Grapalat" w:hAnsi="GHEA Grapalat" w:cs="Sylfaen"/>
          <w:i/>
          <w:sz w:val="16"/>
          <w:szCs w:val="16"/>
          <w:lang w:val="hy-AM"/>
        </w:rPr>
        <w:t xml:space="preserve">* </w:t>
      </w:r>
      <w:r w:rsidRPr="0036641C">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36641C" w:rsidRDefault="007862B1" w:rsidP="00091EBC">
      <w:pPr>
        <w:pStyle w:val="BodyTextIndent3"/>
        <w:spacing w:line="240" w:lineRule="auto"/>
        <w:jc w:val="right"/>
        <w:rPr>
          <w:rFonts w:ascii="GHEA Grapalat" w:hAnsi="GHEA Grapalat"/>
          <w:b/>
          <w:lang w:val="hy-AM"/>
        </w:rPr>
      </w:pPr>
      <w:r w:rsidRPr="003664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00678" w:rsidRPr="0036641C" w14:paraId="5A69A07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CF540" w14:textId="77777777" w:rsidR="00800678" w:rsidRPr="0036641C" w:rsidRDefault="00800678" w:rsidP="0033410B">
            <w:pPr>
              <w:rPr>
                <w:rFonts w:ascii="GHEA Grapalat" w:hAnsi="GHEA Grapalat" w:cs="Sylfaen"/>
                <w:b/>
                <w:bCs/>
                <w:sz w:val="20"/>
                <w:szCs w:val="20"/>
                <w:lang w:val="hy-AM"/>
              </w:rPr>
            </w:pPr>
            <w:bookmarkStart w:id="13" w:name="_Hlk194309080"/>
            <w:r w:rsidRPr="0036641C">
              <w:rPr>
                <w:rFonts w:ascii="GHEA Grapalat" w:hAnsi="GHEA Grapalat" w:cs="Sylfaen"/>
                <w:sz w:val="20"/>
                <w:szCs w:val="20"/>
                <w:lang w:val="hy-AM"/>
              </w:rPr>
              <w:lastRenderedPageBreak/>
              <w:t xml:space="preserve">1.                                                              </w:t>
            </w:r>
            <w:r w:rsidRPr="0036641C">
              <w:rPr>
                <w:rFonts w:ascii="GHEA Grapalat" w:hAnsi="GHEA Grapalat" w:cs="Sylfaen"/>
                <w:b/>
                <w:bCs/>
                <w:sz w:val="20"/>
                <w:szCs w:val="20"/>
                <w:lang w:val="hy-AM"/>
              </w:rPr>
              <w:t>ՎՃԱՐՄԱՆ</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 xml:space="preserve">ՊԱՀԱՆՋԱԳԻՐ* </w:t>
            </w:r>
          </w:p>
          <w:p w14:paraId="68E954DD" w14:textId="77777777" w:rsidR="00800678" w:rsidRPr="0036641C" w:rsidRDefault="00800678" w:rsidP="0033410B">
            <w:pPr>
              <w:jc w:val="center"/>
              <w:rPr>
                <w:rFonts w:ascii="GHEA Grapalat" w:hAnsi="GHEA Grapalat" w:cs="Arial"/>
                <w:bCs/>
                <w:i/>
                <w:sz w:val="20"/>
                <w:szCs w:val="20"/>
                <w:lang w:val="hy-AM"/>
              </w:rPr>
            </w:pPr>
          </w:p>
        </w:tc>
      </w:tr>
      <w:tr w:rsidR="00800678" w:rsidRPr="0036641C" w14:paraId="5A913EF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3DCA9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 Թիվ </w:t>
            </w:r>
          </w:p>
        </w:tc>
      </w:tr>
      <w:tr w:rsidR="00800678" w:rsidRPr="0036641C" w14:paraId="041B8A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99A92"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3.                                                         Ներկայացման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ամսաթիվը</w:t>
            </w:r>
            <w:r w:rsidRPr="0036641C">
              <w:rPr>
                <w:rFonts w:ascii="GHEA Grapalat" w:hAnsi="GHEA Grapalat" w:cs="Arial"/>
                <w:sz w:val="20"/>
                <w:szCs w:val="20"/>
                <w:lang w:val="hy-AM"/>
              </w:rPr>
              <w:t xml:space="preserve">`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tc>
      </w:tr>
      <w:tr w:rsidR="00800678" w:rsidRPr="0036641C" w14:paraId="5FEA324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82041"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 xml:space="preserve">4. Վճարողի անվանումը, կամ անուն ազգանուն (Ընկերություն </w:t>
            </w:r>
            <w:r w:rsidRPr="0036641C">
              <w:rPr>
                <w:rFonts w:ascii="GHEA Grapalat" w:hAnsi="GHEA Grapalat" w:cs="Arial"/>
                <w:sz w:val="20"/>
                <w:szCs w:val="20"/>
                <w:lang w:val="hy-AM"/>
              </w:rPr>
              <w:t>`</w:t>
            </w:r>
          </w:p>
        </w:tc>
      </w:tr>
      <w:tr w:rsidR="00800678" w:rsidRPr="0036641C" w14:paraId="7A3C307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7D7BD"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5. Վճարողին սպասարկող Ֆինանսական կազմակերպություն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բանկ)</w:t>
            </w:r>
            <w:r w:rsidRPr="0036641C">
              <w:rPr>
                <w:rFonts w:ascii="GHEA Grapalat" w:hAnsi="GHEA Grapalat" w:cs="Arial"/>
                <w:sz w:val="20"/>
                <w:szCs w:val="20"/>
                <w:lang w:val="hy-AM"/>
              </w:rPr>
              <w:t>`</w:t>
            </w:r>
          </w:p>
        </w:tc>
      </w:tr>
      <w:tr w:rsidR="00800678" w:rsidRPr="0036641C" w14:paraId="6A01340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D52DF"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6. Վճարողի 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w:t>
            </w:r>
          </w:p>
        </w:tc>
      </w:tr>
      <w:tr w:rsidR="00800678" w:rsidRPr="0036641C" w14:paraId="57B631A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552CC"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7.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w:t>
            </w:r>
          </w:p>
        </w:tc>
      </w:tr>
      <w:tr w:rsidR="00800678" w:rsidRPr="0036641C" w14:paraId="2B58BBE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CA45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8.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ՀԾՀ</w:t>
            </w:r>
            <w:r w:rsidRPr="0036641C">
              <w:rPr>
                <w:rFonts w:ascii="GHEA Grapalat" w:hAnsi="GHEA Grapalat" w:cs="Arial"/>
                <w:sz w:val="20"/>
                <w:szCs w:val="20"/>
                <w:lang w:val="hy-AM"/>
              </w:rPr>
              <w:t>`</w:t>
            </w:r>
          </w:p>
        </w:tc>
      </w:tr>
      <w:tr w:rsidR="00800678" w:rsidRPr="0036641C" w14:paraId="11DB2B0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D45C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9. Շահառուի  անվանումը, կամ անուն ազգանուն</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Երևանի քաղաքապետարան</w:t>
            </w:r>
          </w:p>
        </w:tc>
      </w:tr>
      <w:tr w:rsidR="00800678" w:rsidRPr="0036641C" w14:paraId="0C13F42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F754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10.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ՀԾՀ (չի լրացվում)</w:t>
            </w:r>
          </w:p>
        </w:tc>
      </w:tr>
      <w:tr w:rsidR="00800678" w:rsidRPr="0036641C" w14:paraId="16F38FC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B16B8"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11.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 xml:space="preserve">` </w:t>
            </w:r>
            <w:r w:rsidRPr="0036641C">
              <w:rPr>
                <w:rFonts w:ascii="GHEA Grapalat" w:hAnsi="GHEA Grapalat"/>
                <w:b/>
                <w:sz w:val="20"/>
                <w:szCs w:val="20"/>
                <w:lang w:val="hy-AM"/>
              </w:rPr>
              <w:t>02593108</w:t>
            </w:r>
          </w:p>
        </w:tc>
      </w:tr>
      <w:tr w:rsidR="00800678" w:rsidRPr="0036641C" w14:paraId="4E7402E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6D6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12.Շահառուին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սպասարկող Ֆինանսական կազմակերպություն (բանկ)</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ՀՀ ֆինանսների նախարարության գործառնական վարչություն</w:t>
            </w:r>
          </w:p>
        </w:tc>
      </w:tr>
      <w:tr w:rsidR="00800678" w:rsidRPr="0036641C" w14:paraId="39F3E0A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FF12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13.Շահառուի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հշ</w:t>
            </w:r>
            <w:r w:rsidRPr="0036641C">
              <w:rPr>
                <w:rFonts w:ascii="GHEA Grapalat" w:hAnsi="GHEA Grapalat" w:cs="Arial"/>
                <w:sz w:val="20"/>
                <w:szCs w:val="20"/>
                <w:lang w:val="hy-AM"/>
              </w:rPr>
              <w:t xml:space="preserve">.N) </w:t>
            </w:r>
            <w:r w:rsidRPr="0036641C">
              <w:rPr>
                <w:rFonts w:ascii="GHEA Grapalat" w:hAnsi="GHEA Grapalat" w:cs="Arial"/>
                <w:b/>
                <w:sz w:val="20"/>
                <w:szCs w:val="20"/>
                <w:lang w:val="hy-AM"/>
              </w:rPr>
              <w:t>900015211429</w:t>
            </w:r>
          </w:p>
        </w:tc>
      </w:tr>
      <w:tr w:rsidR="00800678" w:rsidRPr="0036641C" w14:paraId="1F1DB5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D4A71"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14.Գումարը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w:t>
            </w:r>
          </w:p>
        </w:tc>
      </w:tr>
      <w:tr w:rsidR="00800678" w:rsidRPr="0036641C" w14:paraId="38BB344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CCC01"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15. 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  (նախատեսված է նշված գումարի մասնակի ակցեպտի համար, որը չի կիրառվում)</w:t>
            </w:r>
          </w:p>
        </w:tc>
      </w:tr>
      <w:tr w:rsidR="00800678" w:rsidRPr="0036641C" w14:paraId="59A6DC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07F0E" w14:textId="559E42DD"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16.Արժույթը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կոդով</w:t>
            </w:r>
            <w:r w:rsidRPr="0036641C">
              <w:rPr>
                <w:rFonts w:ascii="GHEA Grapalat" w:hAnsi="GHEA Grapalat" w:cs="Arial"/>
                <w:sz w:val="20"/>
                <w:szCs w:val="20"/>
                <w:lang w:val="hy-AM"/>
              </w:rPr>
              <w:t xml:space="preserve">)` </w:t>
            </w:r>
            <w:r w:rsidRPr="0036641C">
              <w:rPr>
                <w:rFonts w:ascii="GHEA Grapalat" w:hAnsi="GHEA Grapalat" w:cs="Arial"/>
                <w:b/>
                <w:bCs/>
                <w:sz w:val="20"/>
                <w:szCs w:val="20"/>
                <w:lang w:val="hy-AM"/>
              </w:rPr>
              <w:t>ՀՀ դրամ, AMD</w:t>
            </w:r>
          </w:p>
        </w:tc>
      </w:tr>
      <w:tr w:rsidR="00800678" w:rsidRPr="0036641C" w14:paraId="099D5A1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9F9B4"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17.Գործարքի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նպատակը</w:t>
            </w:r>
            <w:r w:rsidRPr="0036641C">
              <w:rPr>
                <w:rFonts w:ascii="GHEA Grapalat" w:hAnsi="GHEA Grapalat" w:cs="Arial"/>
                <w:sz w:val="20"/>
                <w:szCs w:val="20"/>
                <w:lang w:val="hy-AM"/>
              </w:rPr>
              <w:t xml:space="preserve">`  </w:t>
            </w:r>
            <w:r w:rsidRPr="0036641C">
              <w:rPr>
                <w:rFonts w:ascii="GHEA Grapalat" w:hAnsi="GHEA Grapalat" w:cs="Sylfaen"/>
                <w:bCs/>
                <w:i/>
                <w:sz w:val="20"/>
                <w:szCs w:val="20"/>
                <w:lang w:val="hy-AM"/>
              </w:rPr>
              <w:t>(որակավորման ապահովման համար)</w:t>
            </w:r>
          </w:p>
        </w:tc>
      </w:tr>
      <w:tr w:rsidR="00800678" w:rsidRPr="0036641C" w14:paraId="1124240D" w14:textId="77777777" w:rsidTr="0033410B">
        <w:trPr>
          <w:trHeight w:val="20"/>
        </w:trPr>
        <w:tc>
          <w:tcPr>
            <w:tcW w:w="10980" w:type="dxa"/>
            <w:gridSpan w:val="2"/>
            <w:tcBorders>
              <w:top w:val="single" w:sz="4" w:space="0" w:color="auto"/>
              <w:left w:val="single" w:sz="4" w:space="0" w:color="auto"/>
              <w:right w:val="single" w:sz="4" w:space="0" w:color="000000"/>
            </w:tcBorders>
            <w:noWrap/>
            <w:vAlign w:val="center"/>
          </w:tcPr>
          <w:p w14:paraId="7494F266" w14:textId="1C3D6CF1"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18. Վճարման կատարման հիմքերը՝ (Փաստաթղթերի</w:t>
            </w:r>
            <w:r w:rsidRPr="0036641C">
              <w:rPr>
                <w:rFonts w:ascii="GHEA Grapalat" w:hAnsi="GHEA Grapalat" w:cs="Arial"/>
                <w:sz w:val="20"/>
                <w:szCs w:val="20"/>
                <w:lang w:val="hy-AM"/>
              </w:rPr>
              <w:t xml:space="preserve"> անվանումը, այդ թվում՝ տուժանքի մասին համաձայնագիրը, </w:t>
            </w:r>
            <w:r w:rsidRPr="0036641C">
              <w:rPr>
                <w:rFonts w:ascii="GHEA Grapalat" w:hAnsi="GHEA Grapalat" w:cs="Sylfaen"/>
                <w:sz w:val="20"/>
                <w:szCs w:val="20"/>
                <w:lang w:val="hy-AM"/>
              </w:rPr>
              <w:t>դրանց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համարները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պայմանագրի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ծածկագիրը</w:t>
            </w:r>
            <w:r w:rsidRPr="0036641C">
              <w:rPr>
                <w:rFonts w:ascii="GHEA Grapalat" w:hAnsi="GHEA Grapalat" w:cs="Arial"/>
                <w:sz w:val="20"/>
                <w:szCs w:val="20"/>
                <w:lang w:val="hy-AM"/>
              </w:rPr>
              <w:t xml:space="preserve"> որի հիման վրա կատարվում է  գանձումը)</w:t>
            </w:r>
            <w:r w:rsidRPr="0036641C">
              <w:rPr>
                <w:rFonts w:ascii="GHEA Grapalat" w:hAnsi="GHEA Grapalat" w:cs="Sylfaen"/>
                <w:sz w:val="20"/>
                <w:szCs w:val="20"/>
                <w:lang w:val="hy-AM"/>
              </w:rPr>
              <w:t xml:space="preserve">` </w:t>
            </w:r>
            <w:r w:rsidR="00960589">
              <w:rPr>
                <w:rFonts w:ascii="GHEA Grapalat" w:hAnsi="GHEA Grapalat" w:cs="Sylfaen"/>
                <w:b/>
                <w:sz w:val="20"/>
                <w:szCs w:val="20"/>
                <w:lang w:val="hy-AM"/>
              </w:rPr>
              <w:t>ԵՔ-ԳՀԱՇՁԲ-25/178</w:t>
            </w:r>
          </w:p>
        </w:tc>
      </w:tr>
      <w:tr w:rsidR="00800678" w:rsidRPr="0036641C" w14:paraId="2DD032B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7B6E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19. Վճարման պայմանները՝                                &lt;ակցեպտավորված վճարում&gt;</w:t>
            </w:r>
          </w:p>
          <w:p w14:paraId="1B808DE4" w14:textId="77777777" w:rsidR="00800678" w:rsidRPr="0036641C" w:rsidRDefault="00800678" w:rsidP="0033410B">
            <w:pPr>
              <w:rPr>
                <w:rFonts w:ascii="GHEA Grapalat" w:hAnsi="GHEA Grapalat" w:cs="Sylfaen"/>
                <w:sz w:val="20"/>
                <w:szCs w:val="20"/>
                <w:lang w:val="hy-AM"/>
              </w:rPr>
            </w:pPr>
          </w:p>
        </w:tc>
      </w:tr>
      <w:tr w:rsidR="00800678" w:rsidRPr="0036641C" w14:paraId="61D74A5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6EDAD"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20. Առդիր էջերի քանակը՝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էջ</w:t>
            </w:r>
          </w:p>
          <w:p w14:paraId="0148D31A" w14:textId="77777777" w:rsidR="00800678" w:rsidRPr="0036641C" w:rsidRDefault="00800678" w:rsidP="0033410B">
            <w:pPr>
              <w:rPr>
                <w:rFonts w:ascii="GHEA Grapalat" w:hAnsi="GHEA Grapalat" w:cs="Sylfaen"/>
                <w:sz w:val="20"/>
                <w:szCs w:val="20"/>
                <w:lang w:val="hy-AM"/>
              </w:rPr>
            </w:pPr>
          </w:p>
        </w:tc>
      </w:tr>
      <w:tr w:rsidR="00800678" w:rsidRPr="00012733" w14:paraId="51EED091"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1B4BA06F" w14:textId="77777777" w:rsidR="00800678" w:rsidRPr="0036641C" w:rsidRDefault="00800678" w:rsidP="0033410B">
            <w:pPr>
              <w:rPr>
                <w:rFonts w:ascii="GHEA Grapalat" w:hAnsi="GHEA Grapalat" w:cs="Sylfaen"/>
                <w:sz w:val="20"/>
                <w:szCs w:val="20"/>
                <w:lang w:val="hy-AM"/>
              </w:rPr>
            </w:pPr>
            <w:r w:rsidRPr="0036641C">
              <w:rPr>
                <w:rFonts w:ascii="Courier New" w:hAnsi="Courier New" w:cs="Courier New"/>
                <w:sz w:val="20"/>
                <w:szCs w:val="20"/>
                <w:lang w:val="hy-AM"/>
              </w:rPr>
              <w:t> </w:t>
            </w:r>
            <w:r w:rsidRPr="0036641C">
              <w:rPr>
                <w:rFonts w:ascii="GHEA Grapalat" w:hAnsi="GHEA Grapalat" w:cs="Arial"/>
                <w:sz w:val="20"/>
                <w:szCs w:val="20"/>
                <w:lang w:val="hy-AM"/>
              </w:rPr>
              <w:t>22.</w:t>
            </w:r>
            <w:r w:rsidRPr="0036641C">
              <w:rPr>
                <w:rFonts w:ascii="GHEA Grapalat" w:hAnsi="GHEA Grapalat" w:cs="Sylfaen"/>
                <w:sz w:val="20"/>
                <w:szCs w:val="20"/>
                <w:lang w:val="hy-AM"/>
              </w:rPr>
              <w:t>ա. Շահառուի ստորագրությունները</w:t>
            </w:r>
          </w:p>
          <w:p w14:paraId="3F568370" w14:textId="77777777" w:rsidR="00800678" w:rsidRPr="0036641C" w:rsidRDefault="00800678" w:rsidP="0033410B">
            <w:pPr>
              <w:rPr>
                <w:rFonts w:ascii="GHEA Grapalat" w:hAnsi="GHEA Grapalat" w:cs="Sylfaen"/>
                <w:sz w:val="20"/>
                <w:szCs w:val="20"/>
                <w:lang w:val="hy-AM"/>
              </w:rPr>
            </w:pPr>
          </w:p>
          <w:p w14:paraId="74FD339B"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30B1ABEF" w14:textId="77777777" w:rsidR="00800678" w:rsidRPr="0036641C" w:rsidRDefault="00800678" w:rsidP="0033410B">
            <w:pPr>
              <w:rPr>
                <w:rFonts w:ascii="GHEA Grapalat" w:hAnsi="GHEA Grapalat" w:cs="Tahoma"/>
                <w:color w:val="000000"/>
                <w:sz w:val="20"/>
                <w:szCs w:val="20"/>
                <w:lang w:val="hy-AM"/>
              </w:rPr>
            </w:pPr>
          </w:p>
          <w:p w14:paraId="2B1DB596" w14:textId="77777777" w:rsidR="00800678" w:rsidRPr="0036641C" w:rsidRDefault="00800678" w:rsidP="0033410B">
            <w:pPr>
              <w:rPr>
                <w:rFonts w:ascii="GHEA Grapalat" w:hAnsi="GHEA Grapalat" w:cs="Sylfaen"/>
                <w:sz w:val="20"/>
                <w:szCs w:val="20"/>
                <w:lang w:val="hy-AM"/>
              </w:rPr>
            </w:pPr>
          </w:p>
          <w:p w14:paraId="2DCBF317"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04398AA8" w14:textId="77777777" w:rsidR="00800678" w:rsidRPr="0036641C" w:rsidRDefault="00800678" w:rsidP="0033410B">
            <w:pPr>
              <w:rPr>
                <w:rFonts w:ascii="GHEA Grapalat" w:hAnsi="GHEA Grapalat" w:cs="Sylfaen"/>
                <w:sz w:val="20"/>
                <w:szCs w:val="20"/>
                <w:lang w:val="hy-AM"/>
              </w:rPr>
            </w:pPr>
          </w:p>
          <w:p w14:paraId="2E89059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22.բ.</w:t>
            </w:r>
          </w:p>
          <w:p w14:paraId="59A7E19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Կ.Տ.</w:t>
            </w:r>
          </w:p>
          <w:p w14:paraId="18867477" w14:textId="77777777" w:rsidR="00800678" w:rsidRPr="0036641C" w:rsidRDefault="00800678" w:rsidP="0033410B">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792EB07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Arial"/>
                <w:sz w:val="20"/>
                <w:szCs w:val="20"/>
                <w:lang w:val="hy-AM"/>
              </w:rPr>
              <w:t>21.</w:t>
            </w:r>
            <w:r w:rsidRPr="0036641C">
              <w:rPr>
                <w:rFonts w:ascii="GHEA Grapalat" w:hAnsi="GHEA Grapalat" w:cs="Sylfaen"/>
                <w:sz w:val="20"/>
                <w:szCs w:val="20"/>
                <w:lang w:val="hy-AM"/>
              </w:rPr>
              <w:t xml:space="preserve">ա. </w:t>
            </w:r>
            <w:r w:rsidRPr="0036641C">
              <w:rPr>
                <w:rFonts w:ascii="Courier New" w:hAnsi="Courier New" w:cs="Courier New"/>
                <w:sz w:val="20"/>
                <w:szCs w:val="20"/>
                <w:lang w:val="hy-AM"/>
              </w:rPr>
              <w:t> </w:t>
            </w:r>
            <w:r w:rsidRPr="0036641C">
              <w:rPr>
                <w:rFonts w:ascii="GHEA Grapalat" w:hAnsi="GHEA Grapalat" w:cs="Sylfaen"/>
                <w:sz w:val="20"/>
                <w:szCs w:val="20"/>
                <w:lang w:val="hy-AM"/>
              </w:rPr>
              <w:t>Վճարողի ստորագրությունները`</w:t>
            </w:r>
          </w:p>
          <w:p w14:paraId="0F3426F6" w14:textId="77777777" w:rsidR="00800678" w:rsidRPr="0036641C" w:rsidRDefault="00800678" w:rsidP="0033410B">
            <w:pPr>
              <w:jc w:val="right"/>
              <w:rPr>
                <w:rFonts w:ascii="GHEA Grapalat" w:hAnsi="GHEA Grapalat" w:cs="Sylfaen"/>
                <w:sz w:val="20"/>
                <w:szCs w:val="20"/>
                <w:lang w:val="hy-AM"/>
              </w:rPr>
            </w:pPr>
          </w:p>
          <w:p w14:paraId="5EC7768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/____________________/</w:t>
            </w:r>
          </w:p>
          <w:p w14:paraId="251AAD47" w14:textId="77777777" w:rsidR="00800678" w:rsidRPr="0036641C" w:rsidRDefault="00800678" w:rsidP="0033410B">
            <w:pPr>
              <w:jc w:val="right"/>
              <w:rPr>
                <w:rFonts w:ascii="GHEA Grapalat" w:hAnsi="GHEA Grapalat" w:cs="Tahoma"/>
                <w:color w:val="000000"/>
                <w:sz w:val="20"/>
                <w:szCs w:val="20"/>
                <w:lang w:val="hy-AM"/>
              </w:rPr>
            </w:pPr>
          </w:p>
          <w:p w14:paraId="0B7631EC" w14:textId="77777777" w:rsidR="00800678" w:rsidRPr="0036641C" w:rsidRDefault="00800678" w:rsidP="0033410B">
            <w:pPr>
              <w:jc w:val="right"/>
              <w:rPr>
                <w:rFonts w:ascii="GHEA Grapalat" w:hAnsi="GHEA Grapalat" w:cs="Tahoma"/>
                <w:color w:val="000000"/>
                <w:sz w:val="20"/>
                <w:szCs w:val="20"/>
                <w:lang w:val="hy-AM"/>
              </w:rPr>
            </w:pPr>
          </w:p>
          <w:p w14:paraId="5065D5E4"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6DCB7DA4" w14:textId="77777777" w:rsidR="00800678" w:rsidRPr="0036641C" w:rsidRDefault="00800678" w:rsidP="0033410B">
            <w:pPr>
              <w:jc w:val="right"/>
              <w:rPr>
                <w:rFonts w:ascii="GHEA Grapalat" w:hAnsi="GHEA Grapalat" w:cs="Sylfaen"/>
                <w:sz w:val="20"/>
                <w:szCs w:val="20"/>
                <w:lang w:val="hy-AM"/>
              </w:rPr>
            </w:pPr>
          </w:p>
          <w:p w14:paraId="329FF969"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Sylfaen"/>
                <w:sz w:val="20"/>
                <w:szCs w:val="20"/>
                <w:lang w:val="hy-AM"/>
              </w:rPr>
              <w:t>21.բ.                                                                    Կ.Տ.</w:t>
            </w:r>
          </w:p>
          <w:p w14:paraId="3E2FFC4C" w14:textId="77777777" w:rsidR="00800678" w:rsidRPr="0036641C" w:rsidRDefault="00800678" w:rsidP="0033410B">
            <w:pPr>
              <w:jc w:val="right"/>
              <w:rPr>
                <w:rFonts w:ascii="GHEA Grapalat" w:hAnsi="GHEA Grapalat" w:cs="Sylfaen"/>
                <w:sz w:val="20"/>
                <w:szCs w:val="20"/>
                <w:lang w:val="hy-AM"/>
              </w:rPr>
            </w:pPr>
          </w:p>
        </w:tc>
      </w:tr>
      <w:tr w:rsidR="00800678" w:rsidRPr="0036641C" w14:paraId="0038E552"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1C4262A"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24.ա.   Շահառուին  սպասարկող ֆինանսական կազմակերպություն </w:t>
            </w:r>
          </w:p>
          <w:p w14:paraId="6CF8EAC7"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w:t>
            </w:r>
          </w:p>
          <w:p w14:paraId="2453C61C"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/____________________/</w:t>
            </w:r>
          </w:p>
          <w:p w14:paraId="3CE3F6B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107C9C7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/ստորագրություն/</w:t>
            </w:r>
          </w:p>
          <w:p w14:paraId="178ADD0B" w14:textId="77777777" w:rsidR="00800678" w:rsidRPr="0036641C" w:rsidRDefault="00800678" w:rsidP="0033410B">
            <w:pPr>
              <w:rPr>
                <w:rFonts w:ascii="GHEA Grapalat" w:hAnsi="GHEA Grapalat" w:cs="Tahoma"/>
                <w:color w:val="000000"/>
                <w:sz w:val="20"/>
                <w:szCs w:val="20"/>
                <w:lang w:val="hy-AM"/>
              </w:rPr>
            </w:pPr>
          </w:p>
          <w:p w14:paraId="454EACBD" w14:textId="77777777" w:rsidR="00800678" w:rsidRPr="0036641C" w:rsidRDefault="00800678" w:rsidP="0033410B">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76459BE9"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23.ա.   Վճարողին  սպասարկող ֆինանսական կազմակերպություն </w:t>
            </w:r>
          </w:p>
          <w:p w14:paraId="677B1DE6" w14:textId="77777777" w:rsidR="00800678" w:rsidRPr="0036641C" w:rsidRDefault="00800678" w:rsidP="0033410B">
            <w:pPr>
              <w:jc w:val="right"/>
              <w:rPr>
                <w:rFonts w:ascii="GHEA Grapalat" w:hAnsi="GHEA Grapalat" w:cs="Tahoma"/>
                <w:color w:val="000000"/>
                <w:sz w:val="20"/>
                <w:szCs w:val="20"/>
                <w:lang w:val="hy-AM"/>
              </w:rPr>
            </w:pPr>
          </w:p>
          <w:p w14:paraId="7936DBE4" w14:textId="77777777" w:rsidR="00800678" w:rsidRPr="0036641C" w:rsidRDefault="00800678" w:rsidP="0033410B">
            <w:pPr>
              <w:jc w:val="right"/>
              <w:rPr>
                <w:rFonts w:ascii="GHEA Grapalat" w:hAnsi="GHEA Grapalat" w:cs="Tahoma"/>
                <w:color w:val="000000"/>
                <w:sz w:val="20"/>
                <w:szCs w:val="20"/>
                <w:lang w:val="hy-AM"/>
              </w:rPr>
            </w:pPr>
          </w:p>
          <w:p w14:paraId="489EA3C7"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08FDDD24" w14:textId="77777777" w:rsidR="00800678" w:rsidRPr="0036641C" w:rsidRDefault="00800678" w:rsidP="0033410B">
            <w:pPr>
              <w:jc w:val="cente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/ստորագրություն/</w:t>
            </w:r>
          </w:p>
          <w:p w14:paraId="0E196B5F" w14:textId="77777777" w:rsidR="00800678" w:rsidRPr="0036641C" w:rsidRDefault="00800678" w:rsidP="0033410B">
            <w:pPr>
              <w:jc w:val="right"/>
              <w:rPr>
                <w:rFonts w:ascii="GHEA Grapalat" w:hAnsi="GHEA Grapalat" w:cs="Arial"/>
                <w:sz w:val="20"/>
                <w:szCs w:val="20"/>
                <w:lang w:val="hy-AM"/>
              </w:rPr>
            </w:pPr>
          </w:p>
        </w:tc>
      </w:tr>
      <w:tr w:rsidR="00800678" w:rsidRPr="00012733" w14:paraId="34B57FE6"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21C22B0C"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24.բ.                                                       Կ.Տ.</w:t>
            </w:r>
          </w:p>
          <w:p w14:paraId="30FA1DF0" w14:textId="77777777" w:rsidR="00800678" w:rsidRPr="0036641C" w:rsidRDefault="00800678" w:rsidP="0033410B">
            <w:pPr>
              <w:rPr>
                <w:rFonts w:ascii="GHEA Grapalat" w:hAnsi="GHEA Grapalat" w:cs="Sylfaen"/>
                <w:sz w:val="20"/>
                <w:szCs w:val="20"/>
                <w:lang w:val="hy-AM"/>
              </w:rPr>
            </w:pPr>
          </w:p>
          <w:p w14:paraId="065B595B" w14:textId="77777777" w:rsidR="00800678" w:rsidRPr="0036641C" w:rsidRDefault="00800678" w:rsidP="0033410B">
            <w:pPr>
              <w:rPr>
                <w:rFonts w:ascii="GHEA Grapalat" w:hAnsi="GHEA Grapalat" w:cs="Sylfaen"/>
                <w:sz w:val="20"/>
                <w:szCs w:val="20"/>
                <w:lang w:val="hy-AM"/>
              </w:rPr>
            </w:pPr>
          </w:p>
          <w:p w14:paraId="797FB160"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24.գ</w:t>
            </w:r>
            <w:r w:rsidRPr="0036641C">
              <w:rPr>
                <w:rFonts w:ascii="GHEA Grapalat" w:hAnsi="GHEA Grapalat" w:cs="Tahoma"/>
                <w:color w:val="000000"/>
                <w:sz w:val="20"/>
                <w:szCs w:val="20"/>
                <w:lang w:val="hy-AM"/>
              </w:rPr>
              <w:t xml:space="preserve">                                                 "___"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 xml:space="preserve">20___ </w:t>
            </w:r>
            <w:r w:rsidRPr="0036641C">
              <w:rPr>
                <w:rFonts w:ascii="GHEA Grapalat" w:hAnsi="GHEA Grapalat" w:cs="Sylfaen"/>
                <w:color w:val="000000"/>
                <w:sz w:val="20"/>
                <w:szCs w:val="20"/>
                <w:lang w:val="hy-AM"/>
              </w:rPr>
              <w:t>թ.</w:t>
            </w:r>
            <w:r w:rsidRPr="0036641C">
              <w:rPr>
                <w:rFonts w:ascii="GHEA Grapalat" w:hAnsi="GHEA Grapalat" w:cs="Sylfaen"/>
                <w:sz w:val="20"/>
                <w:szCs w:val="20"/>
                <w:lang w:val="hy-AM"/>
              </w:rPr>
              <w:t xml:space="preserve"> </w:t>
            </w:r>
          </w:p>
          <w:p w14:paraId="32C4AE5B" w14:textId="77777777" w:rsidR="00800678" w:rsidRPr="0036641C" w:rsidRDefault="00800678" w:rsidP="0033410B">
            <w:pPr>
              <w:rPr>
                <w:rFonts w:ascii="GHEA Grapalat" w:hAnsi="GHEA Grapalat" w:cs="Sylfaen"/>
                <w:sz w:val="20"/>
                <w:szCs w:val="20"/>
                <w:lang w:val="hy-AM"/>
              </w:rPr>
            </w:pPr>
          </w:p>
          <w:p w14:paraId="3E61A3E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2DA0D18" w14:textId="77777777" w:rsidR="00800678" w:rsidRPr="0036641C" w:rsidRDefault="00800678" w:rsidP="0033410B">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42351754"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23.բ.                                                                 Կ.Տ.    </w:t>
            </w:r>
          </w:p>
          <w:p w14:paraId="09CCC18B" w14:textId="77777777" w:rsidR="00800678" w:rsidRPr="0036641C" w:rsidRDefault="00800678" w:rsidP="0033410B">
            <w:pPr>
              <w:rPr>
                <w:rFonts w:ascii="GHEA Grapalat" w:hAnsi="GHEA Grapalat" w:cs="Sylfaen"/>
                <w:sz w:val="20"/>
                <w:szCs w:val="20"/>
                <w:lang w:val="hy-AM"/>
              </w:rPr>
            </w:pPr>
          </w:p>
          <w:p w14:paraId="0F29A4AD"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B9F36A5" w14:textId="77777777" w:rsidR="00800678" w:rsidRPr="0036641C" w:rsidRDefault="00800678" w:rsidP="0033410B">
            <w:pPr>
              <w:rPr>
                <w:rFonts w:ascii="GHEA Grapalat" w:hAnsi="GHEA Grapalat" w:cs="Sylfaen"/>
                <w:color w:val="000000"/>
                <w:sz w:val="20"/>
                <w:szCs w:val="20"/>
                <w:lang w:val="hy-AM"/>
              </w:rPr>
            </w:pPr>
            <w:r w:rsidRPr="0036641C">
              <w:rPr>
                <w:rFonts w:ascii="GHEA Grapalat" w:hAnsi="GHEA Grapalat" w:cs="Sylfaen"/>
                <w:sz w:val="20"/>
                <w:szCs w:val="20"/>
                <w:lang w:val="hy-AM"/>
              </w:rPr>
              <w:t xml:space="preserve">23.գ.Կատարման ամսաթիվը`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p w14:paraId="360041D1" w14:textId="77777777" w:rsidR="00800678" w:rsidRPr="0036641C" w:rsidRDefault="00800678" w:rsidP="0033410B">
            <w:pPr>
              <w:rPr>
                <w:rFonts w:ascii="GHEA Grapalat" w:hAnsi="GHEA Grapalat" w:cs="Sylfaen"/>
                <w:color w:val="000000"/>
                <w:sz w:val="20"/>
                <w:szCs w:val="20"/>
                <w:lang w:val="hy-AM"/>
              </w:rPr>
            </w:pPr>
          </w:p>
          <w:p w14:paraId="42E9BBA7" w14:textId="77777777" w:rsidR="00800678" w:rsidRPr="0036641C" w:rsidRDefault="00800678" w:rsidP="0033410B">
            <w:pPr>
              <w:rPr>
                <w:rFonts w:ascii="GHEA Grapalat" w:hAnsi="GHEA Grapalat" w:cs="Sylfaen"/>
                <w:sz w:val="20"/>
                <w:szCs w:val="20"/>
                <w:lang w:val="hy-AM"/>
              </w:rPr>
            </w:pPr>
          </w:p>
          <w:p w14:paraId="1BD0CF82" w14:textId="77777777" w:rsidR="00800678" w:rsidRPr="0036641C" w:rsidRDefault="00800678" w:rsidP="0033410B">
            <w:pPr>
              <w:jc w:val="right"/>
              <w:rPr>
                <w:rFonts w:ascii="GHEA Grapalat" w:hAnsi="GHEA Grapalat" w:cs="Arial"/>
                <w:sz w:val="20"/>
                <w:szCs w:val="20"/>
                <w:lang w:val="hy-AM"/>
              </w:rPr>
            </w:pPr>
          </w:p>
        </w:tc>
      </w:tr>
      <w:bookmarkEnd w:id="13"/>
    </w:tbl>
    <w:p w14:paraId="59DCC7AB"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64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36641C" w:rsidRDefault="00595213" w:rsidP="00631658">
      <w:pPr>
        <w:jc w:val="center"/>
        <w:rPr>
          <w:rFonts w:ascii="GHEA Grapalat" w:hAnsi="GHEA Grapalat"/>
          <w:b/>
          <w:sz w:val="22"/>
          <w:szCs w:val="22"/>
          <w:lang w:val="hy-AM"/>
        </w:rPr>
      </w:pPr>
      <w:r w:rsidRPr="0036641C">
        <w:rPr>
          <w:rFonts w:ascii="GHEA Grapalat" w:hAnsi="GHEA Grapalat"/>
          <w:b/>
          <w:lang w:val="hy-AM"/>
        </w:rPr>
        <w:br w:type="page"/>
      </w:r>
      <w:r w:rsidR="00631658" w:rsidRPr="0036641C">
        <w:rPr>
          <w:rFonts w:ascii="GHEA Grapalat" w:hAnsi="GHEA Grapalat"/>
          <w:b/>
          <w:sz w:val="22"/>
          <w:szCs w:val="22"/>
          <w:lang w:val="hy-AM"/>
        </w:rPr>
        <w:lastRenderedPageBreak/>
        <w:t>Վճարման պահանջագրի պարտադիր վավերապայմանները և լրացման ուղեցույցը</w:t>
      </w:r>
    </w:p>
    <w:p w14:paraId="6DBF9CF4" w14:textId="77777777" w:rsidR="00631658" w:rsidRPr="0036641C" w:rsidRDefault="00631658" w:rsidP="00631658">
      <w:pPr>
        <w:jc w:val="center"/>
        <w:rPr>
          <w:rFonts w:ascii="GHEA Grapalat" w:hAnsi="GHEA Grapalat"/>
          <w:b/>
          <w:sz w:val="22"/>
          <w:szCs w:val="22"/>
          <w:lang w:val="hy-AM"/>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6641C" w14:paraId="5846ABDC" w14:textId="77777777" w:rsidTr="00A94630">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Նշված դաշտի/</w:t>
            </w:r>
          </w:p>
          <w:p w14:paraId="5B6378C0"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 xml:space="preserve">Վավերապայմանի լրացման պահանջը </w:t>
            </w:r>
          </w:p>
          <w:p w14:paraId="5FFAA89C"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Վավերապայմանը</w:t>
            </w:r>
          </w:p>
          <w:p w14:paraId="1EF13142"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 xml:space="preserve">լրացնող կողմը` </w:t>
            </w:r>
          </w:p>
          <w:p w14:paraId="25FB6A00"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շահառուն կամ վճարողը</w:t>
            </w:r>
          </w:p>
          <w:p w14:paraId="391E3E3E"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r>
      <w:tr w:rsidR="00631658" w:rsidRPr="0036641C" w14:paraId="71153E6A" w14:textId="77777777" w:rsidTr="00A94630">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5</w:t>
            </w:r>
          </w:p>
        </w:tc>
      </w:tr>
      <w:tr w:rsidR="00631658" w:rsidRPr="00012733" w14:paraId="422EC787" w14:textId="77777777" w:rsidTr="00A94630">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Փաստաթղթի վրա նախապես լրացված է &lt;Վճարման պահանջագիր&gt;</w:t>
            </w:r>
          </w:p>
        </w:tc>
      </w:tr>
      <w:tr w:rsidR="00631658" w:rsidRPr="00012733" w14:paraId="0F1E5C8A" w14:textId="77777777" w:rsidTr="00A94630">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36641C" w:rsidRDefault="00631658" w:rsidP="00CB0ADE">
            <w:pPr>
              <w:pStyle w:val="ListParagraph"/>
              <w:numPr>
                <w:ilvl w:val="0"/>
                <w:numId w:val="17"/>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 վճարողի բանկին վճարման պահանջագիրը ներկայացնելիս</w:t>
            </w:r>
          </w:p>
        </w:tc>
      </w:tr>
      <w:tr w:rsidR="00631658" w:rsidRPr="00012733" w14:paraId="3B50F37D" w14:textId="77777777" w:rsidTr="00A94630">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36641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E0271AA" w14:textId="77777777" w:rsidR="00631658" w:rsidRPr="0036641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36641C" w:rsidRDefault="00631658" w:rsidP="00CB0ADE">
            <w:pPr>
              <w:ind w:left="132" w:hanging="132"/>
              <w:jc w:val="center"/>
              <w:rPr>
                <w:rFonts w:ascii="GHEA Grapalat" w:hAnsi="GHEA Grapalat"/>
                <w:sz w:val="20"/>
                <w:szCs w:val="20"/>
                <w:lang w:val="hy-AM"/>
              </w:rPr>
            </w:pPr>
            <w:r w:rsidRPr="0036641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631658" w:rsidRPr="0036641C" w14:paraId="774AE1D1" w14:textId="77777777" w:rsidTr="00A94630">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36641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16DE7A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36641C" w:rsidRDefault="00631658" w:rsidP="00CB0ADE">
            <w:pPr>
              <w:ind w:left="252" w:hanging="252"/>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32CF7342" w14:textId="77777777" w:rsidTr="00A94630">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6D32A9EF" w14:textId="77777777" w:rsidTr="00A94630">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8F4597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3103BC96" w14:textId="77777777" w:rsidTr="00A94630">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F9AF11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106E48FB" w14:textId="77777777" w:rsidTr="00A94630">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37B975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վճարողի կողմից</w:t>
            </w:r>
          </w:p>
        </w:tc>
      </w:tr>
      <w:tr w:rsidR="00631658" w:rsidRPr="00012733" w14:paraId="0B95B20C" w14:textId="77777777" w:rsidTr="00A94630">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w:t>
            </w:r>
            <w:r w:rsidRPr="0036641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DA4464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0BFD0DBC" w14:textId="77777777" w:rsidTr="00A94630">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C8FF92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w:t>
            </w:r>
          </w:p>
        </w:tc>
      </w:tr>
      <w:tr w:rsidR="00631658" w:rsidRPr="00012733" w14:paraId="324C1F76" w14:textId="77777777" w:rsidTr="00A94630">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5B803E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012733" w14:paraId="55F8499C" w14:textId="77777777" w:rsidTr="00A94630">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012733" w14:paraId="50736B44" w14:textId="77777777" w:rsidTr="00A94630">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1FA628C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031581EB" w14:textId="77777777" w:rsidTr="00A94630">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880077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կողմից </w:t>
            </w:r>
          </w:p>
        </w:tc>
      </w:tr>
      <w:tr w:rsidR="00631658" w:rsidRPr="00012733" w14:paraId="5B596820" w14:textId="77777777" w:rsidTr="00A94630">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3A3343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 եւ չի կիրառվում)</w:t>
            </w:r>
          </w:p>
        </w:tc>
      </w:tr>
      <w:tr w:rsidR="00631658" w:rsidRPr="0036641C" w14:paraId="4CBFE1C2" w14:textId="77777777" w:rsidTr="00A94630">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012733" w14:paraId="7626F418" w14:textId="77777777" w:rsidTr="00A94630">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 լրացվում է «</w:t>
            </w:r>
            <w:r w:rsidR="00101A56" w:rsidRPr="0036641C">
              <w:rPr>
                <w:rFonts w:ascii="GHEA Grapalat" w:hAnsi="GHEA Grapalat"/>
                <w:sz w:val="20"/>
                <w:szCs w:val="20"/>
                <w:lang w:val="hy-AM"/>
              </w:rPr>
              <w:t xml:space="preserve">որակավորման </w:t>
            </w:r>
            <w:r w:rsidRPr="0036641C">
              <w:rPr>
                <w:rFonts w:ascii="GHEA Grapalat" w:hAnsi="GHEA Grapalat"/>
                <w:sz w:val="20"/>
                <w:szCs w:val="20"/>
                <w:lang w:val="hy-AM"/>
              </w:rPr>
              <w:t xml:space="preserve">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424911F8" w14:textId="77777777" w:rsidTr="00A94630">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4D98BED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36641C">
              <w:rPr>
                <w:rFonts w:ascii="GHEA Grapalat" w:hAnsi="GHEA Grapalat"/>
                <w:sz w:val="20"/>
                <w:szCs w:val="20"/>
                <w:lang w:val="hy-AM"/>
              </w:rPr>
              <w:lastRenderedPageBreak/>
              <w:t>լրացվում է պահանջագրի ներկայացման համար հիմք հանդիսացող պայմանագրի համարը,</w:t>
            </w:r>
            <w:r w:rsidRPr="0036641C">
              <w:rPr>
                <w:rFonts w:ascii="GHEA Grapalat" w:hAnsi="GHEA Grapalat" w:cs="Arial"/>
                <w:sz w:val="20"/>
                <w:szCs w:val="20"/>
                <w:lang w:val="hy-AM"/>
              </w:rPr>
              <w:t xml:space="preserve"> </w:t>
            </w:r>
            <w:r w:rsidRPr="0036641C">
              <w:rPr>
                <w:rFonts w:ascii="GHEA Grapalat" w:hAnsi="GHEA Grapalat"/>
                <w:sz w:val="20"/>
                <w:szCs w:val="20"/>
                <w:lang w:val="hy-AM"/>
              </w:rPr>
              <w:t xml:space="preserve"> գնման ընթացակարգի ծածկագիրը</w:t>
            </w:r>
            <w:r w:rsidRPr="003664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շահառուի կողմից</w:t>
            </w:r>
          </w:p>
        </w:tc>
      </w:tr>
      <w:tr w:rsidR="00631658" w:rsidRPr="00012733" w14:paraId="43C18584" w14:textId="77777777" w:rsidTr="00A94630">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36641C" w:rsidDel="0010680B"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36641C" w:rsidRDefault="00631658" w:rsidP="00CB0ADE">
            <w:pPr>
              <w:jc w:val="center"/>
              <w:rPr>
                <w:rFonts w:ascii="GHEA Grapalat" w:hAnsi="GHEA Grapalat" w:cs="Sylfaen"/>
                <w:sz w:val="20"/>
                <w:szCs w:val="20"/>
                <w:lang w:val="hy-AM"/>
              </w:rPr>
            </w:pPr>
            <w:r w:rsidRPr="0036641C">
              <w:rPr>
                <w:rFonts w:ascii="GHEA Grapalat" w:hAnsi="GHEA Grapalat"/>
                <w:sz w:val="20"/>
                <w:szCs w:val="20"/>
                <w:lang w:val="hy-AM"/>
              </w:rPr>
              <w:t>պարտադիր</w:t>
            </w:r>
            <w:r w:rsidRPr="0036641C">
              <w:rPr>
                <w:rFonts w:ascii="GHEA Grapalat" w:hAnsi="GHEA Grapalat" w:cs="Sylfaen"/>
                <w:sz w:val="20"/>
                <w:szCs w:val="20"/>
                <w:lang w:val="hy-AM"/>
              </w:rPr>
              <w:t xml:space="preserve"> </w:t>
            </w:r>
          </w:p>
          <w:p w14:paraId="02906E13" w14:textId="77777777" w:rsidR="00631658" w:rsidRPr="0036641C" w:rsidRDefault="00631658" w:rsidP="00CB0ADE">
            <w:pPr>
              <w:jc w:val="center"/>
              <w:rPr>
                <w:rFonts w:ascii="GHEA Grapalat" w:hAnsi="GHEA Grapalat" w:cs="Sylfaen"/>
                <w:sz w:val="20"/>
                <w:szCs w:val="20"/>
                <w:lang w:val="hy-AM"/>
              </w:rPr>
            </w:pPr>
            <w:r w:rsidRPr="0036641C">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նախապես լրացվում է շահառուի կողմից </w:t>
            </w:r>
          </w:p>
        </w:tc>
      </w:tr>
      <w:tr w:rsidR="00631658" w:rsidRPr="0036641C" w14:paraId="423CDDF4" w14:textId="77777777" w:rsidTr="00A94630">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A8B1C6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25CCEEC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Եթ ե լրացվել է &lt;</w:t>
            </w:r>
            <w:r w:rsidRPr="0036641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w:t>
            </w:r>
          </w:p>
        </w:tc>
      </w:tr>
      <w:tr w:rsidR="00631658" w:rsidRPr="00012733" w14:paraId="41DC1A83" w14:textId="77777777" w:rsidTr="00A94630">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F10ACD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6641C">
              <w:rPr>
                <w:rFonts w:ascii="GHEA Grapalat" w:hAnsi="GHEA Grapalat" w:cs="Sylfaen"/>
                <w:sz w:val="20"/>
                <w:szCs w:val="20"/>
                <w:lang w:val="hy-AM"/>
              </w:rPr>
              <w:t xml:space="preserve">Վճարման պայմաններ դաշտում </w:t>
            </w:r>
            <w:r w:rsidRPr="0036641C">
              <w:rPr>
                <w:rFonts w:ascii="GHEA Grapalat" w:hAnsi="GHEA Grapalat"/>
                <w:sz w:val="20"/>
                <w:szCs w:val="20"/>
                <w:lang w:val="hy-AM"/>
              </w:rPr>
              <w:t>նշված է &lt;ակցեպտավորված վճարում&gt; ապա</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վճարողը ստորագրելով՝ </w:t>
            </w:r>
            <w:r w:rsidRPr="0036641C">
              <w:rPr>
                <w:rFonts w:ascii="GHEA Grapalat" w:hAnsi="GHEA Grapalat" w:cs="Sylfaen"/>
                <w:sz w:val="20"/>
                <w:szCs w:val="20"/>
                <w:lang w:val="hy-AM"/>
              </w:rPr>
              <w:t xml:space="preserve">նախապես </w:t>
            </w:r>
            <w:r w:rsidRPr="0036641C">
              <w:rPr>
                <w:rFonts w:ascii="GHEA Grapalat" w:hAnsi="GHEA Grapalat"/>
                <w:sz w:val="20"/>
                <w:szCs w:val="20"/>
                <w:lang w:val="hy-AM"/>
              </w:rPr>
              <w:t xml:space="preserve">համաձայնվում  </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36641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ստորագրվում է վճարողի կողմից կամ </w:t>
            </w:r>
          </w:p>
          <w:p w14:paraId="545CF2F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դրվում է վճարողի էլեկտրոնային ստորագրությունը</w:t>
            </w:r>
          </w:p>
          <w:p w14:paraId="0CE17F44" w14:textId="77777777" w:rsidR="00631658" w:rsidRPr="0036641C" w:rsidRDefault="00631658" w:rsidP="00CB0ADE">
            <w:pPr>
              <w:jc w:val="center"/>
              <w:rPr>
                <w:rFonts w:ascii="GHEA Grapalat" w:hAnsi="GHEA Grapalat"/>
                <w:sz w:val="20"/>
                <w:szCs w:val="20"/>
                <w:lang w:val="hy-AM"/>
              </w:rPr>
            </w:pPr>
          </w:p>
        </w:tc>
      </w:tr>
      <w:tr w:rsidR="00631658" w:rsidRPr="00012733" w14:paraId="2164006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71A7D08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վճարողի կողմից </w:t>
            </w:r>
          </w:p>
          <w:p w14:paraId="3046A63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ներկայացնելիս</w:t>
            </w:r>
          </w:p>
        </w:tc>
      </w:tr>
      <w:tr w:rsidR="00631658" w:rsidRPr="0036641C" w14:paraId="0E62ADC7" w14:textId="77777777" w:rsidTr="00A94630">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3BF89C8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ստորագրվում է շահառուի կողմից</w:t>
            </w:r>
          </w:p>
        </w:tc>
      </w:tr>
      <w:tr w:rsidR="00631658" w:rsidRPr="00012733" w14:paraId="03E2764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1958680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շահառուի կողմից </w:t>
            </w:r>
          </w:p>
          <w:p w14:paraId="34B0F63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բանկ ներկայացնելիս</w:t>
            </w:r>
          </w:p>
        </w:tc>
      </w:tr>
      <w:tr w:rsidR="00631658" w:rsidRPr="00012733" w14:paraId="5B3DB32B" w14:textId="77777777" w:rsidTr="00A94630">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w:t>
            </w:r>
            <w:r w:rsidRPr="0036641C">
              <w:rPr>
                <w:rFonts w:ascii="GHEA Grapalat" w:hAnsi="GHEA Grapalat"/>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5DAAD1D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վճարման պահանջագիրը վճարողին սպասարկող ֆինանսական </w:t>
            </w:r>
            <w:r w:rsidRPr="0036641C">
              <w:rPr>
                <w:rFonts w:ascii="GHEA Grapalat" w:hAnsi="GHEA Grapalat"/>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36641C" w:rsidRDefault="00631658" w:rsidP="00CB0ADE">
            <w:pPr>
              <w:jc w:val="center"/>
              <w:rPr>
                <w:rFonts w:ascii="GHEA Grapalat" w:hAnsi="GHEA Grapalat"/>
                <w:sz w:val="20"/>
                <w:szCs w:val="20"/>
                <w:lang w:val="hy-AM"/>
              </w:rPr>
            </w:pPr>
          </w:p>
        </w:tc>
      </w:tr>
      <w:tr w:rsidR="00631658" w:rsidRPr="00012733" w14:paraId="110C4A8C"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5149EA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36641C" w:rsidRDefault="00631658" w:rsidP="00CB0ADE">
            <w:pPr>
              <w:jc w:val="center"/>
              <w:rPr>
                <w:rFonts w:ascii="GHEA Grapalat" w:hAnsi="GHEA Grapalat"/>
                <w:sz w:val="20"/>
                <w:szCs w:val="20"/>
                <w:lang w:val="hy-AM"/>
              </w:rPr>
            </w:pPr>
          </w:p>
        </w:tc>
      </w:tr>
      <w:tr w:rsidR="00631658" w:rsidRPr="00012733" w14:paraId="09380E66" w14:textId="77777777" w:rsidTr="00A94630">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A29E20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36641C" w:rsidRDefault="00631658" w:rsidP="00CB0ADE">
            <w:pPr>
              <w:jc w:val="center"/>
              <w:rPr>
                <w:rFonts w:ascii="GHEA Grapalat" w:hAnsi="GHEA Grapalat"/>
                <w:sz w:val="20"/>
                <w:szCs w:val="20"/>
                <w:lang w:val="hy-AM"/>
              </w:rPr>
            </w:pPr>
          </w:p>
        </w:tc>
      </w:tr>
      <w:tr w:rsidR="00631658" w:rsidRPr="00012733" w14:paraId="384AB717" w14:textId="77777777" w:rsidTr="00A94630">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1047C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36641C" w:rsidRDefault="00631658" w:rsidP="00CB0ADE">
            <w:pPr>
              <w:jc w:val="center"/>
              <w:rPr>
                <w:rFonts w:ascii="GHEA Grapalat" w:hAnsi="GHEA Grapalat"/>
                <w:sz w:val="20"/>
                <w:szCs w:val="20"/>
                <w:lang w:val="hy-AM"/>
              </w:rPr>
            </w:pPr>
          </w:p>
        </w:tc>
      </w:tr>
      <w:tr w:rsidR="00631658" w:rsidRPr="00012733" w14:paraId="2678D9A3" w14:textId="77777777" w:rsidTr="00A94630">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DE4E47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36641C" w:rsidRDefault="00631658" w:rsidP="00CB0ADE">
            <w:pPr>
              <w:jc w:val="center"/>
              <w:rPr>
                <w:rFonts w:ascii="GHEA Grapalat" w:hAnsi="GHEA Grapalat"/>
                <w:sz w:val="20"/>
                <w:szCs w:val="20"/>
                <w:lang w:val="hy-AM"/>
              </w:rPr>
            </w:pPr>
          </w:p>
        </w:tc>
      </w:tr>
      <w:tr w:rsidR="00631658" w:rsidRPr="00012733" w14:paraId="42EBC468" w14:textId="77777777" w:rsidTr="00A94630">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4C41F7C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36641C" w:rsidRDefault="00631658" w:rsidP="00CB0ADE">
            <w:pPr>
              <w:jc w:val="center"/>
              <w:rPr>
                <w:rFonts w:ascii="GHEA Grapalat" w:hAnsi="GHEA Grapalat"/>
                <w:sz w:val="20"/>
                <w:szCs w:val="20"/>
                <w:lang w:val="hy-AM"/>
              </w:rPr>
            </w:pPr>
          </w:p>
        </w:tc>
      </w:tr>
    </w:tbl>
    <w:p w14:paraId="69DA9216" w14:textId="77777777" w:rsidR="00631658" w:rsidRPr="0036641C" w:rsidRDefault="00631658" w:rsidP="00631658">
      <w:pPr>
        <w:pStyle w:val="BodyTextIndent"/>
        <w:jc w:val="right"/>
        <w:rPr>
          <w:rFonts w:ascii="GHEA Grapalat" w:hAnsi="GHEA Grapalat" w:cs="Sylfaen"/>
          <w:i w:val="0"/>
          <w:lang w:val="hy-AM"/>
        </w:rPr>
      </w:pPr>
    </w:p>
    <w:p w14:paraId="01233AB3" w14:textId="77777777" w:rsidR="00631658" w:rsidRPr="0036641C" w:rsidRDefault="00631658" w:rsidP="00631658">
      <w:pPr>
        <w:pStyle w:val="BodyTextIndent"/>
        <w:jc w:val="right"/>
        <w:rPr>
          <w:rFonts w:ascii="GHEA Grapalat" w:hAnsi="GHEA Grapalat" w:cs="Sylfaen"/>
          <w:i w:val="0"/>
          <w:lang w:val="hy-AM"/>
        </w:rPr>
      </w:pPr>
    </w:p>
    <w:p w14:paraId="3F8F9D4D" w14:textId="77777777" w:rsidR="00631658" w:rsidRPr="0036641C" w:rsidRDefault="00631658" w:rsidP="00631658">
      <w:pPr>
        <w:pStyle w:val="BodyTextIndent"/>
        <w:jc w:val="right"/>
        <w:rPr>
          <w:rFonts w:ascii="GHEA Grapalat" w:hAnsi="GHEA Grapalat" w:cs="Sylfaen"/>
          <w:i w:val="0"/>
          <w:lang w:val="hy-AM"/>
        </w:rPr>
      </w:pPr>
    </w:p>
    <w:p w14:paraId="03925643" w14:textId="77777777" w:rsidR="00631658" w:rsidRPr="0036641C" w:rsidRDefault="00631658" w:rsidP="00631658">
      <w:pPr>
        <w:pStyle w:val="BodyTextIndent"/>
        <w:jc w:val="right"/>
        <w:rPr>
          <w:rFonts w:ascii="GHEA Grapalat" w:hAnsi="GHEA Grapalat" w:cs="Sylfaen"/>
          <w:i w:val="0"/>
          <w:lang w:val="hy-AM"/>
        </w:rPr>
      </w:pPr>
    </w:p>
    <w:p w14:paraId="563ED74F" w14:textId="1C2435CE" w:rsidR="00631658" w:rsidRPr="0036641C" w:rsidRDefault="00631658" w:rsidP="00631658">
      <w:pPr>
        <w:rPr>
          <w:rFonts w:ascii="GHEA Grapalat" w:hAnsi="GHEA Grapalat"/>
          <w:lang w:val="hy-AM"/>
        </w:rPr>
      </w:pPr>
    </w:p>
    <w:p w14:paraId="43D6D7E7" w14:textId="77777777" w:rsidR="00631658" w:rsidRPr="0036641C" w:rsidRDefault="00631658" w:rsidP="00631658">
      <w:pPr>
        <w:jc w:val="center"/>
        <w:rPr>
          <w:rFonts w:ascii="GHEA Grapalat" w:hAnsi="GHEA Grapalat" w:cs="GHEA Grapalat"/>
          <w:sz w:val="22"/>
          <w:szCs w:val="22"/>
          <w:lang w:val="hy-AM"/>
        </w:rPr>
      </w:pPr>
    </w:p>
    <w:p w14:paraId="7C37E7CE" w14:textId="040D7D1F" w:rsidR="005C432A" w:rsidRPr="0036641C" w:rsidRDefault="00631658" w:rsidP="00800678">
      <w:pPr>
        <w:pStyle w:val="BodyTextIndent3"/>
        <w:spacing w:line="240" w:lineRule="auto"/>
        <w:jc w:val="center"/>
        <w:rPr>
          <w:rFonts w:ascii="GHEA Grapalat" w:hAnsi="GHEA Grapalat"/>
          <w:szCs w:val="24"/>
          <w:lang w:val="hy-AM"/>
        </w:rPr>
      </w:pPr>
      <w:r w:rsidRPr="0036641C">
        <w:rPr>
          <w:rFonts w:ascii="GHEA Grapalat" w:hAnsi="GHEA Grapalat"/>
          <w:b/>
          <w:lang w:val="hy-AM"/>
        </w:rPr>
        <w:br w:type="page"/>
      </w:r>
    </w:p>
    <w:p w14:paraId="24ACE631" w14:textId="77777777" w:rsidR="005C432A" w:rsidRPr="0036641C" w:rsidRDefault="005C432A" w:rsidP="00091EBC">
      <w:pPr>
        <w:pStyle w:val="BodyTextIndent3"/>
        <w:spacing w:line="240" w:lineRule="auto"/>
        <w:jc w:val="right"/>
        <w:rPr>
          <w:rFonts w:ascii="GHEA Grapalat" w:hAnsi="GHEA Grapalat"/>
          <w:szCs w:val="24"/>
          <w:lang w:val="hy-AM"/>
        </w:rPr>
      </w:pPr>
    </w:p>
    <w:p w14:paraId="7C165D5A" w14:textId="77777777" w:rsidR="00631658" w:rsidRPr="0036641C" w:rsidRDefault="00631658" w:rsidP="00631658">
      <w:pPr>
        <w:jc w:val="right"/>
        <w:rPr>
          <w:rFonts w:ascii="GHEA Grapalat" w:hAnsi="GHEA Grapalat" w:cs="GHEA Grapalat"/>
          <w:i/>
          <w:sz w:val="18"/>
          <w:szCs w:val="18"/>
          <w:lang w:val="hy-AM"/>
        </w:rPr>
      </w:pPr>
    </w:p>
    <w:p w14:paraId="01082EE6" w14:textId="77777777" w:rsidR="00631658" w:rsidRPr="0036641C" w:rsidRDefault="00631658" w:rsidP="00631658">
      <w:pPr>
        <w:pStyle w:val="BodyTextIndent3"/>
        <w:spacing w:line="240" w:lineRule="auto"/>
        <w:jc w:val="right"/>
        <w:rPr>
          <w:rFonts w:ascii="GHEA Grapalat" w:hAnsi="GHEA Grapalat" w:cs="Sylfaen"/>
          <w:b/>
          <w:lang w:val="hy-AM"/>
        </w:rPr>
      </w:pPr>
      <w:r w:rsidRPr="0036641C">
        <w:rPr>
          <w:rFonts w:ascii="GHEA Grapalat" w:hAnsi="GHEA Grapalat" w:cs="Sylfaen"/>
          <w:b/>
          <w:lang w:val="hy-AM"/>
        </w:rPr>
        <w:t>Հավելված 5.1</w:t>
      </w:r>
    </w:p>
    <w:p w14:paraId="396E8E14" w14:textId="6BFE1B93" w:rsidR="00800678" w:rsidRPr="0036641C" w:rsidRDefault="00800678" w:rsidP="00800678">
      <w:pPr>
        <w:pStyle w:val="BodyTextIndent3"/>
        <w:spacing w:line="240" w:lineRule="auto"/>
        <w:jc w:val="right"/>
        <w:rPr>
          <w:rFonts w:ascii="GHEA Grapalat" w:hAnsi="GHEA Grapalat" w:cs="Arial"/>
          <w:b/>
          <w:lang w:val="hy-AM"/>
        </w:rPr>
      </w:pPr>
      <w:bookmarkStart w:id="14" w:name="_Hlk194309732"/>
      <w:r w:rsidRPr="0036641C">
        <w:rPr>
          <w:rFonts w:ascii="GHEA Grapalat" w:hAnsi="GHEA Grapalat" w:cs="Sylfaen"/>
          <w:b/>
          <w:lang w:val="hy-AM"/>
        </w:rPr>
        <w:t>«</w:t>
      </w:r>
      <w:r w:rsidR="00960589">
        <w:rPr>
          <w:rFonts w:ascii="GHEA Grapalat" w:hAnsi="GHEA Grapalat" w:cs="Sylfaen"/>
          <w:b/>
          <w:lang w:val="hy-AM"/>
        </w:rPr>
        <w:t>ԵՔ-ԳՀԱՇՁԲ-25/178</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355EC9FB" w14:textId="77777777" w:rsidR="00800678" w:rsidRPr="0036641C" w:rsidRDefault="00800678" w:rsidP="00800678">
      <w:pPr>
        <w:jc w:val="right"/>
        <w:rPr>
          <w:rFonts w:ascii="GHEA Grapalat" w:hAnsi="GHEA Grapalat" w:cs="Sylfaen"/>
          <w:b/>
          <w:lang w:val="hy-AM"/>
        </w:rPr>
      </w:pPr>
      <w:r w:rsidRPr="0036641C">
        <w:rPr>
          <w:rFonts w:ascii="GHEA Grapalat" w:hAnsi="GHEA Grapalat" w:cs="Sylfaen"/>
          <w:b/>
          <w:sz w:val="20"/>
          <w:szCs w:val="20"/>
          <w:lang w:val="hy-AM"/>
        </w:rPr>
        <w:t>գնանշման հարցման հրավերի</w:t>
      </w:r>
    </w:p>
    <w:bookmarkEnd w:id="14"/>
    <w:p w14:paraId="54399434" w14:textId="77777777" w:rsidR="00800678" w:rsidRPr="0036641C" w:rsidRDefault="00800678" w:rsidP="00800678">
      <w:pPr>
        <w:jc w:val="center"/>
        <w:rPr>
          <w:rFonts w:ascii="GHEA Grapalat" w:hAnsi="GHEA Grapalat" w:cs="Sylfaen"/>
          <w:b/>
          <w:lang w:val="hy-AM"/>
        </w:rPr>
      </w:pPr>
    </w:p>
    <w:p w14:paraId="42002658" w14:textId="10778518" w:rsidR="00631658" w:rsidRPr="0036641C" w:rsidRDefault="00631658" w:rsidP="00800678">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Pr="0036641C">
        <w:rPr>
          <w:rFonts w:ascii="GHEA Grapalat" w:hAnsi="GHEA Grapalat" w:cs="GHEA Grapalat"/>
          <w:b/>
          <w:sz w:val="20"/>
          <w:szCs w:val="20"/>
          <w:lang w:val="hy-AM"/>
        </w:rPr>
        <w:t xml:space="preserve">ՏՈւԺԱՆՔԻ ՄԱՍԻՆ ՀԱՄԱՁԱՅՆԱԳԻՐ </w:t>
      </w:r>
    </w:p>
    <w:p w14:paraId="1ACBDF57" w14:textId="77777777" w:rsidR="001C7C1A" w:rsidRPr="0036641C" w:rsidRDefault="00631658" w:rsidP="001C7C1A">
      <w:pPr>
        <w:jc w:val="center"/>
        <w:rPr>
          <w:rFonts w:ascii="GHEA Grapalat" w:hAnsi="GHEA Grapalat" w:cs="GHEA Grapalat"/>
          <w:b/>
          <w:sz w:val="20"/>
          <w:szCs w:val="20"/>
          <w:lang w:val="hy-AM"/>
        </w:rPr>
      </w:pPr>
      <w:r w:rsidRPr="0036641C">
        <w:rPr>
          <w:rFonts w:ascii="GHEA Grapalat" w:hAnsi="GHEA Grapalat" w:cs="GHEA Grapalat"/>
          <w:sz w:val="20"/>
          <w:szCs w:val="20"/>
          <w:lang w:val="hy-AM"/>
        </w:rPr>
        <w:t xml:space="preserve">  </w:t>
      </w:r>
      <w:r w:rsidRPr="0036641C">
        <w:rPr>
          <w:rFonts w:ascii="GHEA Grapalat" w:hAnsi="GHEA Grapalat" w:cs="GHEA Grapalat"/>
          <w:b/>
          <w:sz w:val="20"/>
          <w:szCs w:val="20"/>
          <w:lang w:val="hy-AM"/>
        </w:rPr>
        <w:t xml:space="preserve"> </w:t>
      </w:r>
      <w:r w:rsidR="001C7C1A" w:rsidRPr="0036641C">
        <w:rPr>
          <w:rFonts w:ascii="GHEA Grapalat" w:hAnsi="GHEA Grapalat" w:cs="GHEA Grapalat"/>
          <w:b/>
          <w:sz w:val="18"/>
          <w:szCs w:val="18"/>
          <w:lang w:val="hy-AM"/>
        </w:rPr>
        <w:t xml:space="preserve">         (պայմանագրի ապահովում)</w:t>
      </w:r>
    </w:p>
    <w:p w14:paraId="1A43D4D7" w14:textId="77777777" w:rsidR="00631658" w:rsidRPr="0036641C" w:rsidRDefault="00631658" w:rsidP="00631658">
      <w:pPr>
        <w:rPr>
          <w:rFonts w:ascii="GHEA Grapalat" w:hAnsi="GHEA Grapalat" w:cs="GHEA Grapalat"/>
          <w:b/>
          <w:sz w:val="20"/>
          <w:szCs w:val="20"/>
          <w:lang w:val="hy-AM"/>
        </w:rPr>
      </w:pPr>
    </w:p>
    <w:p w14:paraId="3748F37A" w14:textId="4F15D83D" w:rsidR="00631658" w:rsidRPr="0036641C" w:rsidRDefault="00631658" w:rsidP="00631658">
      <w:pPr>
        <w:rPr>
          <w:rFonts w:ascii="GHEA Grapalat" w:hAnsi="GHEA Grapalat" w:cs="GHEA Grapalat"/>
          <w:sz w:val="20"/>
          <w:szCs w:val="20"/>
          <w:lang w:val="hy-AM"/>
        </w:rPr>
      </w:pPr>
      <w:r w:rsidRPr="0036641C">
        <w:rPr>
          <w:rFonts w:ascii="GHEA Grapalat" w:hAnsi="GHEA Grapalat" w:cs="GHEA Grapalat"/>
          <w:sz w:val="20"/>
          <w:szCs w:val="20"/>
          <w:lang w:val="hy-AM"/>
        </w:rPr>
        <w:t xml:space="preserve">     ք. Երևան</w:t>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005C432A" w:rsidRPr="0036641C">
        <w:rPr>
          <w:rFonts w:ascii="GHEA Grapalat" w:hAnsi="GHEA Grapalat" w:cs="GHEA Grapalat"/>
          <w:sz w:val="20"/>
          <w:szCs w:val="20"/>
          <w:lang w:val="hy-AM"/>
        </w:rPr>
        <w:t xml:space="preserve"> 20   թ.</w:t>
      </w:r>
    </w:p>
    <w:p w14:paraId="04B17214" w14:textId="77777777" w:rsidR="00631658" w:rsidRPr="0036641C" w:rsidRDefault="00631658" w:rsidP="00631658">
      <w:pPr>
        <w:rPr>
          <w:rFonts w:ascii="GHEA Grapalat" w:hAnsi="GHEA Grapalat" w:cs="GHEA Grapalat"/>
          <w:sz w:val="20"/>
          <w:szCs w:val="20"/>
          <w:lang w:val="hy-AM"/>
        </w:rPr>
      </w:pPr>
    </w:p>
    <w:p w14:paraId="26722C2E" w14:textId="77777777" w:rsidR="00631658" w:rsidRPr="0036641C" w:rsidRDefault="00631658" w:rsidP="00631658">
      <w:pPr>
        <w:jc w:val="both"/>
        <w:rPr>
          <w:rFonts w:ascii="GHEA Grapalat" w:hAnsi="GHEA Grapalat" w:cs="GHEA Grapalat"/>
          <w:sz w:val="20"/>
          <w:szCs w:val="20"/>
          <w:u w:val="single"/>
          <w:vertAlign w:val="subscript"/>
          <w:lang w:val="hy-AM"/>
        </w:rPr>
      </w:pP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 xml:space="preserve">ի դեմս Ընկերության տնօրեն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05159C0F" w14:textId="77777777" w:rsidR="00631658" w:rsidRPr="0036641C" w:rsidRDefault="00631658" w:rsidP="00631658">
      <w:pPr>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Ընկերության անվանումը</w:t>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t xml:space="preserve">    </w:t>
      </w:r>
      <w:r w:rsidRPr="0036641C">
        <w:rPr>
          <w:rFonts w:ascii="GHEA Grapalat" w:hAnsi="GHEA Grapalat"/>
          <w:sz w:val="20"/>
          <w:szCs w:val="20"/>
          <w:vertAlign w:val="superscript"/>
          <w:lang w:val="hy-AM"/>
        </w:rPr>
        <w:t>Ընկերության տնօրենի անուն ազգանունը, անձնագրային տվյալները</w:t>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36641C" w:rsidRDefault="00631658" w:rsidP="00631658">
      <w:pPr>
        <w:ind w:firstLine="708"/>
        <w:jc w:val="both"/>
        <w:rPr>
          <w:rFonts w:ascii="GHEA Grapalat" w:hAnsi="GHEA Grapalat" w:cs="GHEA Grapalat"/>
          <w:sz w:val="20"/>
          <w:szCs w:val="20"/>
          <w:lang w:val="hy-AM"/>
        </w:rPr>
      </w:pPr>
    </w:p>
    <w:p w14:paraId="7CDEC514" w14:textId="77777777" w:rsidR="00631658" w:rsidRPr="0036641C" w:rsidRDefault="00F5285F" w:rsidP="00F5285F">
      <w:pPr>
        <w:ind w:left="360"/>
        <w:jc w:val="center"/>
        <w:rPr>
          <w:rFonts w:ascii="GHEA Grapalat" w:hAnsi="GHEA Grapalat" w:cs="GHEA Grapalat"/>
          <w:b/>
          <w:bCs/>
          <w:sz w:val="20"/>
          <w:szCs w:val="20"/>
          <w:lang w:val="hy-AM"/>
        </w:rPr>
      </w:pPr>
      <w:r w:rsidRPr="0036641C">
        <w:rPr>
          <w:rFonts w:ascii="GHEA Grapalat" w:hAnsi="GHEA Grapalat" w:cs="GHEA Grapalat"/>
          <w:b/>
          <w:sz w:val="20"/>
          <w:szCs w:val="20"/>
          <w:lang w:val="hy-AM"/>
        </w:rPr>
        <w:t>1.</w:t>
      </w:r>
      <w:r w:rsidR="00631658" w:rsidRPr="0036641C">
        <w:rPr>
          <w:rFonts w:ascii="GHEA Grapalat" w:hAnsi="GHEA Grapalat" w:cs="GHEA Grapalat"/>
          <w:b/>
          <w:sz w:val="20"/>
          <w:szCs w:val="20"/>
          <w:lang w:val="hy-AM"/>
        </w:rPr>
        <w:t xml:space="preserve"> Համաձայնության առարկան</w:t>
      </w:r>
    </w:p>
    <w:p w14:paraId="093B85D5" w14:textId="77777777" w:rsidR="00631658" w:rsidRPr="0036641C" w:rsidRDefault="00631658" w:rsidP="00631658">
      <w:pPr>
        <w:jc w:val="both"/>
        <w:rPr>
          <w:rFonts w:ascii="GHEA Grapalat" w:hAnsi="GHEA Grapalat" w:cs="GHEA Grapalat"/>
          <w:b/>
          <w:bCs/>
          <w:sz w:val="20"/>
          <w:szCs w:val="20"/>
          <w:lang w:val="hy-AM"/>
        </w:rPr>
      </w:pP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p>
    <w:p w14:paraId="033E5C9E" w14:textId="77777777" w:rsidR="00934B35" w:rsidRPr="00934B35" w:rsidRDefault="00934B35" w:rsidP="00934B35">
      <w:pPr>
        <w:numPr>
          <w:ilvl w:val="1"/>
          <w:numId w:val="42"/>
        </w:numPr>
        <w:ind w:left="0" w:firstLine="450"/>
        <w:jc w:val="both"/>
        <w:rPr>
          <w:rFonts w:ascii="GHEA Grapalat" w:hAnsi="GHEA Grapalat" w:cs="GHEA Grapalat"/>
          <w:sz w:val="20"/>
          <w:szCs w:val="20"/>
          <w:lang w:val="hy-AM"/>
        </w:rPr>
      </w:pPr>
      <w:r w:rsidRPr="00934B35">
        <w:rPr>
          <w:rFonts w:ascii="GHEA Grapalat" w:hAnsi="GHEA Grapalat" w:cs="GHEA Grapalat"/>
          <w:sz w:val="20"/>
          <w:szCs w:val="20"/>
          <w:lang w:val="hy-AM"/>
        </w:rPr>
        <w:t>Ընկերությունը մասնակցում է Երևանի քաղաքապետարան* (այսուհետ` Պատվիրատու) կողմից կազմակերպված` ԵՔ-ԳՀԱՇՁԲ-25/178* ծածկագրով գնման ընթացակարգին:</w:t>
      </w:r>
    </w:p>
    <w:p w14:paraId="2F108EC1"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36641C" w:rsidRDefault="007A5E2D" w:rsidP="007A5E2D">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1.3 </w:t>
      </w:r>
      <w:r w:rsidR="00631658" w:rsidRPr="0036641C">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Pr="0036641C">
        <w:rPr>
          <w:rFonts w:ascii="GHEA Grapalat" w:hAnsi="GHEA Grapalat" w:cs="GHEA Grapalat"/>
          <w:sz w:val="20"/>
          <w:szCs w:val="20"/>
          <w:lang w:val="hy-AM"/>
        </w:rPr>
        <w:t>(</w:t>
      </w:r>
      <w:r w:rsidR="00631658" w:rsidRPr="0036641C">
        <w:rPr>
          <w:rFonts w:ascii="GHEA Grapalat" w:hAnsi="GHEA Grapalat" w:cs="GHEA Grapalat"/>
          <w:sz w:val="20"/>
          <w:szCs w:val="20"/>
          <w:lang w:val="hy-AM"/>
        </w:rPr>
        <w:t>այսուհետ` Պահանջագիր</w:t>
      </w:r>
      <w:r w:rsidRPr="0036641C">
        <w:rPr>
          <w:rFonts w:ascii="GHEA Grapalat" w:hAnsi="GHEA Grapalat" w:cs="GHEA Grapalat"/>
          <w:sz w:val="20"/>
          <w:szCs w:val="20"/>
          <w:lang w:val="hy-AM"/>
        </w:rPr>
        <w:t>)</w:t>
      </w:r>
      <w:r w:rsidR="00631658" w:rsidRPr="0036641C">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480595FE"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9580FE9" w14:textId="77777777" w:rsidR="00631658" w:rsidRPr="0036641C" w:rsidRDefault="00631658" w:rsidP="00631658">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1379B90C" w14:textId="7011B04B" w:rsidR="00403A28" w:rsidRPr="0036641C" w:rsidRDefault="00631658" w:rsidP="00146D17">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36641C">
        <w:rPr>
          <w:rFonts w:ascii="GHEA Grapalat" w:hAnsi="GHEA Grapalat" w:cs="GHEA Grapalat"/>
          <w:sz w:val="20"/>
          <w:szCs w:val="20"/>
          <w:lang w:val="hy-AM"/>
        </w:rPr>
        <w:t>1.4</w:t>
      </w:r>
      <w:r w:rsidRPr="0036641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58F2824" w14:textId="78C5C127" w:rsidR="00631658" w:rsidRPr="0036641C" w:rsidRDefault="00403A28" w:rsidP="00146D17">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1.5</w:t>
      </w:r>
      <w:r w:rsidR="00631658" w:rsidRPr="0036641C">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004E44F2"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5B797D5"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36641C" w:rsidRDefault="00631658" w:rsidP="00631658">
      <w:pPr>
        <w:jc w:val="both"/>
        <w:rPr>
          <w:rFonts w:ascii="GHEA Grapalat" w:hAnsi="GHEA Grapalat" w:cs="GHEA Grapalat"/>
          <w:sz w:val="20"/>
          <w:szCs w:val="20"/>
          <w:lang w:val="hy-AM"/>
        </w:rPr>
      </w:pPr>
    </w:p>
    <w:p w14:paraId="22650B51" w14:textId="77777777" w:rsidR="00631658" w:rsidRPr="0036641C" w:rsidRDefault="00F5285F" w:rsidP="00F5285F">
      <w:pPr>
        <w:ind w:left="360"/>
        <w:jc w:val="center"/>
        <w:rPr>
          <w:rFonts w:ascii="GHEA Grapalat" w:hAnsi="GHEA Grapalat" w:cs="GHEA Grapalat"/>
          <w:b/>
          <w:bCs/>
          <w:sz w:val="20"/>
          <w:szCs w:val="20"/>
          <w:lang w:val="hy-AM"/>
        </w:rPr>
      </w:pPr>
      <w:r w:rsidRPr="0036641C">
        <w:rPr>
          <w:rFonts w:ascii="GHEA Grapalat" w:hAnsi="GHEA Grapalat" w:cs="GHEA Grapalat"/>
          <w:b/>
          <w:bCs/>
          <w:sz w:val="20"/>
          <w:szCs w:val="20"/>
          <w:lang w:val="hy-AM"/>
        </w:rPr>
        <w:t>2.</w:t>
      </w:r>
      <w:r w:rsidR="000F15C2" w:rsidRPr="0036641C">
        <w:rPr>
          <w:rFonts w:ascii="GHEA Grapalat" w:hAnsi="GHEA Grapalat" w:cs="GHEA Grapalat"/>
          <w:b/>
          <w:bCs/>
          <w:sz w:val="20"/>
          <w:szCs w:val="20"/>
          <w:lang w:val="hy-AM"/>
        </w:rPr>
        <w:t xml:space="preserve"> </w:t>
      </w:r>
      <w:r w:rsidR="00631658" w:rsidRPr="0036641C">
        <w:rPr>
          <w:rFonts w:ascii="GHEA Grapalat" w:hAnsi="GHEA Grapalat" w:cs="GHEA Grapalat"/>
          <w:b/>
          <w:bCs/>
          <w:sz w:val="20"/>
          <w:szCs w:val="20"/>
          <w:lang w:val="hy-AM"/>
        </w:rPr>
        <w:t>Այլ պայմաններ</w:t>
      </w:r>
    </w:p>
    <w:p w14:paraId="196FD6CE" w14:textId="77777777" w:rsidR="00334B2F" w:rsidRPr="0036641C" w:rsidRDefault="007A5E2D" w:rsidP="007A5E2D">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6641C">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36641C" w:rsidDel="00A13215"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36641C" w:rsidRDefault="00631658" w:rsidP="00631658">
      <w:pPr>
        <w:ind w:firstLine="567"/>
        <w:jc w:val="both"/>
        <w:rPr>
          <w:rFonts w:ascii="GHEA Grapalat" w:hAnsi="GHEA Grapalat" w:cs="GHEA Grapalat"/>
          <w:sz w:val="20"/>
          <w:szCs w:val="20"/>
          <w:lang w:val="hy-AM"/>
        </w:rPr>
      </w:pPr>
    </w:p>
    <w:p w14:paraId="02D2EDDD" w14:textId="77777777" w:rsidR="00631658" w:rsidRPr="0036641C" w:rsidRDefault="00631658" w:rsidP="00631658">
      <w:pPr>
        <w:ind w:firstLine="567"/>
        <w:jc w:val="center"/>
        <w:rPr>
          <w:rFonts w:ascii="GHEA Grapalat" w:hAnsi="GHEA Grapalat" w:cs="GHEA Grapalat"/>
          <w:sz w:val="20"/>
          <w:szCs w:val="20"/>
          <w:lang w:val="hy-AM"/>
        </w:rPr>
      </w:pPr>
      <w:r w:rsidRPr="0036641C">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36641C" w:rsidRDefault="00631658" w:rsidP="00631658">
      <w:pPr>
        <w:jc w:val="both"/>
        <w:rPr>
          <w:rFonts w:ascii="GHEA Grapalat" w:hAnsi="GHEA Grapalat" w:cs="GHEA Grapalat"/>
          <w:sz w:val="20"/>
          <w:szCs w:val="20"/>
          <w:u w:val="single"/>
          <w:lang w:val="hy-AM"/>
        </w:rPr>
      </w:pP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0CEB3B30"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անվանումը</w:t>
      </w:r>
    </w:p>
    <w:p w14:paraId="374A5B68"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vertAlign w:val="superscript"/>
          <w:lang w:val="hy-AM"/>
        </w:rPr>
        <w:t xml:space="preserve"> </w:t>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3AA17CBF"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հասցեն</w:t>
      </w:r>
    </w:p>
    <w:p w14:paraId="603B8EAA"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67DD0372"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5DC99F48"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140DD1EA"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5A61D79"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36641C" w:rsidRDefault="00631658" w:rsidP="00631658">
      <w:pPr>
        <w:jc w:val="both"/>
        <w:rPr>
          <w:rFonts w:ascii="GHEA Grapalat" w:hAnsi="GHEA Grapalat"/>
          <w:sz w:val="20"/>
          <w:szCs w:val="20"/>
          <w:lang w:val="hy-AM"/>
        </w:rPr>
      </w:pPr>
      <w:r w:rsidRPr="0036641C">
        <w:rPr>
          <w:rFonts w:ascii="GHEA Grapalat" w:hAnsi="GHEA Grapalat"/>
          <w:sz w:val="20"/>
          <w:szCs w:val="20"/>
          <w:lang w:val="hy-AM"/>
        </w:rPr>
        <w:t>Կ.Տ</w:t>
      </w:r>
    </w:p>
    <w:p w14:paraId="377B35B7" w14:textId="77777777" w:rsidR="00631658" w:rsidRPr="0036641C" w:rsidRDefault="00631658" w:rsidP="00631658">
      <w:pPr>
        <w:jc w:val="both"/>
        <w:rPr>
          <w:rFonts w:ascii="GHEA Grapalat" w:hAnsi="GHEA Grapalat"/>
          <w:sz w:val="20"/>
          <w:szCs w:val="20"/>
          <w:lang w:val="hy-AM"/>
        </w:rPr>
      </w:pPr>
    </w:p>
    <w:p w14:paraId="0CC8800E" w14:textId="77777777" w:rsidR="00631658" w:rsidRPr="0036641C" w:rsidRDefault="00631658" w:rsidP="00631658">
      <w:pPr>
        <w:jc w:val="both"/>
        <w:rPr>
          <w:rFonts w:ascii="GHEA Grapalat" w:hAnsi="GHEA Grapalat"/>
          <w:sz w:val="20"/>
          <w:szCs w:val="20"/>
          <w:lang w:val="hy-AM"/>
        </w:rPr>
      </w:pPr>
      <w:r w:rsidRPr="0036641C">
        <w:rPr>
          <w:rFonts w:ascii="GHEA Grapalat" w:hAnsi="GHEA Grapalat"/>
          <w:sz w:val="20"/>
          <w:szCs w:val="20"/>
          <w:lang w:val="hy-AM"/>
        </w:rPr>
        <w:t>Օր/ամիս/տարի</w:t>
      </w:r>
    </w:p>
    <w:p w14:paraId="02E55E79" w14:textId="77777777" w:rsidR="00631658" w:rsidRPr="0036641C" w:rsidRDefault="00631658" w:rsidP="00631658">
      <w:pPr>
        <w:jc w:val="center"/>
        <w:rPr>
          <w:rFonts w:ascii="GHEA Grapalat" w:hAnsi="GHEA Grapalat" w:cs="GHEA Grapalat"/>
          <w:sz w:val="20"/>
          <w:szCs w:val="20"/>
          <w:lang w:val="hy-AM"/>
        </w:rPr>
      </w:pPr>
    </w:p>
    <w:p w14:paraId="34660314"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6641C">
        <w:rPr>
          <w:rFonts w:ascii="GHEA Grapalat" w:hAnsi="GHEA Grapalat" w:cs="Sylfaen"/>
          <w:i/>
          <w:sz w:val="20"/>
          <w:szCs w:val="20"/>
          <w:lang w:val="hy-AM"/>
        </w:rPr>
        <w:t xml:space="preserve">* </w:t>
      </w:r>
      <w:r w:rsidRPr="0036641C">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36641C" w:rsidRDefault="00631658" w:rsidP="00334B2F">
      <w:pPr>
        <w:pStyle w:val="BodyTextIndent3"/>
        <w:spacing w:line="240" w:lineRule="auto"/>
        <w:jc w:val="right"/>
        <w:rPr>
          <w:rFonts w:ascii="GHEA Grapalat" w:hAnsi="GHEA Grapalat"/>
          <w:b/>
          <w:lang w:val="hy-AM"/>
        </w:rPr>
      </w:pPr>
      <w:r w:rsidRPr="003664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00678" w:rsidRPr="0036641C" w14:paraId="50D8776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4FBF" w14:textId="77777777" w:rsidR="00800678" w:rsidRPr="0036641C" w:rsidRDefault="00800678" w:rsidP="0033410B">
            <w:pPr>
              <w:rPr>
                <w:rFonts w:ascii="GHEA Grapalat" w:hAnsi="GHEA Grapalat" w:cs="Sylfaen"/>
                <w:b/>
                <w:bCs/>
                <w:sz w:val="20"/>
                <w:szCs w:val="20"/>
                <w:lang w:val="hy-AM"/>
              </w:rPr>
            </w:pPr>
            <w:r w:rsidRPr="0036641C">
              <w:rPr>
                <w:rFonts w:ascii="GHEA Grapalat" w:hAnsi="GHEA Grapalat" w:cs="Sylfaen"/>
                <w:sz w:val="20"/>
                <w:szCs w:val="20"/>
                <w:lang w:val="hy-AM"/>
              </w:rPr>
              <w:lastRenderedPageBreak/>
              <w:t xml:space="preserve">1.                                                              </w:t>
            </w:r>
            <w:r w:rsidRPr="0036641C">
              <w:rPr>
                <w:rFonts w:ascii="GHEA Grapalat" w:hAnsi="GHEA Grapalat" w:cs="Sylfaen"/>
                <w:b/>
                <w:bCs/>
                <w:sz w:val="20"/>
                <w:szCs w:val="20"/>
                <w:lang w:val="hy-AM"/>
              </w:rPr>
              <w:t>ՎՃԱՐՄԱՆ</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 xml:space="preserve">ՊԱՀԱՆՋԱԳԻՐ* </w:t>
            </w:r>
          </w:p>
          <w:p w14:paraId="570E0B68" w14:textId="77777777" w:rsidR="00800678" w:rsidRPr="0036641C" w:rsidRDefault="00800678" w:rsidP="0033410B">
            <w:pPr>
              <w:jc w:val="center"/>
              <w:rPr>
                <w:rFonts w:ascii="GHEA Grapalat" w:hAnsi="GHEA Grapalat" w:cs="Arial"/>
                <w:bCs/>
                <w:i/>
                <w:sz w:val="20"/>
                <w:szCs w:val="20"/>
                <w:lang w:val="hy-AM"/>
              </w:rPr>
            </w:pPr>
          </w:p>
        </w:tc>
      </w:tr>
      <w:tr w:rsidR="00800678" w:rsidRPr="0036641C" w14:paraId="233E2FE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8EC4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 Թիվ </w:t>
            </w:r>
          </w:p>
        </w:tc>
      </w:tr>
      <w:tr w:rsidR="00800678" w:rsidRPr="0036641C" w14:paraId="486B05A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1446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3.                                                         Ներկայացման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ամսաթիվը</w:t>
            </w:r>
            <w:r w:rsidRPr="0036641C">
              <w:rPr>
                <w:rFonts w:ascii="GHEA Grapalat" w:hAnsi="GHEA Grapalat" w:cs="Arial"/>
                <w:sz w:val="20"/>
                <w:szCs w:val="20"/>
                <w:lang w:val="hy-AM"/>
              </w:rPr>
              <w:t xml:space="preserve">`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tc>
      </w:tr>
      <w:tr w:rsidR="00800678" w:rsidRPr="0036641C" w14:paraId="57EDD7D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5B64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 xml:space="preserve">4. Վճարողի անվանումը, կամ անուն ազգանուն (Ընկերություն </w:t>
            </w:r>
            <w:r w:rsidRPr="0036641C">
              <w:rPr>
                <w:rFonts w:ascii="GHEA Grapalat" w:hAnsi="GHEA Grapalat" w:cs="Arial"/>
                <w:sz w:val="20"/>
                <w:szCs w:val="20"/>
                <w:lang w:val="hy-AM"/>
              </w:rPr>
              <w:t>`</w:t>
            </w:r>
          </w:p>
        </w:tc>
      </w:tr>
      <w:tr w:rsidR="00800678" w:rsidRPr="0036641C" w14:paraId="3C3A84C4"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E597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5. Վճարողին սպասարկող Ֆինանսական կազմակերպություն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բանկ)</w:t>
            </w:r>
            <w:r w:rsidRPr="0036641C">
              <w:rPr>
                <w:rFonts w:ascii="GHEA Grapalat" w:hAnsi="GHEA Grapalat" w:cs="Arial"/>
                <w:sz w:val="20"/>
                <w:szCs w:val="20"/>
                <w:lang w:val="hy-AM"/>
              </w:rPr>
              <w:t>`</w:t>
            </w:r>
          </w:p>
        </w:tc>
      </w:tr>
      <w:tr w:rsidR="00800678" w:rsidRPr="0036641C" w14:paraId="384944C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433F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6. Վճարողի 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w:t>
            </w:r>
          </w:p>
        </w:tc>
      </w:tr>
      <w:tr w:rsidR="00800678" w:rsidRPr="0036641C" w14:paraId="48F0877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0177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7.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w:t>
            </w:r>
          </w:p>
        </w:tc>
      </w:tr>
      <w:tr w:rsidR="00800678" w:rsidRPr="0036641C" w14:paraId="1B87C79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9E7A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8.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ՀԾՀ</w:t>
            </w:r>
            <w:r w:rsidRPr="0036641C">
              <w:rPr>
                <w:rFonts w:ascii="GHEA Grapalat" w:hAnsi="GHEA Grapalat" w:cs="Arial"/>
                <w:sz w:val="20"/>
                <w:szCs w:val="20"/>
                <w:lang w:val="hy-AM"/>
              </w:rPr>
              <w:t>`</w:t>
            </w:r>
          </w:p>
        </w:tc>
      </w:tr>
      <w:tr w:rsidR="00800678" w:rsidRPr="0036641C" w14:paraId="0250693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6C88"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9. Շահառուի  անվանումը, կամ անուն ազգանուն</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Երևանի քաղաքապետարան</w:t>
            </w:r>
          </w:p>
        </w:tc>
      </w:tr>
      <w:tr w:rsidR="00800678" w:rsidRPr="0036641C" w14:paraId="349D56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1F5B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10.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ՀԾՀ (չի լրացվում)</w:t>
            </w:r>
          </w:p>
        </w:tc>
      </w:tr>
      <w:tr w:rsidR="00800678" w:rsidRPr="0036641C" w14:paraId="7F55286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748E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11.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 xml:space="preserve">` </w:t>
            </w:r>
            <w:r w:rsidRPr="0036641C">
              <w:rPr>
                <w:rFonts w:ascii="GHEA Grapalat" w:hAnsi="GHEA Grapalat"/>
                <w:b/>
                <w:sz w:val="20"/>
                <w:szCs w:val="20"/>
                <w:lang w:val="hy-AM"/>
              </w:rPr>
              <w:t>02593108</w:t>
            </w:r>
          </w:p>
        </w:tc>
      </w:tr>
      <w:tr w:rsidR="00800678" w:rsidRPr="0036641C" w14:paraId="7AA8AEE9"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CBB4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12.Շահառուին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սպասարկող Ֆինանսական կազմակերպություն (բանկ)</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ՀՀ ֆինանսների նախարարության գործառնական վարչություն</w:t>
            </w:r>
          </w:p>
        </w:tc>
      </w:tr>
      <w:tr w:rsidR="00800678" w:rsidRPr="0036641C" w14:paraId="407D2A7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B1BF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13.Շահառուի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հշ</w:t>
            </w:r>
            <w:r w:rsidRPr="0036641C">
              <w:rPr>
                <w:rFonts w:ascii="GHEA Grapalat" w:hAnsi="GHEA Grapalat" w:cs="Arial"/>
                <w:sz w:val="20"/>
                <w:szCs w:val="20"/>
                <w:lang w:val="hy-AM"/>
              </w:rPr>
              <w:t xml:space="preserve">.N) </w:t>
            </w:r>
            <w:r w:rsidRPr="0036641C">
              <w:rPr>
                <w:rFonts w:ascii="GHEA Grapalat" w:hAnsi="GHEA Grapalat" w:cs="Arial"/>
                <w:b/>
                <w:sz w:val="20"/>
                <w:szCs w:val="20"/>
                <w:lang w:val="hy-AM"/>
              </w:rPr>
              <w:t>900015211429</w:t>
            </w:r>
          </w:p>
        </w:tc>
      </w:tr>
      <w:tr w:rsidR="00800678" w:rsidRPr="0036641C" w14:paraId="4C24BDD2"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2557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14.Գումարը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w:t>
            </w:r>
          </w:p>
        </w:tc>
      </w:tr>
      <w:tr w:rsidR="00800678" w:rsidRPr="0036641C" w14:paraId="7A514BC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2FF1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15. 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  (նախատեսված է նշված գումարի մասնակի ակցեպտի համար, որը չի կիրառվում)</w:t>
            </w:r>
          </w:p>
        </w:tc>
      </w:tr>
      <w:tr w:rsidR="00800678" w:rsidRPr="0036641C" w14:paraId="7C3D862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602FE" w14:textId="5DE5DC2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16.Արժույթը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կոդով</w:t>
            </w:r>
            <w:r w:rsidRPr="0036641C">
              <w:rPr>
                <w:rFonts w:ascii="GHEA Grapalat" w:hAnsi="GHEA Grapalat" w:cs="Arial"/>
                <w:sz w:val="20"/>
                <w:szCs w:val="20"/>
                <w:lang w:val="hy-AM"/>
              </w:rPr>
              <w:t xml:space="preserve">)` </w:t>
            </w:r>
            <w:r w:rsidRPr="0036641C">
              <w:rPr>
                <w:rFonts w:ascii="GHEA Grapalat" w:hAnsi="GHEA Grapalat" w:cs="Arial"/>
                <w:b/>
                <w:bCs/>
                <w:sz w:val="20"/>
                <w:szCs w:val="20"/>
                <w:lang w:val="hy-AM"/>
              </w:rPr>
              <w:t>ՀՀ դրամ, AMD</w:t>
            </w:r>
          </w:p>
        </w:tc>
      </w:tr>
      <w:tr w:rsidR="00800678" w:rsidRPr="0036641C" w14:paraId="19015C8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FF1F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17.Գործարքի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նպատակը</w:t>
            </w:r>
            <w:r w:rsidRPr="0036641C">
              <w:rPr>
                <w:rFonts w:ascii="GHEA Grapalat" w:hAnsi="GHEA Grapalat" w:cs="Arial"/>
                <w:sz w:val="20"/>
                <w:szCs w:val="20"/>
                <w:lang w:val="hy-AM"/>
              </w:rPr>
              <w:t xml:space="preserve">`  </w:t>
            </w:r>
            <w:r w:rsidRPr="0036641C">
              <w:rPr>
                <w:rFonts w:ascii="GHEA Grapalat" w:hAnsi="GHEA Grapalat" w:cs="Sylfaen"/>
                <w:bCs/>
                <w:i/>
                <w:sz w:val="20"/>
                <w:szCs w:val="20"/>
                <w:lang w:val="hy-AM"/>
              </w:rPr>
              <w:t>(պայմանագրի կատարման ապահովման համար)</w:t>
            </w:r>
          </w:p>
        </w:tc>
      </w:tr>
      <w:tr w:rsidR="00800678" w:rsidRPr="0036641C" w14:paraId="270B458F" w14:textId="77777777" w:rsidTr="0033410B">
        <w:trPr>
          <w:trHeight w:val="20"/>
        </w:trPr>
        <w:tc>
          <w:tcPr>
            <w:tcW w:w="10980" w:type="dxa"/>
            <w:gridSpan w:val="2"/>
            <w:tcBorders>
              <w:top w:val="single" w:sz="4" w:space="0" w:color="auto"/>
              <w:left w:val="single" w:sz="4" w:space="0" w:color="auto"/>
              <w:right w:val="single" w:sz="4" w:space="0" w:color="000000"/>
            </w:tcBorders>
            <w:noWrap/>
            <w:vAlign w:val="bottom"/>
          </w:tcPr>
          <w:p w14:paraId="644786CD" w14:textId="276EEFA6"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18. Վճարման կատարման հիմքերը՝ (Փաստաթղթերի</w:t>
            </w:r>
            <w:r w:rsidRPr="0036641C">
              <w:rPr>
                <w:rFonts w:ascii="GHEA Grapalat" w:hAnsi="GHEA Grapalat" w:cs="Arial"/>
                <w:sz w:val="20"/>
                <w:szCs w:val="20"/>
                <w:lang w:val="hy-AM"/>
              </w:rPr>
              <w:t xml:space="preserve"> անվանումը, այդ թվում՝ տուժանքի մասին համաձայնագիրը, </w:t>
            </w:r>
            <w:r w:rsidRPr="0036641C">
              <w:rPr>
                <w:rFonts w:ascii="GHEA Grapalat" w:hAnsi="GHEA Grapalat" w:cs="Sylfaen"/>
                <w:sz w:val="20"/>
                <w:szCs w:val="20"/>
                <w:lang w:val="hy-AM"/>
              </w:rPr>
              <w:t>դրանց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համարները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պայմանագրի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ծածկագիրը</w:t>
            </w:r>
            <w:r w:rsidRPr="0036641C">
              <w:rPr>
                <w:rFonts w:ascii="GHEA Grapalat" w:hAnsi="GHEA Grapalat" w:cs="Arial"/>
                <w:sz w:val="20"/>
                <w:szCs w:val="20"/>
                <w:lang w:val="hy-AM"/>
              </w:rPr>
              <w:t xml:space="preserve"> որի հիման վրա կատարվում է  գանձումը)</w:t>
            </w:r>
            <w:r w:rsidRPr="0036641C">
              <w:rPr>
                <w:rFonts w:ascii="GHEA Grapalat" w:hAnsi="GHEA Grapalat" w:cs="Sylfaen"/>
                <w:sz w:val="20"/>
                <w:szCs w:val="20"/>
                <w:lang w:val="hy-AM"/>
              </w:rPr>
              <w:t xml:space="preserve">` </w:t>
            </w:r>
            <w:r w:rsidRPr="0036641C">
              <w:rPr>
                <w:rFonts w:ascii="GHEA Grapalat" w:hAnsi="GHEA Grapalat" w:cs="Sylfaen"/>
                <w:b/>
                <w:lang w:val="hy-AM"/>
              </w:rPr>
              <w:t xml:space="preserve"> </w:t>
            </w:r>
            <w:r w:rsidR="00960589">
              <w:rPr>
                <w:rFonts w:ascii="GHEA Grapalat" w:hAnsi="GHEA Grapalat" w:cs="Sylfaen"/>
                <w:b/>
                <w:sz w:val="20"/>
                <w:szCs w:val="20"/>
                <w:lang w:val="hy-AM"/>
              </w:rPr>
              <w:t>ԵՔ-ԳՀԱՇՁԲ-25/178</w:t>
            </w:r>
          </w:p>
        </w:tc>
      </w:tr>
      <w:tr w:rsidR="00800678" w:rsidRPr="0036641C" w14:paraId="0C71EB6F"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845A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19. Վճարման պայմանները՝                                &lt;ակցեպտավորված վճարում&gt;</w:t>
            </w:r>
          </w:p>
          <w:p w14:paraId="7F161007" w14:textId="77777777" w:rsidR="00800678" w:rsidRPr="0036641C" w:rsidRDefault="00800678" w:rsidP="0033410B">
            <w:pPr>
              <w:rPr>
                <w:rFonts w:ascii="GHEA Grapalat" w:hAnsi="GHEA Grapalat" w:cs="Sylfaen"/>
                <w:sz w:val="20"/>
                <w:szCs w:val="20"/>
                <w:lang w:val="hy-AM"/>
              </w:rPr>
            </w:pPr>
          </w:p>
        </w:tc>
      </w:tr>
      <w:tr w:rsidR="00800678" w:rsidRPr="0036641C" w14:paraId="62FC94F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1C3C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20. Առդիր էջերի քանակը՝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էջ</w:t>
            </w:r>
          </w:p>
          <w:p w14:paraId="06A0D448" w14:textId="77777777" w:rsidR="00800678" w:rsidRPr="0036641C" w:rsidRDefault="00800678" w:rsidP="0033410B">
            <w:pPr>
              <w:rPr>
                <w:rFonts w:ascii="GHEA Grapalat" w:hAnsi="GHEA Grapalat" w:cs="Sylfaen"/>
                <w:sz w:val="20"/>
                <w:szCs w:val="20"/>
                <w:lang w:val="hy-AM"/>
              </w:rPr>
            </w:pPr>
          </w:p>
        </w:tc>
      </w:tr>
      <w:tr w:rsidR="00800678" w:rsidRPr="00012733" w14:paraId="31D8966A"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0EEB9429" w14:textId="77777777" w:rsidR="00800678" w:rsidRPr="0036641C" w:rsidRDefault="00800678" w:rsidP="0033410B">
            <w:pPr>
              <w:rPr>
                <w:rFonts w:ascii="GHEA Grapalat" w:hAnsi="GHEA Grapalat" w:cs="Sylfaen"/>
                <w:sz w:val="20"/>
                <w:szCs w:val="20"/>
                <w:lang w:val="hy-AM"/>
              </w:rPr>
            </w:pPr>
            <w:r w:rsidRPr="0036641C">
              <w:rPr>
                <w:rFonts w:ascii="Courier New" w:hAnsi="Courier New" w:cs="Courier New"/>
                <w:sz w:val="20"/>
                <w:szCs w:val="20"/>
                <w:lang w:val="hy-AM"/>
              </w:rPr>
              <w:t> </w:t>
            </w:r>
            <w:r w:rsidRPr="0036641C">
              <w:rPr>
                <w:rFonts w:ascii="GHEA Grapalat" w:hAnsi="GHEA Grapalat" w:cs="Arial"/>
                <w:sz w:val="20"/>
                <w:szCs w:val="20"/>
                <w:lang w:val="hy-AM"/>
              </w:rPr>
              <w:t>22.</w:t>
            </w:r>
            <w:r w:rsidRPr="0036641C">
              <w:rPr>
                <w:rFonts w:ascii="GHEA Grapalat" w:hAnsi="GHEA Grapalat" w:cs="Sylfaen"/>
                <w:sz w:val="20"/>
                <w:szCs w:val="20"/>
                <w:lang w:val="hy-AM"/>
              </w:rPr>
              <w:t>ա. Շահառուի ստորագրությունները</w:t>
            </w:r>
          </w:p>
          <w:p w14:paraId="7E9FA6DB" w14:textId="77777777" w:rsidR="00800678" w:rsidRPr="0036641C" w:rsidRDefault="00800678" w:rsidP="0033410B">
            <w:pPr>
              <w:rPr>
                <w:rFonts w:ascii="GHEA Grapalat" w:hAnsi="GHEA Grapalat" w:cs="Sylfaen"/>
                <w:sz w:val="20"/>
                <w:szCs w:val="20"/>
                <w:lang w:val="hy-AM"/>
              </w:rPr>
            </w:pPr>
          </w:p>
          <w:p w14:paraId="4DD12814"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6BFB5F4E" w14:textId="77777777" w:rsidR="00800678" w:rsidRPr="0036641C" w:rsidRDefault="00800678" w:rsidP="0033410B">
            <w:pPr>
              <w:rPr>
                <w:rFonts w:ascii="GHEA Grapalat" w:hAnsi="GHEA Grapalat" w:cs="Tahoma"/>
                <w:color w:val="000000"/>
                <w:sz w:val="20"/>
                <w:szCs w:val="20"/>
                <w:lang w:val="hy-AM"/>
              </w:rPr>
            </w:pPr>
          </w:p>
          <w:p w14:paraId="25841D96" w14:textId="77777777" w:rsidR="00800678" w:rsidRPr="0036641C" w:rsidRDefault="00800678" w:rsidP="0033410B">
            <w:pPr>
              <w:rPr>
                <w:rFonts w:ascii="GHEA Grapalat" w:hAnsi="GHEA Grapalat" w:cs="Sylfaen"/>
                <w:sz w:val="20"/>
                <w:szCs w:val="20"/>
                <w:lang w:val="hy-AM"/>
              </w:rPr>
            </w:pPr>
          </w:p>
          <w:p w14:paraId="586FCCD9"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54127400" w14:textId="77777777" w:rsidR="00800678" w:rsidRPr="0036641C" w:rsidRDefault="00800678" w:rsidP="0033410B">
            <w:pPr>
              <w:rPr>
                <w:rFonts w:ascii="GHEA Grapalat" w:hAnsi="GHEA Grapalat" w:cs="Sylfaen"/>
                <w:sz w:val="20"/>
                <w:szCs w:val="20"/>
                <w:lang w:val="hy-AM"/>
              </w:rPr>
            </w:pPr>
          </w:p>
          <w:p w14:paraId="62F915A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22.բ.</w:t>
            </w:r>
          </w:p>
          <w:p w14:paraId="08C109A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Կ.Տ.</w:t>
            </w:r>
          </w:p>
          <w:p w14:paraId="709C1EE9" w14:textId="77777777" w:rsidR="00800678" w:rsidRPr="0036641C" w:rsidRDefault="00800678" w:rsidP="0033410B">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305AC94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Arial"/>
                <w:sz w:val="20"/>
                <w:szCs w:val="20"/>
                <w:lang w:val="hy-AM"/>
              </w:rPr>
              <w:t>21.</w:t>
            </w:r>
            <w:r w:rsidRPr="0036641C">
              <w:rPr>
                <w:rFonts w:ascii="GHEA Grapalat" w:hAnsi="GHEA Grapalat" w:cs="Sylfaen"/>
                <w:sz w:val="20"/>
                <w:szCs w:val="20"/>
                <w:lang w:val="hy-AM"/>
              </w:rPr>
              <w:t xml:space="preserve">ա. </w:t>
            </w:r>
            <w:r w:rsidRPr="0036641C">
              <w:rPr>
                <w:rFonts w:ascii="Courier New" w:hAnsi="Courier New" w:cs="Courier New"/>
                <w:sz w:val="20"/>
                <w:szCs w:val="20"/>
                <w:lang w:val="hy-AM"/>
              </w:rPr>
              <w:t> </w:t>
            </w:r>
            <w:r w:rsidRPr="0036641C">
              <w:rPr>
                <w:rFonts w:ascii="GHEA Grapalat" w:hAnsi="GHEA Grapalat" w:cs="Sylfaen"/>
                <w:sz w:val="20"/>
                <w:szCs w:val="20"/>
                <w:lang w:val="hy-AM"/>
              </w:rPr>
              <w:t>Վճարողի ստորագրությունները`</w:t>
            </w:r>
          </w:p>
          <w:p w14:paraId="25E893B8" w14:textId="77777777" w:rsidR="00800678" w:rsidRPr="0036641C" w:rsidRDefault="00800678" w:rsidP="0033410B">
            <w:pPr>
              <w:jc w:val="right"/>
              <w:rPr>
                <w:rFonts w:ascii="GHEA Grapalat" w:hAnsi="GHEA Grapalat" w:cs="Sylfaen"/>
                <w:sz w:val="20"/>
                <w:szCs w:val="20"/>
                <w:lang w:val="hy-AM"/>
              </w:rPr>
            </w:pPr>
          </w:p>
          <w:p w14:paraId="6677B509"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/____________________/</w:t>
            </w:r>
          </w:p>
          <w:p w14:paraId="19690725" w14:textId="77777777" w:rsidR="00800678" w:rsidRPr="0036641C" w:rsidRDefault="00800678" w:rsidP="0033410B">
            <w:pPr>
              <w:jc w:val="right"/>
              <w:rPr>
                <w:rFonts w:ascii="GHEA Grapalat" w:hAnsi="GHEA Grapalat" w:cs="Tahoma"/>
                <w:color w:val="000000"/>
                <w:sz w:val="20"/>
                <w:szCs w:val="20"/>
                <w:lang w:val="hy-AM"/>
              </w:rPr>
            </w:pPr>
          </w:p>
          <w:p w14:paraId="6D43C6FE" w14:textId="77777777" w:rsidR="00800678" w:rsidRPr="0036641C" w:rsidRDefault="00800678" w:rsidP="0033410B">
            <w:pPr>
              <w:jc w:val="right"/>
              <w:rPr>
                <w:rFonts w:ascii="GHEA Grapalat" w:hAnsi="GHEA Grapalat" w:cs="Tahoma"/>
                <w:color w:val="000000"/>
                <w:sz w:val="20"/>
                <w:szCs w:val="20"/>
                <w:lang w:val="hy-AM"/>
              </w:rPr>
            </w:pPr>
          </w:p>
          <w:p w14:paraId="5C35F316"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1CBB73BA" w14:textId="77777777" w:rsidR="00800678" w:rsidRPr="0036641C" w:rsidRDefault="00800678" w:rsidP="0033410B">
            <w:pPr>
              <w:jc w:val="right"/>
              <w:rPr>
                <w:rFonts w:ascii="GHEA Grapalat" w:hAnsi="GHEA Grapalat" w:cs="Sylfaen"/>
                <w:sz w:val="20"/>
                <w:szCs w:val="20"/>
                <w:lang w:val="hy-AM"/>
              </w:rPr>
            </w:pPr>
          </w:p>
          <w:p w14:paraId="5E536D27"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Sylfaen"/>
                <w:sz w:val="20"/>
                <w:szCs w:val="20"/>
                <w:lang w:val="hy-AM"/>
              </w:rPr>
              <w:t>21.բ.                                                                    Կ.Տ.</w:t>
            </w:r>
          </w:p>
          <w:p w14:paraId="418F4F0E" w14:textId="77777777" w:rsidR="00800678" w:rsidRPr="0036641C" w:rsidRDefault="00800678" w:rsidP="0033410B">
            <w:pPr>
              <w:jc w:val="right"/>
              <w:rPr>
                <w:rFonts w:ascii="GHEA Grapalat" w:hAnsi="GHEA Grapalat" w:cs="Sylfaen"/>
                <w:sz w:val="20"/>
                <w:szCs w:val="20"/>
                <w:lang w:val="hy-AM"/>
              </w:rPr>
            </w:pPr>
          </w:p>
        </w:tc>
      </w:tr>
      <w:tr w:rsidR="00800678" w:rsidRPr="0036641C" w14:paraId="751D35A3"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D0F418A"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24.ա.   Շահառուին  սպասարկող ֆինանսական կազմակերպություն </w:t>
            </w:r>
          </w:p>
          <w:p w14:paraId="2D522D97"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w:t>
            </w:r>
          </w:p>
          <w:p w14:paraId="44ABC742"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/____________________/</w:t>
            </w:r>
          </w:p>
          <w:p w14:paraId="0D07FACF"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062D83C9"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/ստորագրություն/</w:t>
            </w:r>
          </w:p>
          <w:p w14:paraId="1B256C6C" w14:textId="77777777" w:rsidR="00800678" w:rsidRPr="0036641C" w:rsidRDefault="00800678" w:rsidP="0033410B">
            <w:pPr>
              <w:rPr>
                <w:rFonts w:ascii="GHEA Grapalat" w:hAnsi="GHEA Grapalat" w:cs="Tahoma"/>
                <w:color w:val="000000"/>
                <w:sz w:val="20"/>
                <w:szCs w:val="20"/>
                <w:lang w:val="hy-AM"/>
              </w:rPr>
            </w:pPr>
          </w:p>
          <w:p w14:paraId="05BD19C5" w14:textId="77777777" w:rsidR="00800678" w:rsidRPr="0036641C" w:rsidRDefault="00800678" w:rsidP="0033410B">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42924653"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23.ա.   Վճարողին  սպասարկող ֆինանսական կազմակերպություն </w:t>
            </w:r>
          </w:p>
          <w:p w14:paraId="00A0BAFE" w14:textId="77777777" w:rsidR="00800678" w:rsidRPr="0036641C" w:rsidRDefault="00800678" w:rsidP="0033410B">
            <w:pPr>
              <w:jc w:val="right"/>
              <w:rPr>
                <w:rFonts w:ascii="GHEA Grapalat" w:hAnsi="GHEA Grapalat" w:cs="Tahoma"/>
                <w:color w:val="000000"/>
                <w:sz w:val="20"/>
                <w:szCs w:val="20"/>
                <w:lang w:val="hy-AM"/>
              </w:rPr>
            </w:pPr>
          </w:p>
          <w:p w14:paraId="313257C6" w14:textId="77777777" w:rsidR="00800678" w:rsidRPr="0036641C" w:rsidRDefault="00800678" w:rsidP="0033410B">
            <w:pPr>
              <w:jc w:val="right"/>
              <w:rPr>
                <w:rFonts w:ascii="GHEA Grapalat" w:hAnsi="GHEA Grapalat" w:cs="Tahoma"/>
                <w:color w:val="000000"/>
                <w:sz w:val="20"/>
                <w:szCs w:val="20"/>
                <w:lang w:val="hy-AM"/>
              </w:rPr>
            </w:pPr>
          </w:p>
          <w:p w14:paraId="735E14EE"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7B55D72C" w14:textId="77777777" w:rsidR="00800678" w:rsidRPr="0036641C" w:rsidRDefault="00800678" w:rsidP="0033410B">
            <w:pPr>
              <w:jc w:val="cente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/ստորագրություն/</w:t>
            </w:r>
          </w:p>
          <w:p w14:paraId="272C9A03" w14:textId="77777777" w:rsidR="00800678" w:rsidRPr="0036641C" w:rsidRDefault="00800678" w:rsidP="0033410B">
            <w:pPr>
              <w:jc w:val="right"/>
              <w:rPr>
                <w:rFonts w:ascii="GHEA Grapalat" w:hAnsi="GHEA Grapalat" w:cs="Arial"/>
                <w:sz w:val="20"/>
                <w:szCs w:val="20"/>
                <w:lang w:val="hy-AM"/>
              </w:rPr>
            </w:pPr>
          </w:p>
        </w:tc>
      </w:tr>
      <w:tr w:rsidR="00800678" w:rsidRPr="00012733" w14:paraId="51C3E49C"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7C9F922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24.բ.                                                       Կ.Տ.</w:t>
            </w:r>
          </w:p>
          <w:p w14:paraId="10B76174" w14:textId="77777777" w:rsidR="00800678" w:rsidRPr="0036641C" w:rsidRDefault="00800678" w:rsidP="0033410B">
            <w:pPr>
              <w:rPr>
                <w:rFonts w:ascii="GHEA Grapalat" w:hAnsi="GHEA Grapalat" w:cs="Sylfaen"/>
                <w:sz w:val="20"/>
                <w:szCs w:val="20"/>
                <w:lang w:val="hy-AM"/>
              </w:rPr>
            </w:pPr>
          </w:p>
          <w:p w14:paraId="66224CEB" w14:textId="77777777" w:rsidR="00800678" w:rsidRPr="0036641C" w:rsidRDefault="00800678" w:rsidP="0033410B">
            <w:pPr>
              <w:rPr>
                <w:rFonts w:ascii="GHEA Grapalat" w:hAnsi="GHEA Grapalat" w:cs="Sylfaen"/>
                <w:sz w:val="20"/>
                <w:szCs w:val="20"/>
                <w:lang w:val="hy-AM"/>
              </w:rPr>
            </w:pPr>
          </w:p>
          <w:p w14:paraId="4CEDD2E6"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24.գ</w:t>
            </w:r>
            <w:r w:rsidRPr="0036641C">
              <w:rPr>
                <w:rFonts w:ascii="GHEA Grapalat" w:hAnsi="GHEA Grapalat" w:cs="Tahoma"/>
                <w:color w:val="000000"/>
                <w:sz w:val="20"/>
                <w:szCs w:val="20"/>
                <w:lang w:val="hy-AM"/>
              </w:rPr>
              <w:t xml:space="preserve">                                                 "___"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 xml:space="preserve">20___ </w:t>
            </w:r>
            <w:r w:rsidRPr="0036641C">
              <w:rPr>
                <w:rFonts w:ascii="GHEA Grapalat" w:hAnsi="GHEA Grapalat" w:cs="Sylfaen"/>
                <w:color w:val="000000"/>
                <w:sz w:val="20"/>
                <w:szCs w:val="20"/>
                <w:lang w:val="hy-AM"/>
              </w:rPr>
              <w:t>թ.</w:t>
            </w:r>
            <w:r w:rsidRPr="0036641C">
              <w:rPr>
                <w:rFonts w:ascii="GHEA Grapalat" w:hAnsi="GHEA Grapalat" w:cs="Sylfaen"/>
                <w:sz w:val="20"/>
                <w:szCs w:val="20"/>
                <w:lang w:val="hy-AM"/>
              </w:rPr>
              <w:t xml:space="preserve"> </w:t>
            </w:r>
          </w:p>
          <w:p w14:paraId="5AC0A13D" w14:textId="77777777" w:rsidR="00800678" w:rsidRPr="0036641C" w:rsidRDefault="00800678" w:rsidP="0033410B">
            <w:pPr>
              <w:rPr>
                <w:rFonts w:ascii="GHEA Grapalat" w:hAnsi="GHEA Grapalat" w:cs="Sylfaen"/>
                <w:sz w:val="20"/>
                <w:szCs w:val="20"/>
                <w:lang w:val="hy-AM"/>
              </w:rPr>
            </w:pPr>
          </w:p>
          <w:p w14:paraId="2AF6794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C9763A5" w14:textId="77777777" w:rsidR="00800678" w:rsidRPr="0036641C" w:rsidRDefault="00800678" w:rsidP="0033410B">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66D69C6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23.բ.                                                                 Կ.Տ.    </w:t>
            </w:r>
          </w:p>
          <w:p w14:paraId="523A6DF0" w14:textId="77777777" w:rsidR="00800678" w:rsidRPr="0036641C" w:rsidRDefault="00800678" w:rsidP="0033410B">
            <w:pPr>
              <w:rPr>
                <w:rFonts w:ascii="GHEA Grapalat" w:hAnsi="GHEA Grapalat" w:cs="Sylfaen"/>
                <w:sz w:val="20"/>
                <w:szCs w:val="20"/>
                <w:lang w:val="hy-AM"/>
              </w:rPr>
            </w:pPr>
          </w:p>
          <w:p w14:paraId="26986036"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3EAFD128" w14:textId="77777777" w:rsidR="00800678" w:rsidRPr="0036641C" w:rsidRDefault="00800678" w:rsidP="0033410B">
            <w:pPr>
              <w:rPr>
                <w:rFonts w:ascii="GHEA Grapalat" w:hAnsi="GHEA Grapalat" w:cs="Sylfaen"/>
                <w:color w:val="000000"/>
                <w:sz w:val="20"/>
                <w:szCs w:val="20"/>
                <w:lang w:val="hy-AM"/>
              </w:rPr>
            </w:pPr>
            <w:r w:rsidRPr="0036641C">
              <w:rPr>
                <w:rFonts w:ascii="GHEA Grapalat" w:hAnsi="GHEA Grapalat" w:cs="Sylfaen"/>
                <w:sz w:val="20"/>
                <w:szCs w:val="20"/>
                <w:lang w:val="hy-AM"/>
              </w:rPr>
              <w:t xml:space="preserve">23.գ.Կատարման ամսաթիվը`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p w14:paraId="79F7C7B1" w14:textId="77777777" w:rsidR="00800678" w:rsidRPr="0036641C" w:rsidRDefault="00800678" w:rsidP="0033410B">
            <w:pPr>
              <w:rPr>
                <w:rFonts w:ascii="GHEA Grapalat" w:hAnsi="GHEA Grapalat" w:cs="Sylfaen"/>
                <w:color w:val="000000"/>
                <w:sz w:val="20"/>
                <w:szCs w:val="20"/>
                <w:lang w:val="hy-AM"/>
              </w:rPr>
            </w:pPr>
          </w:p>
          <w:p w14:paraId="31B4BB2D" w14:textId="77777777" w:rsidR="00800678" w:rsidRPr="0036641C" w:rsidRDefault="00800678" w:rsidP="0033410B">
            <w:pPr>
              <w:rPr>
                <w:rFonts w:ascii="GHEA Grapalat" w:hAnsi="GHEA Grapalat" w:cs="Sylfaen"/>
                <w:sz w:val="20"/>
                <w:szCs w:val="20"/>
                <w:lang w:val="hy-AM"/>
              </w:rPr>
            </w:pPr>
          </w:p>
          <w:p w14:paraId="7D7D7A25" w14:textId="77777777" w:rsidR="00800678" w:rsidRPr="0036641C" w:rsidRDefault="00800678" w:rsidP="0033410B">
            <w:pPr>
              <w:jc w:val="right"/>
              <w:rPr>
                <w:rFonts w:ascii="GHEA Grapalat" w:hAnsi="GHEA Grapalat" w:cs="Arial"/>
                <w:sz w:val="20"/>
                <w:szCs w:val="20"/>
                <w:lang w:val="hy-AM"/>
              </w:rPr>
            </w:pPr>
          </w:p>
        </w:tc>
      </w:tr>
    </w:tbl>
    <w:p w14:paraId="7B748D3B"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64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36641C" w:rsidRDefault="00334B2F" w:rsidP="00334B2F">
      <w:pPr>
        <w:jc w:val="center"/>
        <w:rPr>
          <w:rFonts w:ascii="GHEA Grapalat" w:hAnsi="GHEA Grapalat"/>
          <w:b/>
          <w:sz w:val="22"/>
          <w:szCs w:val="22"/>
          <w:lang w:val="hy-AM"/>
        </w:rPr>
      </w:pPr>
      <w:r w:rsidRPr="0036641C">
        <w:rPr>
          <w:rFonts w:ascii="GHEA Grapalat" w:hAnsi="GHEA Grapalat"/>
          <w:b/>
          <w:lang w:val="hy-AM"/>
        </w:rPr>
        <w:br w:type="page"/>
      </w:r>
      <w:r w:rsidRPr="0036641C">
        <w:rPr>
          <w:rFonts w:ascii="GHEA Grapalat" w:hAnsi="GHEA Grapalat"/>
          <w:b/>
          <w:sz w:val="22"/>
          <w:szCs w:val="22"/>
          <w:lang w:val="hy-AM"/>
        </w:rPr>
        <w:lastRenderedPageBreak/>
        <w:t>Վճարման պահանջագրի պարտադիր վավերապայմանները և լրացման ուղեցույցը</w:t>
      </w:r>
    </w:p>
    <w:p w14:paraId="178F6140" w14:textId="77777777" w:rsidR="00334B2F" w:rsidRPr="0036641C" w:rsidRDefault="00334B2F" w:rsidP="00334B2F">
      <w:pPr>
        <w:jc w:val="center"/>
        <w:rPr>
          <w:rFonts w:ascii="GHEA Grapalat" w:hAnsi="GHEA Grapalat"/>
          <w:b/>
          <w:sz w:val="22"/>
          <w:szCs w:val="22"/>
          <w:lang w:val="hy-AM"/>
        </w:rPr>
      </w:pPr>
    </w:p>
    <w:tbl>
      <w:tblPr>
        <w:tblW w:w="1069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6641C" w14:paraId="77A23CDA" w14:textId="77777777" w:rsidTr="00855D61">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Նշված դաշտի/</w:t>
            </w:r>
          </w:p>
          <w:p w14:paraId="45718B7D"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 xml:space="preserve">Վավերապայմանի լրացման պահանջը </w:t>
            </w:r>
          </w:p>
          <w:p w14:paraId="340851B5"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Վավերապայմանը</w:t>
            </w:r>
          </w:p>
          <w:p w14:paraId="54BD0959"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 xml:space="preserve">լրացնող կողմը` </w:t>
            </w:r>
          </w:p>
          <w:p w14:paraId="731C764B"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շահառուն կամ վճարողը</w:t>
            </w:r>
          </w:p>
          <w:p w14:paraId="25F308B8"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r>
      <w:tr w:rsidR="00334B2F" w:rsidRPr="0036641C" w14:paraId="4E9FCC38" w14:textId="77777777" w:rsidTr="00855D61">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5</w:t>
            </w:r>
          </w:p>
        </w:tc>
      </w:tr>
      <w:tr w:rsidR="00334B2F" w:rsidRPr="00012733" w14:paraId="7090E45D" w14:textId="77777777" w:rsidTr="00855D61">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Փաստաթղթի վրա նախապես լրացված է &lt;Վճարման պահանջագիր&gt;</w:t>
            </w:r>
          </w:p>
        </w:tc>
      </w:tr>
      <w:tr w:rsidR="00334B2F" w:rsidRPr="00012733" w14:paraId="6C4E5EF2" w14:textId="77777777" w:rsidTr="00855D61">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36641C" w:rsidRDefault="00334B2F" w:rsidP="00334B2F">
            <w:pPr>
              <w:pStyle w:val="ListParagraph"/>
              <w:numPr>
                <w:ilvl w:val="0"/>
                <w:numId w:val="26"/>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 վճարողի բանկին վճարման պահանջագիրը ներկայացնելիս</w:t>
            </w:r>
          </w:p>
        </w:tc>
      </w:tr>
      <w:tr w:rsidR="00334B2F" w:rsidRPr="00012733" w14:paraId="3966735B" w14:textId="77777777" w:rsidTr="00855D61">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36641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4EC1EC23" w14:textId="77777777" w:rsidR="00334B2F" w:rsidRPr="0036641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36641C" w:rsidRDefault="00334B2F" w:rsidP="00CB0ADE">
            <w:pPr>
              <w:ind w:left="132" w:hanging="132"/>
              <w:jc w:val="center"/>
              <w:rPr>
                <w:rFonts w:ascii="GHEA Grapalat" w:hAnsi="GHEA Grapalat"/>
                <w:sz w:val="20"/>
                <w:szCs w:val="20"/>
                <w:lang w:val="hy-AM"/>
              </w:rPr>
            </w:pPr>
            <w:r w:rsidRPr="0036641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334B2F" w:rsidRPr="0036641C" w14:paraId="4C0314FC" w14:textId="77777777" w:rsidTr="00855D61">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36641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AEC4B2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36641C" w:rsidRDefault="00334B2F" w:rsidP="00CB0ADE">
            <w:pPr>
              <w:ind w:left="252" w:hanging="252"/>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1722B6FA" w14:textId="77777777" w:rsidTr="00855D61">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34F85C6A" w14:textId="77777777" w:rsidTr="00855D61">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298BD1C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76521C73" w14:textId="77777777" w:rsidTr="00855D61">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2BCC41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63CBE6AE" w14:textId="77777777" w:rsidTr="00855D61">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13B5F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վճարողի կողմից</w:t>
            </w:r>
          </w:p>
        </w:tc>
      </w:tr>
      <w:tr w:rsidR="00334B2F" w:rsidRPr="00012733" w14:paraId="5D1D725E" w14:textId="77777777" w:rsidTr="00855D61">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w:t>
            </w:r>
            <w:r w:rsidRPr="0036641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FDE9E5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0304BBD3" w14:textId="77777777" w:rsidTr="00855D61">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70E80FD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w:t>
            </w:r>
          </w:p>
        </w:tc>
      </w:tr>
      <w:tr w:rsidR="00334B2F" w:rsidRPr="00012733" w14:paraId="1B98AA00" w14:textId="77777777" w:rsidTr="00855D61">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2A0B71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012733" w14:paraId="2FE76B33" w14:textId="77777777" w:rsidTr="00855D61">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012733" w14:paraId="36576FB7" w14:textId="77777777" w:rsidTr="00855D61">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67CD7D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5852ED74" w14:textId="77777777" w:rsidTr="00855D61">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25D8EEC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կողմից </w:t>
            </w:r>
          </w:p>
        </w:tc>
      </w:tr>
      <w:tr w:rsidR="00334B2F" w:rsidRPr="00012733" w14:paraId="736D635A" w14:textId="77777777" w:rsidTr="00855D61">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2F11967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 եւ չի կիրառվում)</w:t>
            </w:r>
          </w:p>
        </w:tc>
      </w:tr>
      <w:tr w:rsidR="00334B2F" w:rsidRPr="0036641C" w14:paraId="0E084CB1" w14:textId="77777777" w:rsidTr="00855D61">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012733" w14:paraId="660DDB68" w14:textId="77777777" w:rsidTr="00855D61">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 լրացվում է «պայմանագրի կատարման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596685DA" w14:textId="77777777" w:rsidTr="00855D61">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DF6DF8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36641C">
              <w:rPr>
                <w:rFonts w:ascii="GHEA Grapalat" w:hAnsi="GHEA Grapalat"/>
                <w:sz w:val="20"/>
                <w:szCs w:val="20"/>
                <w:lang w:val="hy-AM"/>
              </w:rPr>
              <w:lastRenderedPageBreak/>
              <w:t>լրացվում է պահանջագրի ներկայացման համար հիմք հանդիսացող պայմանագրի համարը,</w:t>
            </w:r>
            <w:r w:rsidRPr="0036641C">
              <w:rPr>
                <w:rFonts w:ascii="GHEA Grapalat" w:hAnsi="GHEA Grapalat" w:cs="Arial"/>
                <w:sz w:val="20"/>
                <w:szCs w:val="20"/>
                <w:lang w:val="hy-AM"/>
              </w:rPr>
              <w:t xml:space="preserve"> </w:t>
            </w:r>
            <w:r w:rsidRPr="0036641C">
              <w:rPr>
                <w:rFonts w:ascii="GHEA Grapalat" w:hAnsi="GHEA Grapalat"/>
                <w:sz w:val="20"/>
                <w:szCs w:val="20"/>
                <w:lang w:val="hy-AM"/>
              </w:rPr>
              <w:t xml:space="preserve"> գնման ընթացակարգի ծածկագիրը</w:t>
            </w:r>
            <w:r w:rsidRPr="003664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շահառուի կողմից</w:t>
            </w:r>
          </w:p>
        </w:tc>
      </w:tr>
      <w:tr w:rsidR="00334B2F" w:rsidRPr="00012733" w14:paraId="018A8BE1" w14:textId="77777777" w:rsidTr="00855D61">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36641C" w:rsidDel="0010680B"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36641C" w:rsidRDefault="00334B2F" w:rsidP="00CB0ADE">
            <w:pPr>
              <w:jc w:val="center"/>
              <w:rPr>
                <w:rFonts w:ascii="GHEA Grapalat" w:hAnsi="GHEA Grapalat" w:cs="Sylfaen"/>
                <w:sz w:val="20"/>
                <w:szCs w:val="20"/>
                <w:lang w:val="hy-AM"/>
              </w:rPr>
            </w:pPr>
            <w:r w:rsidRPr="0036641C">
              <w:rPr>
                <w:rFonts w:ascii="GHEA Grapalat" w:hAnsi="GHEA Grapalat"/>
                <w:sz w:val="20"/>
                <w:szCs w:val="20"/>
                <w:lang w:val="hy-AM"/>
              </w:rPr>
              <w:t>պարտադիր</w:t>
            </w:r>
            <w:r w:rsidRPr="0036641C">
              <w:rPr>
                <w:rFonts w:ascii="GHEA Grapalat" w:hAnsi="GHEA Grapalat" w:cs="Sylfaen"/>
                <w:sz w:val="20"/>
                <w:szCs w:val="20"/>
                <w:lang w:val="hy-AM"/>
              </w:rPr>
              <w:t xml:space="preserve"> </w:t>
            </w:r>
          </w:p>
          <w:p w14:paraId="2E360F21" w14:textId="77777777" w:rsidR="00334B2F" w:rsidRPr="0036641C" w:rsidRDefault="00334B2F" w:rsidP="00CB0ADE">
            <w:pPr>
              <w:jc w:val="center"/>
              <w:rPr>
                <w:rFonts w:ascii="GHEA Grapalat" w:hAnsi="GHEA Grapalat" w:cs="Sylfaen"/>
                <w:sz w:val="20"/>
                <w:szCs w:val="20"/>
                <w:lang w:val="hy-AM"/>
              </w:rPr>
            </w:pPr>
            <w:r w:rsidRPr="0036641C">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նախապես լրացվում է շահառուի կողմից </w:t>
            </w:r>
          </w:p>
        </w:tc>
      </w:tr>
      <w:tr w:rsidR="00334B2F" w:rsidRPr="0036641C" w14:paraId="5942783E" w14:textId="77777777" w:rsidTr="00855D61">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73E0862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07887FE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Եթ ե լրացվել է &lt;</w:t>
            </w:r>
            <w:r w:rsidRPr="0036641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w:t>
            </w:r>
          </w:p>
        </w:tc>
      </w:tr>
      <w:tr w:rsidR="00334B2F" w:rsidRPr="00012733" w14:paraId="5F9900DD" w14:textId="77777777" w:rsidTr="00855D61">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E047E2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6641C">
              <w:rPr>
                <w:rFonts w:ascii="GHEA Grapalat" w:hAnsi="GHEA Grapalat" w:cs="Sylfaen"/>
                <w:sz w:val="20"/>
                <w:szCs w:val="20"/>
                <w:lang w:val="hy-AM"/>
              </w:rPr>
              <w:t xml:space="preserve">Վճարման պայմաններ դաշտում </w:t>
            </w:r>
            <w:r w:rsidRPr="0036641C">
              <w:rPr>
                <w:rFonts w:ascii="GHEA Grapalat" w:hAnsi="GHEA Grapalat"/>
                <w:sz w:val="20"/>
                <w:szCs w:val="20"/>
                <w:lang w:val="hy-AM"/>
              </w:rPr>
              <w:t>նշված է &lt;ակցեպտավորված վճարում&gt; ապա</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վճարողը ստորագրելով՝ </w:t>
            </w:r>
            <w:r w:rsidRPr="0036641C">
              <w:rPr>
                <w:rFonts w:ascii="GHEA Grapalat" w:hAnsi="GHEA Grapalat" w:cs="Sylfaen"/>
                <w:sz w:val="20"/>
                <w:szCs w:val="20"/>
                <w:lang w:val="hy-AM"/>
              </w:rPr>
              <w:t xml:space="preserve">նախապես </w:t>
            </w:r>
            <w:r w:rsidRPr="0036641C">
              <w:rPr>
                <w:rFonts w:ascii="GHEA Grapalat" w:hAnsi="GHEA Grapalat"/>
                <w:sz w:val="20"/>
                <w:szCs w:val="20"/>
                <w:lang w:val="hy-AM"/>
              </w:rPr>
              <w:t xml:space="preserve">համաձայնվում  </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36641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ստորագրվում է վճարողի կողմից կամ </w:t>
            </w:r>
          </w:p>
          <w:p w14:paraId="5D95FF1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դրվում է վճարողի էլեկտրոնային ստորագրությունը</w:t>
            </w:r>
          </w:p>
          <w:p w14:paraId="5E683A7F" w14:textId="77777777" w:rsidR="00334B2F" w:rsidRPr="0036641C" w:rsidRDefault="00334B2F" w:rsidP="00CB0ADE">
            <w:pPr>
              <w:jc w:val="center"/>
              <w:rPr>
                <w:rFonts w:ascii="GHEA Grapalat" w:hAnsi="GHEA Grapalat"/>
                <w:sz w:val="20"/>
                <w:szCs w:val="20"/>
                <w:lang w:val="hy-AM"/>
              </w:rPr>
            </w:pPr>
          </w:p>
        </w:tc>
      </w:tr>
      <w:tr w:rsidR="00334B2F" w:rsidRPr="00012733" w14:paraId="116B89E1"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23C25F5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վճարողի կողմից </w:t>
            </w:r>
          </w:p>
          <w:p w14:paraId="5A4E85B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ներկայացնելիս</w:t>
            </w:r>
          </w:p>
        </w:tc>
      </w:tr>
      <w:tr w:rsidR="00334B2F" w:rsidRPr="0036641C" w14:paraId="3559DDBB" w14:textId="77777777" w:rsidTr="00855D61">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6D4C705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ստորագրվում է շահառուի կողմից</w:t>
            </w:r>
          </w:p>
        </w:tc>
      </w:tr>
      <w:tr w:rsidR="00334B2F" w:rsidRPr="00012733" w14:paraId="3C5C0020"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776B3CE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շահառուի կողմից </w:t>
            </w:r>
          </w:p>
          <w:p w14:paraId="13F86C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բանկ ներկայացնելիս</w:t>
            </w:r>
          </w:p>
        </w:tc>
      </w:tr>
      <w:tr w:rsidR="00334B2F" w:rsidRPr="00012733" w14:paraId="52FB5886" w14:textId="77777777" w:rsidTr="00855D61">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w:t>
            </w:r>
            <w:r w:rsidRPr="0036641C">
              <w:rPr>
                <w:rFonts w:ascii="GHEA Grapalat" w:hAnsi="GHEA Grapalat"/>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0EDD7E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վճարման պահանջագիրը վճարողին սպասարկող ֆինանսական </w:t>
            </w:r>
            <w:r w:rsidRPr="0036641C">
              <w:rPr>
                <w:rFonts w:ascii="GHEA Grapalat" w:hAnsi="GHEA Grapalat"/>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36641C" w:rsidRDefault="00334B2F" w:rsidP="00CB0ADE">
            <w:pPr>
              <w:jc w:val="center"/>
              <w:rPr>
                <w:rFonts w:ascii="GHEA Grapalat" w:hAnsi="GHEA Grapalat"/>
                <w:sz w:val="20"/>
                <w:szCs w:val="20"/>
                <w:lang w:val="hy-AM"/>
              </w:rPr>
            </w:pPr>
          </w:p>
        </w:tc>
      </w:tr>
      <w:tr w:rsidR="00334B2F" w:rsidRPr="00012733" w14:paraId="789ECE83"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13652C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36641C" w:rsidRDefault="00334B2F" w:rsidP="00CB0ADE">
            <w:pPr>
              <w:jc w:val="center"/>
              <w:rPr>
                <w:rFonts w:ascii="GHEA Grapalat" w:hAnsi="GHEA Grapalat"/>
                <w:sz w:val="20"/>
                <w:szCs w:val="20"/>
                <w:lang w:val="hy-AM"/>
              </w:rPr>
            </w:pPr>
          </w:p>
        </w:tc>
      </w:tr>
      <w:tr w:rsidR="00334B2F" w:rsidRPr="00012733" w14:paraId="7D4B6C75" w14:textId="77777777" w:rsidTr="00855D61">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AB39A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36641C" w:rsidRDefault="00334B2F" w:rsidP="00CB0ADE">
            <w:pPr>
              <w:jc w:val="center"/>
              <w:rPr>
                <w:rFonts w:ascii="GHEA Grapalat" w:hAnsi="GHEA Grapalat"/>
                <w:sz w:val="20"/>
                <w:szCs w:val="20"/>
                <w:lang w:val="hy-AM"/>
              </w:rPr>
            </w:pPr>
          </w:p>
        </w:tc>
      </w:tr>
      <w:tr w:rsidR="00334B2F" w:rsidRPr="00012733" w14:paraId="00819812" w14:textId="77777777" w:rsidTr="00855D61">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2F31E1D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36641C" w:rsidRDefault="00334B2F" w:rsidP="00CB0ADE">
            <w:pPr>
              <w:jc w:val="center"/>
              <w:rPr>
                <w:rFonts w:ascii="GHEA Grapalat" w:hAnsi="GHEA Grapalat"/>
                <w:sz w:val="20"/>
                <w:szCs w:val="20"/>
                <w:lang w:val="hy-AM"/>
              </w:rPr>
            </w:pPr>
          </w:p>
        </w:tc>
      </w:tr>
      <w:tr w:rsidR="00334B2F" w:rsidRPr="00012733" w14:paraId="0F7EB805" w14:textId="77777777" w:rsidTr="00855D61">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0E8BE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36641C" w:rsidRDefault="00334B2F" w:rsidP="00CB0ADE">
            <w:pPr>
              <w:jc w:val="center"/>
              <w:rPr>
                <w:rFonts w:ascii="GHEA Grapalat" w:hAnsi="GHEA Grapalat"/>
                <w:sz w:val="20"/>
                <w:szCs w:val="20"/>
                <w:lang w:val="hy-AM"/>
              </w:rPr>
            </w:pPr>
          </w:p>
        </w:tc>
      </w:tr>
      <w:tr w:rsidR="00334B2F" w:rsidRPr="00012733" w14:paraId="7376C1A9" w14:textId="77777777" w:rsidTr="00855D61">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BAE159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36641C" w:rsidRDefault="00334B2F" w:rsidP="00CB0ADE">
            <w:pPr>
              <w:jc w:val="center"/>
              <w:rPr>
                <w:rFonts w:ascii="GHEA Grapalat" w:hAnsi="GHEA Grapalat"/>
                <w:sz w:val="20"/>
                <w:szCs w:val="20"/>
                <w:lang w:val="hy-AM"/>
              </w:rPr>
            </w:pPr>
          </w:p>
        </w:tc>
      </w:tr>
    </w:tbl>
    <w:p w14:paraId="2DF06F8D" w14:textId="77777777" w:rsidR="00334B2F" w:rsidRPr="0036641C" w:rsidRDefault="00334B2F" w:rsidP="00334B2F">
      <w:pPr>
        <w:pStyle w:val="BodyTextIndent"/>
        <w:jc w:val="right"/>
        <w:rPr>
          <w:rFonts w:ascii="GHEA Grapalat" w:hAnsi="GHEA Grapalat" w:cs="Sylfaen"/>
          <w:i w:val="0"/>
          <w:lang w:val="hy-AM"/>
        </w:rPr>
      </w:pPr>
    </w:p>
    <w:p w14:paraId="7BF43123" w14:textId="77777777" w:rsidR="00334B2F" w:rsidRPr="0036641C" w:rsidRDefault="00334B2F" w:rsidP="00334B2F">
      <w:pPr>
        <w:pStyle w:val="BodyTextIndent"/>
        <w:jc w:val="right"/>
        <w:rPr>
          <w:rFonts w:ascii="GHEA Grapalat" w:hAnsi="GHEA Grapalat" w:cs="Sylfaen"/>
          <w:i w:val="0"/>
          <w:lang w:val="hy-AM"/>
        </w:rPr>
      </w:pPr>
    </w:p>
    <w:p w14:paraId="620DFF67" w14:textId="77777777" w:rsidR="00334B2F" w:rsidRPr="0036641C" w:rsidRDefault="00334B2F" w:rsidP="00334B2F">
      <w:pPr>
        <w:pStyle w:val="BodyTextIndent"/>
        <w:jc w:val="right"/>
        <w:rPr>
          <w:rFonts w:ascii="GHEA Grapalat" w:hAnsi="GHEA Grapalat" w:cs="Sylfaen"/>
          <w:i w:val="0"/>
          <w:lang w:val="hy-AM"/>
        </w:rPr>
      </w:pPr>
    </w:p>
    <w:p w14:paraId="4E0BFDA4" w14:textId="77777777" w:rsidR="00334B2F" w:rsidRPr="0036641C" w:rsidRDefault="00334B2F" w:rsidP="00334B2F">
      <w:pPr>
        <w:pStyle w:val="BodyTextIndent"/>
        <w:jc w:val="right"/>
        <w:rPr>
          <w:rFonts w:ascii="GHEA Grapalat" w:hAnsi="GHEA Grapalat" w:cs="Sylfaen"/>
          <w:i w:val="0"/>
          <w:lang w:val="hy-AM"/>
        </w:rPr>
      </w:pPr>
    </w:p>
    <w:p w14:paraId="6DC9258C" w14:textId="11C8595A" w:rsidR="003266BD" w:rsidRPr="0036641C" w:rsidRDefault="00334B2F" w:rsidP="00246611">
      <w:pPr>
        <w:pStyle w:val="BodyTextIndent3"/>
        <w:spacing w:line="240" w:lineRule="auto"/>
        <w:jc w:val="right"/>
        <w:rPr>
          <w:lang w:val="hy-AM"/>
        </w:rPr>
      </w:pPr>
      <w:r w:rsidRPr="0036641C">
        <w:rPr>
          <w:rFonts w:ascii="GHEA Grapalat" w:hAnsi="GHEA Grapalat"/>
          <w:b/>
          <w:lang w:val="hy-AM"/>
        </w:rPr>
        <w:br w:type="page"/>
      </w:r>
    </w:p>
    <w:p w14:paraId="4D22736D" w14:textId="77777777" w:rsidR="003266BD" w:rsidRPr="0036641C" w:rsidRDefault="003266BD" w:rsidP="00F02279">
      <w:pPr>
        <w:jc w:val="right"/>
        <w:rPr>
          <w:rFonts w:ascii="GHEA Grapalat" w:hAnsi="GHEA Grapalat"/>
          <w:lang w:val="hy-AM"/>
        </w:rPr>
      </w:pPr>
    </w:p>
    <w:p w14:paraId="5087428B" w14:textId="277C7958" w:rsidR="00F02279" w:rsidRPr="0036641C" w:rsidRDefault="00F02279" w:rsidP="00F02279">
      <w:pPr>
        <w:pStyle w:val="BodyTextIndent3"/>
        <w:spacing w:line="240" w:lineRule="auto"/>
        <w:jc w:val="right"/>
        <w:rPr>
          <w:rFonts w:ascii="GHEA Grapalat" w:hAnsi="GHEA Grapalat" w:cs="Sylfaen"/>
          <w:b/>
          <w:lang w:val="hy-AM"/>
        </w:rPr>
      </w:pPr>
      <w:r w:rsidRPr="0036641C">
        <w:rPr>
          <w:rFonts w:ascii="GHEA Grapalat" w:hAnsi="GHEA Grapalat" w:cs="Sylfaen"/>
          <w:b/>
          <w:lang w:val="hy-AM"/>
        </w:rPr>
        <w:t xml:space="preserve">Հավելված </w:t>
      </w:r>
      <w:r w:rsidR="0019419E" w:rsidRPr="0036641C">
        <w:rPr>
          <w:rFonts w:ascii="GHEA Grapalat" w:hAnsi="GHEA Grapalat" w:cs="Sylfaen"/>
          <w:b/>
          <w:lang w:val="hy-AM"/>
        </w:rPr>
        <w:t>7</w:t>
      </w:r>
      <w:r w:rsidR="00607D12" w:rsidRPr="0036641C">
        <w:rPr>
          <w:rStyle w:val="FootnoteReference"/>
          <w:rFonts w:ascii="GHEA Grapalat" w:hAnsi="GHEA Grapalat" w:cs="Sylfaen"/>
          <w:b/>
          <w:lang w:val="hy-AM"/>
        </w:rPr>
        <w:footnoteReference w:id="10"/>
      </w:r>
    </w:p>
    <w:p w14:paraId="2E16B665" w14:textId="3AED6449" w:rsidR="00246611" w:rsidRPr="0036641C" w:rsidRDefault="00246611" w:rsidP="00246611">
      <w:pPr>
        <w:jc w:val="right"/>
        <w:rPr>
          <w:rFonts w:ascii="GHEA Grapalat" w:hAnsi="GHEA Grapalat" w:cs="Sylfaen"/>
          <w:b/>
          <w:sz w:val="20"/>
          <w:szCs w:val="20"/>
          <w:lang w:val="hy-AM"/>
        </w:rPr>
      </w:pPr>
      <w:r w:rsidRPr="0036641C">
        <w:rPr>
          <w:rFonts w:ascii="GHEA Grapalat" w:hAnsi="GHEA Grapalat" w:cs="Sylfaen"/>
          <w:b/>
          <w:sz w:val="20"/>
          <w:szCs w:val="20"/>
          <w:lang w:val="hy-AM"/>
        </w:rPr>
        <w:t>«</w:t>
      </w:r>
      <w:r w:rsidR="00960589">
        <w:rPr>
          <w:rFonts w:ascii="GHEA Grapalat" w:hAnsi="GHEA Grapalat" w:cs="Sylfaen"/>
          <w:b/>
          <w:sz w:val="20"/>
          <w:szCs w:val="20"/>
          <w:lang w:val="hy-AM"/>
        </w:rPr>
        <w:t>ԵՔ-ԳՀԱՇՁԲ-25/178</w:t>
      </w:r>
      <w:r w:rsidRPr="0036641C">
        <w:rPr>
          <w:rFonts w:ascii="GHEA Grapalat" w:hAnsi="GHEA Grapalat" w:cs="Sylfaen"/>
          <w:b/>
          <w:sz w:val="20"/>
          <w:szCs w:val="20"/>
          <w:lang w:val="hy-AM"/>
        </w:rPr>
        <w:t>»* ծածկագրով</w:t>
      </w:r>
    </w:p>
    <w:p w14:paraId="07059BBD" w14:textId="38600E8B" w:rsidR="00F02279" w:rsidRPr="0036641C" w:rsidRDefault="00246611" w:rsidP="00246611">
      <w:pPr>
        <w:jc w:val="right"/>
        <w:rPr>
          <w:rFonts w:ascii="GHEA Grapalat" w:hAnsi="GHEA Grapalat"/>
          <w:lang w:val="hy-AM"/>
        </w:rPr>
      </w:pPr>
      <w:r w:rsidRPr="0036641C">
        <w:rPr>
          <w:rFonts w:ascii="GHEA Grapalat" w:hAnsi="GHEA Grapalat" w:cs="Sylfaen"/>
          <w:b/>
          <w:sz w:val="20"/>
          <w:szCs w:val="20"/>
          <w:lang w:val="hy-AM"/>
        </w:rPr>
        <w:t>գնանշման հարցման հրավերի</w:t>
      </w:r>
    </w:p>
    <w:p w14:paraId="7D345043" w14:textId="77777777" w:rsidR="00F02279" w:rsidRPr="0036641C" w:rsidRDefault="00F02279" w:rsidP="00F02279">
      <w:pPr>
        <w:tabs>
          <w:tab w:val="left" w:pos="2268"/>
        </w:tabs>
        <w:ind w:left="-284" w:firstLine="284"/>
        <w:jc w:val="right"/>
        <w:rPr>
          <w:rFonts w:ascii="GHEA Grapalat" w:hAnsi="GHEA Grapalat"/>
          <w:lang w:val="hy-AM"/>
        </w:rPr>
      </w:pPr>
    </w:p>
    <w:p w14:paraId="61DF737F" w14:textId="77777777" w:rsidR="00382C09" w:rsidRPr="0036641C" w:rsidRDefault="00382C09" w:rsidP="00382C09">
      <w:pPr>
        <w:ind w:left="-142" w:firstLine="142"/>
        <w:jc w:val="center"/>
        <w:rPr>
          <w:rFonts w:ascii="GHEA Grapalat" w:hAnsi="GHEA Grapalat" w:cs="Sylfaen"/>
          <w:b/>
          <w:sz w:val="20"/>
          <w:szCs w:val="20"/>
          <w:lang w:val="hy-AM"/>
        </w:rPr>
      </w:pPr>
      <w:r w:rsidRPr="0036641C">
        <w:rPr>
          <w:rFonts w:ascii="GHEA Grapalat" w:hAnsi="GHEA Grapalat" w:cs="Sylfaen"/>
          <w:b/>
          <w:sz w:val="20"/>
          <w:szCs w:val="20"/>
          <w:lang w:val="hy-AM"/>
        </w:rPr>
        <w:t>ԿԱՊԱԼԱՅԻՆ  ԱՇԽԱՏԱՆՔՆԵՐԻ  ԿԱՏԱՐՄԱՆ</w:t>
      </w:r>
    </w:p>
    <w:p w14:paraId="35A5774D" w14:textId="77777777" w:rsidR="00382C09" w:rsidRPr="0036641C" w:rsidRDefault="00382C09" w:rsidP="00382C09">
      <w:pPr>
        <w:ind w:left="-142" w:firstLine="142"/>
        <w:jc w:val="center"/>
        <w:rPr>
          <w:rFonts w:ascii="GHEA Grapalat" w:hAnsi="GHEA Grapalat" w:cs="Sylfaen"/>
          <w:b/>
          <w:sz w:val="20"/>
          <w:szCs w:val="20"/>
          <w:lang w:val="hy-AM"/>
        </w:rPr>
      </w:pPr>
      <w:r w:rsidRPr="0036641C">
        <w:rPr>
          <w:rFonts w:ascii="GHEA Grapalat" w:hAnsi="GHEA Grapalat" w:cs="Sylfaen"/>
          <w:b/>
          <w:sz w:val="20"/>
          <w:szCs w:val="20"/>
          <w:lang w:val="hy-AM"/>
        </w:rPr>
        <w:t xml:space="preserve">ԳՆՄԱՆ  ՊԱՅՄԱՆԱԳԻՐ   </w:t>
      </w:r>
    </w:p>
    <w:p w14:paraId="2431BFFA" w14:textId="52342613" w:rsidR="00F02279" w:rsidRPr="0036641C" w:rsidRDefault="00F02279" w:rsidP="00382C09">
      <w:pPr>
        <w:ind w:left="-142" w:firstLine="142"/>
        <w:jc w:val="center"/>
        <w:rPr>
          <w:rFonts w:ascii="GHEA Grapalat" w:hAnsi="GHEA Grapalat"/>
          <w:b/>
          <w:sz w:val="20"/>
          <w:szCs w:val="20"/>
          <w:u w:val="single"/>
          <w:lang w:val="hy-AM"/>
        </w:rPr>
      </w:pPr>
      <w:r w:rsidRPr="0036641C">
        <w:rPr>
          <w:rFonts w:ascii="GHEA Grapalat" w:hAnsi="GHEA Grapalat"/>
          <w:b/>
          <w:sz w:val="20"/>
          <w:szCs w:val="20"/>
          <w:lang w:val="hy-AM"/>
        </w:rPr>
        <w:t xml:space="preserve">N </w:t>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p>
    <w:p w14:paraId="239EA02E" w14:textId="77777777" w:rsidR="00F02279" w:rsidRPr="0036641C" w:rsidRDefault="00F02279" w:rsidP="00F02279">
      <w:pPr>
        <w:tabs>
          <w:tab w:val="left" w:pos="720"/>
          <w:tab w:val="left" w:pos="1440"/>
          <w:tab w:val="left" w:pos="8865"/>
        </w:tabs>
        <w:jc w:val="both"/>
        <w:rPr>
          <w:rFonts w:ascii="GHEA Grapalat" w:hAnsi="GHEA Grapalat" w:cs="Sylfaen"/>
          <w:sz w:val="20"/>
          <w:lang w:val="hy-AM"/>
        </w:rPr>
      </w:pPr>
      <w:r w:rsidRPr="0036641C">
        <w:rPr>
          <w:rFonts w:ascii="GHEA Grapalat" w:hAnsi="GHEA Grapalat" w:cs="Sylfaen"/>
          <w:sz w:val="20"/>
          <w:lang w:val="hy-AM"/>
        </w:rPr>
        <w:t xml:space="preserve">         ք. </w:t>
      </w:r>
      <w:r w:rsidRPr="0036641C">
        <w:rPr>
          <w:rFonts w:ascii="GHEA Grapalat" w:hAnsi="GHEA Grapalat" w:cs="Sylfaen"/>
          <w:sz w:val="20"/>
          <w:u w:val="single"/>
          <w:lang w:val="hy-AM"/>
        </w:rPr>
        <w:t xml:space="preserve">           </w:t>
      </w:r>
      <w:r w:rsidRPr="0036641C">
        <w:rPr>
          <w:rFonts w:ascii="GHEA Grapalat" w:hAnsi="GHEA Grapalat" w:cs="Sylfaen"/>
          <w:sz w:val="20"/>
          <w:lang w:val="hy-AM"/>
        </w:rPr>
        <w:t xml:space="preserve">                                                                                                       </w:t>
      </w:r>
      <w:r w:rsidRPr="0036641C">
        <w:rPr>
          <w:rFonts w:ascii="GHEA Grapalat" w:hAnsi="GHEA Grapalat"/>
          <w:lang w:val="hy-AM"/>
        </w:rPr>
        <w:t>«</w:t>
      </w:r>
      <w:r w:rsidRPr="0036641C">
        <w:rPr>
          <w:rFonts w:ascii="GHEA Grapalat" w:hAnsi="GHEA Grapalat"/>
          <w:u w:val="single"/>
          <w:lang w:val="hy-AM"/>
        </w:rPr>
        <w:t xml:space="preserve">     </w:t>
      </w:r>
      <w:r w:rsidRPr="0036641C">
        <w:rPr>
          <w:rFonts w:ascii="GHEA Grapalat" w:hAnsi="GHEA Grapalat"/>
          <w:lang w:val="hy-AM"/>
        </w:rPr>
        <w:t xml:space="preserve">» </w:t>
      </w:r>
      <w:r w:rsidRPr="0036641C">
        <w:rPr>
          <w:rFonts w:ascii="GHEA Grapalat" w:hAnsi="GHEA Grapalat"/>
          <w:u w:val="single"/>
          <w:lang w:val="hy-AM"/>
        </w:rPr>
        <w:t xml:space="preserve">          </w:t>
      </w:r>
      <w:r w:rsidRPr="0036641C">
        <w:rPr>
          <w:rFonts w:ascii="GHEA Grapalat" w:hAnsi="GHEA Grapalat"/>
          <w:lang w:val="hy-AM"/>
        </w:rPr>
        <w:t xml:space="preserve"> </w:t>
      </w:r>
      <w:r w:rsidRPr="0036641C">
        <w:rPr>
          <w:rFonts w:ascii="GHEA Grapalat" w:hAnsi="GHEA Grapalat" w:cs="Sylfaen"/>
          <w:sz w:val="20"/>
          <w:lang w:val="hy-AM"/>
        </w:rPr>
        <w:t>20   թ.</w:t>
      </w:r>
    </w:p>
    <w:p w14:paraId="1773CDB2" w14:textId="77777777" w:rsidR="00F02279" w:rsidRPr="0036641C" w:rsidRDefault="00F02279" w:rsidP="00F02279">
      <w:pPr>
        <w:jc w:val="both"/>
        <w:rPr>
          <w:rFonts w:ascii="GHEA Grapalat" w:hAnsi="GHEA Grapalat"/>
          <w:lang w:val="hy-AM"/>
        </w:rPr>
      </w:pPr>
    </w:p>
    <w:p w14:paraId="50A6D5FE" w14:textId="77777777" w:rsidR="00F02279" w:rsidRPr="0036641C" w:rsidRDefault="00F02279" w:rsidP="00F02279">
      <w:pPr>
        <w:jc w:val="both"/>
        <w:rPr>
          <w:rFonts w:ascii="GHEA Grapalat" w:hAnsi="GHEA Grapalat"/>
          <w:lang w:val="hy-AM"/>
        </w:rPr>
      </w:pPr>
    </w:p>
    <w:p w14:paraId="2B6C512F" w14:textId="77777777"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36641C" w:rsidRDefault="00F02279" w:rsidP="00F02279">
      <w:pPr>
        <w:ind w:firstLine="709"/>
        <w:jc w:val="both"/>
        <w:rPr>
          <w:rFonts w:ascii="GHEA Grapalat" w:hAnsi="GHEA Grapalat"/>
          <w:b/>
          <w:lang w:val="hy-AM"/>
        </w:rPr>
      </w:pPr>
    </w:p>
    <w:p w14:paraId="613A70C9" w14:textId="14F7DC63" w:rsidR="00F02279" w:rsidRPr="0036641C" w:rsidRDefault="00F02279" w:rsidP="00220AB2">
      <w:pPr>
        <w:pStyle w:val="ListParagraph"/>
        <w:numPr>
          <w:ilvl w:val="0"/>
          <w:numId w:val="35"/>
        </w:numPr>
        <w:jc w:val="both"/>
        <w:rPr>
          <w:rFonts w:ascii="GHEA Grapalat" w:hAnsi="GHEA Grapalat" w:cs="Sylfaen"/>
          <w:b/>
          <w:sz w:val="20"/>
          <w:szCs w:val="20"/>
          <w:lang w:val="hy-AM"/>
        </w:rPr>
      </w:pPr>
      <w:r w:rsidRPr="0036641C">
        <w:rPr>
          <w:rFonts w:ascii="GHEA Grapalat" w:hAnsi="GHEA Grapalat" w:cs="Sylfaen"/>
          <w:b/>
          <w:sz w:val="20"/>
          <w:szCs w:val="20"/>
          <w:lang w:val="hy-AM"/>
        </w:rPr>
        <w:t>ՊԱՅՄԱՆԱԳՐԻ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ԱՌԱՐԿԱՆ</w:t>
      </w:r>
    </w:p>
    <w:p w14:paraId="784BF4B6" w14:textId="0EF5E6AC" w:rsidR="00220AB2" w:rsidRPr="0036641C" w:rsidRDefault="00220AB2" w:rsidP="00934B35">
      <w:pPr>
        <w:pStyle w:val="ListParagraph"/>
        <w:tabs>
          <w:tab w:val="left" w:pos="1080"/>
        </w:tabs>
        <w:ind w:left="0" w:firstLine="630"/>
        <w:jc w:val="both"/>
        <w:rPr>
          <w:rFonts w:ascii="GHEA Grapalat" w:hAnsi="GHEA Grapalat"/>
          <w:vertAlign w:val="superscript"/>
          <w:lang w:val="hy-AM"/>
        </w:rPr>
      </w:pPr>
      <w:r w:rsidRPr="0036641C">
        <w:rPr>
          <w:rFonts w:ascii="GHEA Grapalat" w:hAnsi="GHEA Grapalat"/>
          <w:sz w:val="20"/>
          <w:szCs w:val="20"/>
          <w:lang w:val="hy-AM"/>
        </w:rPr>
        <w:t>1.1</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պարտավորվում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ծավալներով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ձևով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ժամկետներում</w:t>
      </w:r>
      <w:r w:rsidRPr="00934B35">
        <w:rPr>
          <w:rFonts w:ascii="GHEA Grapalat" w:hAnsi="GHEA Grapalat" w:cs="Sylfaen"/>
          <w:sz w:val="20"/>
          <w:szCs w:val="20"/>
          <w:lang w:val="hy-AM"/>
        </w:rPr>
        <w:t xml:space="preserve"> </w:t>
      </w:r>
      <w:r w:rsidRPr="0036641C">
        <w:rPr>
          <w:rFonts w:ascii="GHEA Grapalat" w:hAnsi="GHEA Grapalat" w:cs="Sylfaen"/>
          <w:sz w:val="20"/>
          <w:szCs w:val="20"/>
          <w:lang w:val="hy-AM"/>
        </w:rPr>
        <w:t>կատարել</w:t>
      </w:r>
      <w:r w:rsidRPr="00934B35">
        <w:rPr>
          <w:rFonts w:ascii="GHEA Grapalat" w:hAnsi="GHEA Grapalat" w:cs="Sylfaen"/>
          <w:sz w:val="20"/>
          <w:szCs w:val="20"/>
          <w:lang w:val="hy-AM"/>
        </w:rPr>
        <w:t xml:space="preserve"> </w:t>
      </w:r>
      <w:r w:rsidRPr="0036641C">
        <w:rPr>
          <w:rFonts w:ascii="GHEA Grapalat" w:hAnsi="GHEA Grapalat" w:cs="Sylfaen"/>
          <w:sz w:val="20"/>
          <w:szCs w:val="20"/>
          <w:lang w:val="hy-AM"/>
        </w:rPr>
        <w:t>սույն</w:t>
      </w:r>
      <w:r w:rsidRPr="00934B35">
        <w:rPr>
          <w:rFonts w:ascii="GHEA Grapalat" w:hAnsi="GHEA Grapalat" w:cs="Sylfaen"/>
          <w:sz w:val="20"/>
          <w:szCs w:val="20"/>
          <w:lang w:val="hy-AM"/>
        </w:rPr>
        <w:t xml:space="preserve"> </w:t>
      </w:r>
      <w:r w:rsidRPr="0036641C">
        <w:rPr>
          <w:rFonts w:ascii="GHEA Grapalat" w:hAnsi="GHEA Grapalat" w:cs="Sylfaen"/>
          <w:sz w:val="20"/>
          <w:szCs w:val="20"/>
          <w:lang w:val="hy-AM"/>
        </w:rPr>
        <w:t>պայմանագրի (այսուհետ` պայմանագիր)</w:t>
      </w:r>
      <w:r w:rsidRPr="00934B35">
        <w:rPr>
          <w:rFonts w:ascii="GHEA Grapalat" w:hAnsi="GHEA Grapalat" w:cs="Sylfaen"/>
          <w:sz w:val="20"/>
          <w:szCs w:val="20"/>
          <w:lang w:val="hy-AM"/>
        </w:rPr>
        <w:t xml:space="preserve"> N 1 </w:t>
      </w:r>
      <w:r w:rsidRPr="0036641C">
        <w:rPr>
          <w:rFonts w:ascii="GHEA Grapalat" w:hAnsi="GHEA Grapalat" w:cs="Sylfaen"/>
          <w:sz w:val="20"/>
          <w:szCs w:val="20"/>
          <w:lang w:val="hy-AM"/>
        </w:rPr>
        <w:t>Հավելվածով</w:t>
      </w:r>
      <w:r w:rsidRPr="00934B35">
        <w:rPr>
          <w:rFonts w:ascii="GHEA Grapalat" w:hAnsi="GHEA Grapalat" w:cs="Sylfaen"/>
          <w:sz w:val="20"/>
          <w:szCs w:val="20"/>
          <w:lang w:val="hy-AM"/>
        </w:rPr>
        <w:t xml:space="preserve"> </w:t>
      </w:r>
      <w:r w:rsidRPr="0036641C">
        <w:rPr>
          <w:rFonts w:ascii="GHEA Grapalat" w:hAnsi="GHEA Grapalat" w:cs="Sylfaen"/>
          <w:sz w:val="20"/>
          <w:szCs w:val="20"/>
          <w:lang w:val="hy-AM"/>
        </w:rPr>
        <w:t>սահմանված</w:t>
      </w:r>
      <w:r w:rsidRPr="00934B35">
        <w:rPr>
          <w:rFonts w:ascii="GHEA Grapalat" w:hAnsi="GHEA Grapalat" w:cs="Sylfaen"/>
          <w:sz w:val="20"/>
          <w:szCs w:val="20"/>
          <w:lang w:val="hy-AM"/>
        </w:rPr>
        <w:t xml:space="preserve"> </w:t>
      </w:r>
      <w:r w:rsidRPr="0036641C">
        <w:rPr>
          <w:rFonts w:ascii="GHEA Grapalat" w:hAnsi="GHEA Grapalat" w:cs="Sylfaen"/>
          <w:sz w:val="20"/>
          <w:szCs w:val="20"/>
          <w:lang w:val="hy-AM"/>
        </w:rPr>
        <w:t>ծավալաթերթ</w:t>
      </w:r>
      <w:r w:rsidRPr="00934B35">
        <w:rPr>
          <w:rFonts w:ascii="GHEA Grapalat" w:hAnsi="GHEA Grapalat" w:cs="Sylfaen"/>
          <w:sz w:val="20"/>
          <w:szCs w:val="20"/>
          <w:lang w:val="hy-AM"/>
        </w:rPr>
        <w:t>-</w:t>
      </w:r>
      <w:r w:rsidRPr="0036641C">
        <w:rPr>
          <w:rFonts w:ascii="GHEA Grapalat" w:hAnsi="GHEA Grapalat" w:cs="Sylfaen"/>
          <w:sz w:val="20"/>
          <w:szCs w:val="20"/>
          <w:lang w:val="hy-AM"/>
        </w:rPr>
        <w:t>նախահաշվով</w:t>
      </w:r>
      <w:r w:rsidRPr="00934B35">
        <w:rPr>
          <w:rFonts w:ascii="GHEA Grapalat" w:hAnsi="GHEA Grapalat" w:cs="Sylfaen"/>
          <w:sz w:val="20"/>
          <w:szCs w:val="20"/>
          <w:lang w:val="hy-AM"/>
        </w:rPr>
        <w:t xml:space="preserve"> </w:t>
      </w:r>
      <w:r w:rsidR="00934B35" w:rsidRPr="00934B35">
        <w:rPr>
          <w:rFonts w:ascii="GHEA Grapalat" w:hAnsi="GHEA Grapalat" w:cs="Sylfaen"/>
          <w:sz w:val="20"/>
          <w:szCs w:val="20"/>
          <w:lang w:val="hy-AM"/>
        </w:rPr>
        <w:t>Երևան քաղաքի Շենգավիթ վարչական շրջանի բազմաբնակարան շենքերի պատշգամբների  վերանորոգման աշխատանքներ</w:t>
      </w:r>
      <w:r w:rsidRPr="00934B35">
        <w:rPr>
          <w:rFonts w:ascii="GHEA Grapalat" w:hAnsi="GHEA Grapalat" w:cs="Sylfaen"/>
          <w:sz w:val="20"/>
          <w:szCs w:val="20"/>
          <w:lang w:val="hy-AM"/>
        </w:rPr>
        <w:t>ը (</w:t>
      </w:r>
      <w:r w:rsidRPr="0036641C">
        <w:rPr>
          <w:rFonts w:ascii="GHEA Grapalat" w:hAnsi="GHEA Grapalat" w:cs="Sylfaen"/>
          <w:sz w:val="20"/>
          <w:szCs w:val="20"/>
          <w:lang w:val="hy-AM"/>
        </w:rPr>
        <w:t>այսուհետ</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աշխատանք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Պատվիրատուն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պարտավորվում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ընդունել</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վարձատրել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00A85B00" w14:textId="0FE69850" w:rsidR="00F02279" w:rsidRPr="0036641C" w:rsidRDefault="00F02279" w:rsidP="00AD0AD8">
      <w:pPr>
        <w:ind w:firstLine="708"/>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շխատանքները</w:t>
      </w:r>
      <w:r w:rsidRPr="0036641C">
        <w:rPr>
          <w:rFonts w:ascii="GHEA Grapalat" w:hAnsi="GHEA Grapalat" w:cs="Times Armenian"/>
          <w:sz w:val="20"/>
          <w:szCs w:val="20"/>
          <w:lang w:val="hy-AM"/>
        </w:rPr>
        <w:t xml:space="preserve"> </w:t>
      </w:r>
      <w:r w:rsidR="00CF7AC3" w:rsidRPr="0036641C">
        <w:rPr>
          <w:rFonts w:ascii="GHEA Grapalat" w:hAnsi="GHEA Grapalat" w:cs="Times Armenian"/>
          <w:sz w:val="20"/>
          <w:szCs w:val="20"/>
          <w:lang w:val="hy-AM"/>
        </w:rPr>
        <w:t xml:space="preserve">Կապալառուն </w:t>
      </w:r>
      <w:r w:rsidRPr="0036641C">
        <w:rPr>
          <w:rFonts w:ascii="GHEA Grapalat" w:hAnsi="GHEA Grapalat" w:cs="Sylfaen"/>
          <w:sz w:val="20"/>
          <w:szCs w:val="20"/>
          <w:lang w:val="hy-AM"/>
        </w:rPr>
        <w:t>կատարում</w:t>
      </w:r>
      <w:r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կազմող</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ծավալաթերթ</w:t>
      </w:r>
      <w:r w:rsidRPr="0036641C">
        <w:rPr>
          <w:rFonts w:ascii="GHEA Grapalat" w:hAnsi="GHEA Grapalat" w:cs="Times Armenian"/>
          <w:sz w:val="20"/>
          <w:szCs w:val="20"/>
          <w:lang w:val="hy-AM"/>
        </w:rPr>
        <w:t>-</w:t>
      </w:r>
      <w:r w:rsidRPr="0036641C">
        <w:rPr>
          <w:rFonts w:ascii="GHEA Grapalat" w:hAnsi="GHEA Grapalat" w:cs="Sylfaen"/>
          <w:sz w:val="20"/>
          <w:szCs w:val="20"/>
          <w:lang w:val="hy-AM"/>
        </w:rPr>
        <w:t>նախահաշվին</w:t>
      </w:r>
      <w:r w:rsidR="00AD0AD8" w:rsidRPr="0036641C">
        <w:rPr>
          <w:rFonts w:ascii="GHEA Grapalat" w:hAnsi="GHEA Grapalat" w:cs="Sylfaen"/>
          <w:sz w:val="20"/>
          <w:szCs w:val="20"/>
          <w:lang w:val="hy-AM"/>
        </w:rPr>
        <w:t xml:space="preserve"> </w:t>
      </w:r>
      <w:r w:rsidRPr="0036641C">
        <w:rPr>
          <w:rFonts w:ascii="GHEA Grapalat" w:hAnsi="GHEA Grapalat" w:cs="Sylfaen"/>
          <w:sz w:val="20"/>
          <w:szCs w:val="20"/>
          <w:lang w:val="hy-AM"/>
        </w:rPr>
        <w:t>համապատասխան</w:t>
      </w:r>
      <w:r w:rsidRPr="0036641C">
        <w:rPr>
          <w:rFonts w:ascii="GHEA Grapalat" w:hAnsi="GHEA Grapalat" w:cs="Tahoma"/>
          <w:sz w:val="20"/>
          <w:szCs w:val="20"/>
          <w:lang w:val="hy-AM"/>
        </w:rPr>
        <w:t>։</w:t>
      </w:r>
    </w:p>
    <w:p w14:paraId="02CCB51B" w14:textId="7FBC0779" w:rsidR="00F02279" w:rsidRPr="0036641C" w:rsidRDefault="00F02279" w:rsidP="00382C09">
      <w:pPr>
        <w:tabs>
          <w:tab w:val="left" w:pos="1134"/>
        </w:tabs>
        <w:ind w:firstLine="720"/>
        <w:jc w:val="both"/>
        <w:rPr>
          <w:rFonts w:ascii="GHEA Grapalat" w:hAnsi="GHEA Grapalat" w:cs="Times Armenian"/>
          <w:b/>
          <w:bCs/>
          <w:color w:val="FF0000"/>
          <w:sz w:val="20"/>
          <w:szCs w:val="20"/>
          <w:vertAlign w:val="superscript"/>
          <w:lang w:val="hy-AM"/>
        </w:rPr>
      </w:pPr>
      <w:r w:rsidRPr="0036641C">
        <w:rPr>
          <w:rFonts w:ascii="GHEA Grapalat" w:hAnsi="GHEA Grapalat"/>
          <w:sz w:val="20"/>
          <w:szCs w:val="20"/>
          <w:lang w:val="hy-AM"/>
        </w:rPr>
        <w:t>1.3</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պ</w:t>
      </w:r>
      <w:r w:rsidRPr="0036641C">
        <w:rPr>
          <w:rFonts w:ascii="GHEA Grapalat" w:hAnsi="GHEA Grapalat" w:cs="Sylfaen"/>
          <w:sz w:val="20"/>
          <w:szCs w:val="20"/>
          <w:lang w:val="hy-AM"/>
        </w:rPr>
        <w:t>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մտնելուց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հետո</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00B85E72" w:rsidRPr="0036641C">
        <w:rPr>
          <w:rFonts w:ascii="GHEA Grapalat" w:hAnsi="GHEA Grapalat" w:cs="Times Armenian"/>
          <w:sz w:val="20"/>
          <w:szCs w:val="20"/>
          <w:lang w:val="hy-AM"/>
        </w:rPr>
        <w:t xml:space="preserve"> </w:t>
      </w:r>
      <w:r w:rsidR="00382C09" w:rsidRPr="0036641C">
        <w:rPr>
          <w:rFonts w:ascii="GHEA Grapalat" w:hAnsi="GHEA Grapalat" w:cs="Times Armenian"/>
          <w:b/>
          <w:bCs/>
          <w:sz w:val="20"/>
          <w:szCs w:val="20"/>
          <w:lang w:val="hy-AM"/>
        </w:rPr>
        <w:t>համաձայն հավելված 2-ի:</w:t>
      </w:r>
    </w:p>
    <w:p w14:paraId="024C781F" w14:textId="3FE655FC" w:rsidR="00F02279" w:rsidRPr="0036641C" w:rsidRDefault="00F02279" w:rsidP="00F02279">
      <w:pPr>
        <w:tabs>
          <w:tab w:val="left" w:pos="1134"/>
        </w:tabs>
        <w:ind w:firstLine="720"/>
        <w:jc w:val="both"/>
        <w:rPr>
          <w:rFonts w:ascii="GHEA Grapalat" w:hAnsi="GHEA Grapalat"/>
          <w:sz w:val="20"/>
          <w:szCs w:val="20"/>
          <w:lang w:val="hy-AM"/>
        </w:rPr>
      </w:pP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փուլերի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սահմանված են սույն պայմանագրի հավելված 2-ում</w:t>
      </w:r>
      <w:r w:rsidRPr="0036641C">
        <w:rPr>
          <w:rFonts w:ascii="GHEA Grapalat" w:hAnsi="GHEA Grapalat" w:cs="Times Armenian"/>
          <w:sz w:val="20"/>
          <w:szCs w:val="20"/>
          <w:lang w:val="hy-AM"/>
        </w:rPr>
        <w:t xml:space="preserve"> </w:t>
      </w:r>
      <w:r w:rsidR="00CF7AC3" w:rsidRPr="0036641C">
        <w:rPr>
          <w:rFonts w:ascii="GHEA Grapalat" w:hAnsi="GHEA Grapalat" w:cs="Times Armenian"/>
          <w:sz w:val="20"/>
          <w:szCs w:val="20"/>
          <w:lang w:val="hy-AM"/>
        </w:rPr>
        <w:t xml:space="preserve">ներկայացված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գրաֆիկով </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AA8F04A" w14:textId="77777777" w:rsidR="00F02279" w:rsidRPr="0036641C" w:rsidRDefault="00F02279" w:rsidP="00F02279">
      <w:pPr>
        <w:tabs>
          <w:tab w:val="left" w:pos="1134"/>
        </w:tabs>
        <w:ind w:firstLine="720"/>
        <w:jc w:val="both"/>
        <w:rPr>
          <w:rFonts w:ascii="GHEA Grapalat" w:hAnsi="GHEA Grapalat"/>
          <w:lang w:val="hy-AM"/>
        </w:rPr>
      </w:pPr>
    </w:p>
    <w:p w14:paraId="4E172C1B" w14:textId="2BE19519"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2. </w:t>
      </w:r>
      <w:r w:rsidR="00934B35">
        <w:rPr>
          <w:rFonts w:ascii="GHEA Grapalat" w:hAnsi="GHEA Grapalat"/>
          <w:b/>
          <w:sz w:val="20"/>
          <w:szCs w:val="20"/>
          <w:lang w:val="hy-AM"/>
        </w:rPr>
        <w:t xml:space="preserve">  </w:t>
      </w:r>
      <w:r w:rsidRPr="0036641C">
        <w:rPr>
          <w:rFonts w:ascii="GHEA Grapalat" w:hAnsi="GHEA Grapalat" w:cs="Sylfaen"/>
          <w:b/>
          <w:sz w:val="20"/>
          <w:szCs w:val="20"/>
          <w:lang w:val="hy-AM"/>
        </w:rPr>
        <w:t>ԿԱՊԱԼԱՌՈՒԻ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ՄԻՋՈՑՆԵՐՈՎ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ԱՇԽԱՏԱՆՔՆԵՐԸ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ԿԱՏԱՐԵԼԸ</w:t>
      </w:r>
    </w:p>
    <w:p w14:paraId="6A03E937" w14:textId="0821A52B" w:rsidR="00F02279" w:rsidRPr="0036641C" w:rsidRDefault="00F02279" w:rsidP="00F02279">
      <w:pPr>
        <w:ind w:firstLine="720"/>
        <w:jc w:val="both"/>
        <w:rPr>
          <w:rFonts w:ascii="GHEA Grapalat" w:hAnsi="GHEA Grapalat" w:cs="Times Armenian"/>
          <w:sz w:val="20"/>
          <w:szCs w:val="20"/>
          <w:lang w:val="hy-AM"/>
        </w:rPr>
      </w:pPr>
      <w:r w:rsidRPr="0036641C">
        <w:rPr>
          <w:rFonts w:ascii="GHEA Grapalat" w:hAnsi="GHEA Grapalat"/>
          <w:sz w:val="20"/>
          <w:szCs w:val="20"/>
          <w:lang w:val="hy-AM"/>
        </w:rPr>
        <w:t xml:space="preserve">2.1  </w:t>
      </w:r>
      <w:r w:rsidRPr="0036641C">
        <w:rPr>
          <w:rFonts w:ascii="GHEA Grapalat" w:hAnsi="GHEA Grapalat" w:cs="Sylfaen"/>
          <w:sz w:val="20"/>
          <w:szCs w:val="20"/>
          <w:lang w:val="hy-AM"/>
        </w:rPr>
        <w:t>Աշխատանքը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Կապալառուի </w:t>
      </w:r>
      <w:r w:rsidR="00E934F6" w:rsidRPr="0036641C">
        <w:rPr>
          <w:rFonts w:ascii="GHEA Grapalat" w:hAnsi="GHEA Grapalat" w:cs="Sylfaen"/>
          <w:sz w:val="20"/>
          <w:szCs w:val="20"/>
          <w:lang w:val="hy-AM"/>
        </w:rPr>
        <w:t>աշխատանքային և տեխնիկական ռեսուրսով, շինարարական նյութերով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և միջոցներով։</w:t>
      </w:r>
      <w:r w:rsidRPr="0036641C">
        <w:rPr>
          <w:rFonts w:ascii="GHEA Grapalat" w:hAnsi="GHEA Grapalat" w:cs="Times Armenian"/>
          <w:sz w:val="20"/>
          <w:szCs w:val="20"/>
          <w:lang w:val="hy-AM"/>
        </w:rPr>
        <w:t xml:space="preserve"> </w:t>
      </w:r>
    </w:p>
    <w:p w14:paraId="3316C1EA"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2.2</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տրամադրած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նյութերի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սարքավորումների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0B1A0D2C" w14:textId="77777777" w:rsidR="00F02279" w:rsidRPr="0036641C" w:rsidRDefault="00F02279" w:rsidP="00F02279">
      <w:pPr>
        <w:tabs>
          <w:tab w:val="left" w:pos="1276"/>
        </w:tabs>
        <w:ind w:firstLine="720"/>
        <w:jc w:val="both"/>
        <w:rPr>
          <w:rFonts w:ascii="GHEA Grapalat" w:hAnsi="GHEA Grapalat"/>
          <w:b/>
          <w:i/>
          <w:sz w:val="20"/>
          <w:szCs w:val="20"/>
          <w:lang w:val="hy-AM"/>
        </w:rPr>
      </w:pPr>
    </w:p>
    <w:p w14:paraId="0177F853" w14:textId="1407750C"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 </w:t>
      </w:r>
      <w:r w:rsidR="00934B35">
        <w:rPr>
          <w:rFonts w:ascii="GHEA Grapalat" w:hAnsi="GHEA Grapalat"/>
          <w:b/>
          <w:sz w:val="20"/>
          <w:szCs w:val="20"/>
          <w:lang w:val="hy-AM"/>
        </w:rPr>
        <w:t xml:space="preserve">   </w:t>
      </w: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ԻՐԱՎՈՒՆՔՆԵՐԸ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ՊԱՐՏԱԿԱՆՈՒԹՅՈՒՆՆԵՐԸ</w:t>
      </w:r>
      <w:r w:rsidRPr="0036641C">
        <w:rPr>
          <w:rFonts w:ascii="GHEA Grapalat" w:hAnsi="GHEA Grapalat" w:cs="Times Armenian"/>
          <w:b/>
          <w:sz w:val="20"/>
          <w:szCs w:val="20"/>
          <w:lang w:val="hy-AM"/>
        </w:rPr>
        <w:tab/>
      </w:r>
    </w:p>
    <w:p w14:paraId="727E497D" w14:textId="177852AC"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3.1. </w:t>
      </w:r>
      <w:r w:rsidR="00934B35">
        <w:rPr>
          <w:rFonts w:ascii="GHEA Grapalat" w:hAnsi="GHEA Grapalat"/>
          <w:b/>
          <w:sz w:val="20"/>
          <w:szCs w:val="20"/>
          <w:lang w:val="hy-AM"/>
        </w:rPr>
        <w:t xml:space="preserve"> </w:t>
      </w:r>
      <w:r w:rsidR="00934B35" w:rsidRPr="0036641C">
        <w:rPr>
          <w:rFonts w:ascii="GHEA Grapalat" w:hAnsi="GHEA Grapalat" w:cs="Sylfaen"/>
          <w:b/>
          <w:sz w:val="20"/>
          <w:szCs w:val="20"/>
          <w:lang w:val="hy-AM"/>
        </w:rPr>
        <w:t>ՊԱՏՎԻՐԱՏՈՒՆ</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ԻՐԱՎՈՒՆՔ</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ՈՒՆԻ</w:t>
      </w:r>
      <w:r w:rsidR="00934B35" w:rsidRPr="0036641C">
        <w:rPr>
          <w:rFonts w:ascii="GHEA Grapalat" w:hAnsi="GHEA Grapalat" w:cs="Times Armenian"/>
          <w:b/>
          <w:sz w:val="20"/>
          <w:szCs w:val="20"/>
          <w:lang w:val="hy-AM"/>
        </w:rPr>
        <w:t>`</w:t>
      </w:r>
    </w:p>
    <w:p w14:paraId="71D6293C"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3.1.1</w:t>
      </w:r>
      <w:r w:rsidRPr="0036641C">
        <w:rPr>
          <w:rFonts w:ascii="GHEA Grapalat" w:hAnsi="GHEA Grapalat"/>
          <w:sz w:val="20"/>
          <w:szCs w:val="20"/>
          <w:lang w:val="hy-AM"/>
        </w:rPr>
        <w:tab/>
      </w:r>
      <w:r w:rsidRPr="0036641C">
        <w:rPr>
          <w:rFonts w:ascii="GHEA Grapalat" w:hAnsi="GHEA Grapalat" w:cs="Sylfaen"/>
          <w:sz w:val="20"/>
          <w:szCs w:val="20"/>
          <w:lang w:val="hy-AM"/>
        </w:rPr>
        <w:t>Ցանկացած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ստուգել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իրականացրած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միջամտելու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վերջինիս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գործունեությանը</w:t>
      </w:r>
      <w:r w:rsidRPr="0036641C">
        <w:rPr>
          <w:rFonts w:ascii="GHEA Grapalat" w:hAnsi="GHEA Grapalat" w:cs="Times Armenian"/>
          <w:sz w:val="20"/>
          <w:szCs w:val="20"/>
          <w:lang w:val="hy-AM"/>
        </w:rPr>
        <w:t>.</w:t>
      </w:r>
    </w:p>
    <w:p w14:paraId="3FF8CCAC"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3.1.2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նշված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հայեցողությամբ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46D0AF49" w14:textId="1B743D93"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3.1.3</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Չընդունել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ՀՀ</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օրենսդրությամբ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դրույթներին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չհամապատասխանելու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հայեցողությամբ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անհատույց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ինչպես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նաև</w:t>
      </w:r>
      <w:r w:rsidRPr="0036641C">
        <w:rPr>
          <w:rFonts w:ascii="GHEA Grapalat" w:hAnsi="GHEA Grapalat" w:cs="Times Armenian"/>
          <w:sz w:val="20"/>
          <w:szCs w:val="20"/>
          <w:lang w:val="hy-AM"/>
        </w:rPr>
        <w:t xml:space="preserve"> 6.3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EE16454"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3.1.4</w:t>
      </w:r>
      <w:r w:rsidRPr="0036641C">
        <w:rPr>
          <w:rFonts w:ascii="GHEA Grapalat" w:hAnsi="GHEA Grapalat"/>
          <w:sz w:val="20"/>
          <w:szCs w:val="20"/>
          <w:lang w:val="hy-AM"/>
        </w:rPr>
        <w:tab/>
        <w:t xml:space="preserve"> </w:t>
      </w:r>
      <w:r w:rsidRPr="0036641C">
        <w:rPr>
          <w:rFonts w:ascii="GHEA Grapalat" w:hAnsi="GHEA Grapalat"/>
          <w:sz w:val="20"/>
          <w:szCs w:val="20"/>
          <w:lang w:val="hy-AM"/>
        </w:rPr>
        <w:tab/>
      </w:r>
      <w:r w:rsidRPr="0036641C">
        <w:rPr>
          <w:rFonts w:ascii="GHEA Grapalat" w:hAnsi="GHEA Grapalat" w:cs="Sylfaen"/>
          <w:sz w:val="20"/>
          <w:szCs w:val="20"/>
          <w:lang w:val="hy-AM"/>
        </w:rPr>
        <w:t>Միակողմանի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հատուցելու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պատճառված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վնասները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w:t>
      </w:r>
    </w:p>
    <w:p w14:paraId="37D2B811"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ա</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այնքան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դանդաղ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ավարտը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դառնում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ակնհայտ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անհնար</w:t>
      </w:r>
      <w:r w:rsidRPr="0036641C">
        <w:rPr>
          <w:rFonts w:ascii="GHEA Grapalat" w:hAnsi="GHEA Grapalat" w:cs="Times Armenian"/>
          <w:sz w:val="20"/>
          <w:szCs w:val="20"/>
          <w:lang w:val="hy-AM"/>
        </w:rPr>
        <w:t xml:space="preserve">, </w:t>
      </w:r>
    </w:p>
    <w:p w14:paraId="29EC3DF1"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բ</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գրաֆիկը</w:t>
      </w:r>
      <w:r w:rsidRPr="0036641C">
        <w:rPr>
          <w:rFonts w:ascii="GHEA Grapalat" w:hAnsi="GHEA Grapalat" w:cs="Times Armenian"/>
          <w:sz w:val="20"/>
          <w:szCs w:val="20"/>
          <w:lang w:val="hy-AM"/>
        </w:rPr>
        <w:t>),</w:t>
      </w:r>
    </w:p>
    <w:p w14:paraId="67111141" w14:textId="57247C5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lastRenderedPageBreak/>
        <w:t>գ</w:t>
      </w:r>
      <w:r w:rsidRPr="0036641C">
        <w:rPr>
          <w:rFonts w:ascii="GHEA Grapalat" w:hAnsi="GHEA Grapalat"/>
          <w:sz w:val="20"/>
          <w:szCs w:val="20"/>
          <w:lang w:val="hy-AM"/>
        </w:rPr>
        <w:t>)</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համապատասխանում</w:t>
      </w:r>
      <w:r w:rsidRPr="0036641C">
        <w:rPr>
          <w:rFonts w:ascii="GHEA Grapalat" w:hAnsi="GHEA Grapalat" w:cs="Times Armenian"/>
          <w:sz w:val="20"/>
          <w:szCs w:val="20"/>
          <w:lang w:val="hy-AM"/>
        </w:rPr>
        <w:t xml:space="preserve"> </w:t>
      </w:r>
      <w:r w:rsidR="00AD0AD8" w:rsidRPr="0036641C">
        <w:rPr>
          <w:rFonts w:ascii="GHEA Grapalat" w:hAnsi="GHEA Grapalat" w:cs="Times Armenian"/>
          <w:sz w:val="20"/>
          <w:szCs w:val="20"/>
          <w:lang w:val="hy-AM"/>
        </w:rPr>
        <w:t xml:space="preserve">սույն պայմանագրի 1.1 </w:t>
      </w:r>
      <w:r w:rsidR="00F97599" w:rsidRPr="0036641C">
        <w:rPr>
          <w:rFonts w:ascii="GHEA Grapalat" w:hAnsi="GHEA Grapalat" w:cs="Times Armenian"/>
          <w:sz w:val="20"/>
          <w:szCs w:val="20"/>
          <w:lang w:val="hy-AM"/>
        </w:rPr>
        <w:t>կամ</w:t>
      </w:r>
      <w:r w:rsidR="00AD0AD8" w:rsidRPr="0036641C">
        <w:rPr>
          <w:rFonts w:ascii="GHEA Grapalat" w:hAnsi="GHEA Grapalat" w:cs="Times Armenian"/>
          <w:sz w:val="20"/>
          <w:szCs w:val="20"/>
          <w:lang w:val="hy-AM"/>
        </w:rPr>
        <w:t xml:space="preserve"> 1.2 կետով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պահանջներին</w:t>
      </w:r>
      <w:r w:rsidRPr="0036641C">
        <w:rPr>
          <w:rFonts w:ascii="GHEA Grapalat" w:hAnsi="GHEA Grapalat" w:cs="Times Armenian"/>
          <w:sz w:val="20"/>
          <w:szCs w:val="20"/>
          <w:lang w:val="hy-AM"/>
        </w:rPr>
        <w:t>,</w:t>
      </w:r>
    </w:p>
    <w:p w14:paraId="14CFC820"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դ</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3.1.3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անհատույց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imes Armenian"/>
          <w:sz w:val="20"/>
          <w:szCs w:val="20"/>
          <w:lang w:val="hy-AM"/>
        </w:rPr>
        <w:t>.</w:t>
      </w:r>
    </w:p>
    <w:p w14:paraId="023D417B"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3.1.5</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ներկայացնել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ahoma"/>
          <w:sz w:val="20"/>
          <w:szCs w:val="20"/>
          <w:lang w:val="hy-AM"/>
        </w:rPr>
        <w:t>։</w:t>
      </w:r>
    </w:p>
    <w:p w14:paraId="0305B499"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3.1.6</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Լիազորել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անձի</w:t>
      </w:r>
      <w:r w:rsidRPr="0036641C">
        <w:rPr>
          <w:rFonts w:ascii="GHEA Grapalat" w:hAnsi="GHEA Grapalat" w:cs="Times Armenian"/>
          <w:sz w:val="20"/>
          <w:szCs w:val="20"/>
          <w:lang w:val="hy-AM"/>
        </w:rPr>
        <w:t>`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նկատմամբ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տեխնիկական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հսկողություն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նպատակով</w:t>
      </w:r>
      <w:r w:rsidRPr="0036641C">
        <w:rPr>
          <w:rFonts w:ascii="GHEA Grapalat" w:hAnsi="GHEA Grapalat" w:cs="Times Armenian"/>
          <w:sz w:val="20"/>
          <w:szCs w:val="20"/>
          <w:lang w:val="hy-AM"/>
        </w:rPr>
        <w:t>.</w:t>
      </w:r>
    </w:p>
    <w:p w14:paraId="0CEE0BCF"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3.1.7</w:t>
      </w:r>
      <w:r w:rsidRPr="0036641C">
        <w:rPr>
          <w:rFonts w:ascii="GHEA Grapalat" w:hAnsi="GHEA Grapalat"/>
          <w:sz w:val="20"/>
          <w:szCs w:val="20"/>
          <w:lang w:val="hy-AM"/>
        </w:rPr>
        <w:tab/>
      </w:r>
      <w:r w:rsidRPr="0036641C">
        <w:rPr>
          <w:rFonts w:ascii="GHEA Grapalat" w:hAnsi="GHEA Grapalat" w:cs="Sylfaen"/>
          <w:sz w:val="20"/>
          <w:szCs w:val="20"/>
          <w:lang w:val="hy-AM"/>
        </w:rPr>
        <w:t>Մինչև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անավարտ</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ahoma"/>
          <w:sz w:val="20"/>
          <w:szCs w:val="20"/>
          <w:lang w:val="hy-AM"/>
        </w:rPr>
        <w:t>։</w:t>
      </w:r>
    </w:p>
    <w:p w14:paraId="2347AD7B" w14:textId="77777777" w:rsidR="00F02279" w:rsidRPr="0036641C" w:rsidRDefault="00F02279" w:rsidP="00F02279">
      <w:pPr>
        <w:tabs>
          <w:tab w:val="left" w:pos="1276"/>
        </w:tabs>
        <w:ind w:firstLine="720"/>
        <w:jc w:val="both"/>
        <w:rPr>
          <w:rFonts w:ascii="GHEA Grapalat" w:hAnsi="GHEA Grapalat"/>
          <w:b/>
          <w:i/>
          <w:sz w:val="20"/>
          <w:szCs w:val="20"/>
          <w:lang w:val="hy-AM"/>
        </w:rPr>
      </w:pPr>
    </w:p>
    <w:p w14:paraId="0FD71D20" w14:textId="0FA9A183" w:rsidR="00F02279" w:rsidRPr="0036641C" w:rsidRDefault="00F02279" w:rsidP="00F02279">
      <w:pPr>
        <w:tabs>
          <w:tab w:val="left" w:pos="1276"/>
        </w:tabs>
        <w:ind w:firstLine="720"/>
        <w:jc w:val="both"/>
        <w:rPr>
          <w:rFonts w:ascii="GHEA Grapalat" w:hAnsi="GHEA Grapalat" w:cs="Times Armenian"/>
          <w:b/>
          <w:sz w:val="20"/>
          <w:szCs w:val="20"/>
          <w:lang w:val="hy-AM"/>
        </w:rPr>
      </w:pPr>
      <w:r w:rsidRPr="0036641C">
        <w:rPr>
          <w:rFonts w:ascii="GHEA Grapalat" w:hAnsi="GHEA Grapalat"/>
          <w:b/>
          <w:sz w:val="20"/>
          <w:szCs w:val="20"/>
          <w:lang w:val="hy-AM"/>
        </w:rPr>
        <w:t xml:space="preserve">3.2. </w:t>
      </w:r>
      <w:r w:rsidR="00934B35">
        <w:rPr>
          <w:rFonts w:ascii="GHEA Grapalat" w:hAnsi="GHEA Grapalat"/>
          <w:b/>
          <w:sz w:val="20"/>
          <w:szCs w:val="20"/>
          <w:lang w:val="hy-AM"/>
        </w:rPr>
        <w:t xml:space="preserve">  </w:t>
      </w:r>
      <w:r w:rsidR="00934B35" w:rsidRPr="0036641C">
        <w:rPr>
          <w:rFonts w:ascii="GHEA Grapalat" w:hAnsi="GHEA Grapalat" w:cs="Sylfaen"/>
          <w:b/>
          <w:sz w:val="20"/>
          <w:szCs w:val="20"/>
          <w:lang w:val="hy-AM"/>
        </w:rPr>
        <w:t>ՊԱՏՎԻՐԱՏՈՒՆ</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ՊԱՐՏԱՎՈՐ</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Է</w:t>
      </w:r>
      <w:r w:rsidR="00934B35" w:rsidRPr="0036641C">
        <w:rPr>
          <w:rFonts w:ascii="GHEA Grapalat" w:hAnsi="GHEA Grapalat" w:cs="Times Armenian"/>
          <w:b/>
          <w:sz w:val="20"/>
          <w:szCs w:val="20"/>
          <w:lang w:val="hy-AM"/>
        </w:rPr>
        <w:t>`</w:t>
      </w:r>
    </w:p>
    <w:p w14:paraId="4A8502EE"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3.2.1</w:t>
      </w:r>
      <w:r w:rsidRPr="0036641C">
        <w:rPr>
          <w:rFonts w:ascii="GHEA Grapalat" w:hAnsi="GHEA Grapalat"/>
          <w:sz w:val="20"/>
          <w:szCs w:val="20"/>
          <w:lang w:val="hy-AM"/>
        </w:rPr>
        <w:tab/>
      </w:r>
      <w:r w:rsidRPr="0036641C">
        <w:rPr>
          <w:rFonts w:ascii="GHEA Grapalat" w:hAnsi="GHEA Grapalat" w:cs="Sylfaen"/>
          <w:sz w:val="20"/>
          <w:szCs w:val="20"/>
          <w:lang w:val="hy-AM"/>
        </w:rPr>
        <w:t>Աշխատանքը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աջակցել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imes Armenian"/>
          <w:sz w:val="20"/>
          <w:szCs w:val="20"/>
          <w:lang w:val="hy-AM"/>
        </w:rPr>
        <w:t>.</w:t>
      </w:r>
    </w:p>
    <w:p w14:paraId="6BCE480A" w14:textId="77777777" w:rsidR="00F02279" w:rsidRPr="0036641C" w:rsidRDefault="00F02279" w:rsidP="00F02279">
      <w:pPr>
        <w:ind w:firstLine="720"/>
        <w:jc w:val="both"/>
        <w:rPr>
          <w:rFonts w:ascii="GHEA Grapalat" w:hAnsi="GHEA Grapalat"/>
          <w:sz w:val="20"/>
          <w:szCs w:val="20"/>
          <w:lang w:val="hy-AM"/>
        </w:rPr>
      </w:pPr>
      <w:r w:rsidRPr="0036641C">
        <w:rPr>
          <w:rFonts w:ascii="GHEA Grapalat" w:hAnsi="GHEA Grapalat"/>
          <w:sz w:val="20"/>
          <w:szCs w:val="20"/>
          <w:lang w:val="hy-AM"/>
        </w:rPr>
        <w:t>3.2.2 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մասնակցությամբ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զննել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պայմանագրից</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վատթարացնող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շեղումներ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հայտնաբերելու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անհապաղ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w:t>
      </w:r>
    </w:p>
    <w:p w14:paraId="63AE90D5"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3.2.3</w:t>
      </w:r>
      <w:r w:rsidRPr="0036641C">
        <w:rPr>
          <w:rFonts w:ascii="GHEA Grapalat" w:hAnsi="GHEA Grapalat"/>
          <w:sz w:val="20"/>
          <w:szCs w:val="20"/>
          <w:lang w:val="hy-AM"/>
        </w:rPr>
        <w:tab/>
        <w:t xml:space="preserve">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պահից</w:t>
      </w:r>
      <w:r w:rsidRPr="0036641C">
        <w:rPr>
          <w:rFonts w:ascii="GHEA Grapalat" w:hAnsi="GHEA Grapalat" w:cs="Times Armenian"/>
          <w:sz w:val="20"/>
          <w:szCs w:val="20"/>
          <w:lang w:val="hy-AM"/>
        </w:rPr>
        <w:t xml:space="preserve"> 5 </w:t>
      </w:r>
      <w:r w:rsidRPr="0036641C">
        <w:rPr>
          <w:rFonts w:ascii="GHEA Grapalat" w:hAnsi="GHEA Grapalat" w:cs="Sylfaen"/>
          <w:sz w:val="20"/>
          <w:szCs w:val="20"/>
          <w:lang w:val="hy-AM"/>
        </w:rPr>
        <w:t>աշխատանքային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տրամադրել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համապատասխան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տարածք</w:t>
      </w:r>
      <w:r w:rsidRPr="0036641C">
        <w:rPr>
          <w:rFonts w:ascii="GHEA Grapalat" w:hAnsi="GHEA Grapalat" w:cs="Times Armenian"/>
          <w:sz w:val="20"/>
          <w:szCs w:val="20"/>
          <w:lang w:val="hy-AM"/>
        </w:rPr>
        <w:t>.</w:t>
      </w:r>
    </w:p>
    <w:p w14:paraId="46D6EB0D" w14:textId="77777777" w:rsidR="005717D8"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 xml:space="preserve">3.2.4 </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վերջինիս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գումարները</w:t>
      </w:r>
      <w:r w:rsidR="005717D8" w:rsidRPr="0036641C">
        <w:rPr>
          <w:rFonts w:ascii="GHEA Grapalat" w:hAnsi="GHEA Grapalat" w:cs="Times Armenian"/>
          <w:sz w:val="20"/>
          <w:szCs w:val="20"/>
          <w:lang w:val="hy-AM"/>
        </w:rPr>
        <w:t>.</w:t>
      </w:r>
    </w:p>
    <w:p w14:paraId="79E1F4F8" w14:textId="77777777" w:rsidR="00012733" w:rsidRDefault="00012733" w:rsidP="00F02279">
      <w:pPr>
        <w:tabs>
          <w:tab w:val="left" w:pos="1276"/>
        </w:tabs>
        <w:ind w:firstLine="720"/>
        <w:jc w:val="both"/>
        <w:rPr>
          <w:rFonts w:ascii="GHEA Grapalat" w:hAnsi="GHEA Grapalat"/>
          <w:b/>
          <w:sz w:val="20"/>
          <w:szCs w:val="20"/>
          <w:lang w:val="hy-AM"/>
        </w:rPr>
      </w:pPr>
    </w:p>
    <w:p w14:paraId="24938488" w14:textId="02D67F65"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3.3</w:t>
      </w:r>
      <w:r w:rsidR="00934B35" w:rsidRPr="0036641C">
        <w:rPr>
          <w:rFonts w:ascii="GHEA Grapalat" w:hAnsi="GHEA Grapalat"/>
          <w:b/>
          <w:sz w:val="20"/>
          <w:szCs w:val="20"/>
          <w:lang w:val="hy-AM"/>
        </w:rPr>
        <w:t xml:space="preserve">. </w:t>
      </w:r>
      <w:r w:rsidR="00934B35">
        <w:rPr>
          <w:rFonts w:ascii="GHEA Grapalat" w:hAnsi="GHEA Grapalat"/>
          <w:b/>
          <w:sz w:val="20"/>
          <w:szCs w:val="20"/>
          <w:lang w:val="hy-AM"/>
        </w:rPr>
        <w:t xml:space="preserve">  </w:t>
      </w:r>
      <w:r w:rsidR="00934B35" w:rsidRPr="0036641C">
        <w:rPr>
          <w:rFonts w:ascii="GHEA Grapalat" w:hAnsi="GHEA Grapalat" w:cs="Sylfaen"/>
          <w:b/>
          <w:sz w:val="20"/>
          <w:szCs w:val="20"/>
          <w:lang w:val="hy-AM"/>
        </w:rPr>
        <w:t>ԿԱՊԱԼԱՌՈՒՆ</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ԻՐԱՎՈՒՆՔ</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ՈՒՆԻ</w:t>
      </w:r>
      <w:r w:rsidR="00934B35" w:rsidRPr="0036641C">
        <w:rPr>
          <w:rFonts w:ascii="GHEA Grapalat" w:hAnsi="GHEA Grapalat" w:cs="Times Armenian"/>
          <w:b/>
          <w:sz w:val="20"/>
          <w:szCs w:val="20"/>
          <w:lang w:val="hy-AM"/>
        </w:rPr>
        <w:t>`</w:t>
      </w:r>
    </w:p>
    <w:p w14:paraId="4A502820"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3.3.1</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5.1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գումարը</w:t>
      </w:r>
      <w:r w:rsidRPr="0036641C">
        <w:rPr>
          <w:rFonts w:ascii="GHEA Grapalat" w:hAnsi="GHEA Grapalat" w:cs="Tahoma"/>
          <w:sz w:val="20"/>
          <w:szCs w:val="20"/>
          <w:lang w:val="hy-AM"/>
        </w:rPr>
        <w:t>։</w:t>
      </w:r>
    </w:p>
    <w:p w14:paraId="002041D9"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3.3.2</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5.4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նշված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6.5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708ADCB9" w14:textId="77777777" w:rsidR="00F02279" w:rsidRPr="0036641C" w:rsidRDefault="00F02279" w:rsidP="00F02279">
      <w:pPr>
        <w:tabs>
          <w:tab w:val="left" w:pos="1276"/>
        </w:tabs>
        <w:ind w:firstLine="720"/>
        <w:jc w:val="both"/>
        <w:rPr>
          <w:rFonts w:ascii="GHEA Grapalat" w:hAnsi="GHEA Grapalat"/>
          <w:b/>
          <w:i/>
          <w:sz w:val="20"/>
          <w:szCs w:val="20"/>
          <w:lang w:val="hy-AM"/>
        </w:rPr>
      </w:pPr>
      <w:r w:rsidRPr="0036641C">
        <w:rPr>
          <w:rFonts w:ascii="GHEA Grapalat" w:hAnsi="GHEA Grapalat"/>
          <w:b/>
          <w:i/>
          <w:sz w:val="20"/>
          <w:szCs w:val="20"/>
          <w:lang w:val="hy-AM"/>
        </w:rPr>
        <w:tab/>
      </w:r>
    </w:p>
    <w:p w14:paraId="1A429C92" w14:textId="3D9C9672"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3.4. </w:t>
      </w:r>
      <w:r w:rsidR="00934B35">
        <w:rPr>
          <w:rFonts w:ascii="GHEA Grapalat" w:hAnsi="GHEA Grapalat"/>
          <w:b/>
          <w:sz w:val="20"/>
          <w:szCs w:val="20"/>
          <w:lang w:val="hy-AM"/>
        </w:rPr>
        <w:t xml:space="preserve">  </w:t>
      </w:r>
      <w:r w:rsidR="00934B35" w:rsidRPr="0036641C">
        <w:rPr>
          <w:rFonts w:ascii="GHEA Grapalat" w:hAnsi="GHEA Grapalat" w:cs="Sylfaen"/>
          <w:b/>
          <w:sz w:val="20"/>
          <w:szCs w:val="20"/>
          <w:lang w:val="hy-AM"/>
        </w:rPr>
        <w:t>ԿԱՊԱԼԱՌՈՒՆ</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ՊԱՐՏԱՎՈՐ</w:t>
      </w:r>
      <w:r w:rsidR="00934B35" w:rsidRPr="0036641C">
        <w:rPr>
          <w:rFonts w:ascii="GHEA Grapalat" w:hAnsi="GHEA Grapalat" w:cs="Times Armenian"/>
          <w:b/>
          <w:sz w:val="20"/>
          <w:szCs w:val="20"/>
          <w:lang w:val="hy-AM"/>
        </w:rPr>
        <w:t xml:space="preserve"> </w:t>
      </w:r>
      <w:r w:rsidR="00934B35" w:rsidRPr="0036641C">
        <w:rPr>
          <w:rFonts w:ascii="GHEA Grapalat" w:hAnsi="GHEA Grapalat" w:cs="Sylfaen"/>
          <w:b/>
          <w:sz w:val="20"/>
          <w:szCs w:val="20"/>
          <w:lang w:val="hy-AM"/>
        </w:rPr>
        <w:t>Է</w:t>
      </w:r>
      <w:r w:rsidR="00934B35" w:rsidRPr="0036641C">
        <w:rPr>
          <w:rFonts w:ascii="GHEA Grapalat" w:hAnsi="GHEA Grapalat" w:cs="Times Armenian"/>
          <w:b/>
          <w:sz w:val="20"/>
          <w:szCs w:val="20"/>
          <w:lang w:val="hy-AM"/>
        </w:rPr>
        <w:t>`</w:t>
      </w:r>
    </w:p>
    <w:p w14:paraId="087D5C8B" w14:textId="3D957349"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3.4.1</w:t>
      </w:r>
      <w:r w:rsidRPr="0036641C">
        <w:rPr>
          <w:rFonts w:ascii="GHEA Grapalat" w:hAnsi="GHEA Grapalat"/>
          <w:sz w:val="20"/>
          <w:szCs w:val="20"/>
          <w:lang w:val="hy-AM"/>
        </w:rPr>
        <w:tab/>
      </w:r>
      <w:r w:rsidRPr="0036641C">
        <w:rPr>
          <w:rFonts w:ascii="GHEA Grapalat" w:hAnsi="GHEA Grapalat" w:cs="Sylfaen"/>
          <w:sz w:val="20"/>
          <w:szCs w:val="20"/>
          <w:lang w:val="hy-AM"/>
        </w:rPr>
        <w:t>Աշխատանքների առնվազն ----- տոկոսը կատարել անձամբ, պայմանագրով նախատեսված կարգով և ժամկետներում, իր</w:t>
      </w:r>
      <w:r w:rsidR="005746E8" w:rsidRPr="0036641C">
        <w:rPr>
          <w:rFonts w:ascii="GHEA Grapalat" w:hAnsi="GHEA Grapalat" w:cs="Sylfaen"/>
          <w:sz w:val="20"/>
          <w:szCs w:val="20"/>
          <w:lang w:val="hy-AM"/>
        </w:rPr>
        <w:t xml:space="preserve"> </w:t>
      </w:r>
      <w:r w:rsidR="00E934F6" w:rsidRPr="0036641C">
        <w:rPr>
          <w:rFonts w:ascii="GHEA Grapalat" w:hAnsi="GHEA Grapalat" w:cs="Sylfaen"/>
          <w:sz w:val="20"/>
          <w:szCs w:val="20"/>
          <w:lang w:val="hy-AM"/>
        </w:rPr>
        <w:t>աշխատանքային և տեխնիկական ռեսուրսով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 xml:space="preserve">, ինչպես նաև անհրաժեշտ </w:t>
      </w:r>
      <w:r w:rsidR="00E934F6" w:rsidRPr="0036641C">
        <w:rPr>
          <w:rFonts w:ascii="GHEA Grapalat" w:hAnsi="GHEA Grapalat" w:cs="Sylfaen"/>
          <w:sz w:val="20"/>
          <w:szCs w:val="20"/>
          <w:lang w:val="hy-AM"/>
        </w:rPr>
        <w:t>շինարարական նյութերով, միջոցներով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ու պատշաճ որակով` նախագծին և ծավալաթերթին համապատասխան։</w:t>
      </w:r>
    </w:p>
    <w:p w14:paraId="5637674B" w14:textId="0074626B" w:rsidR="006D3529" w:rsidRPr="0036641C" w:rsidRDefault="00F02279" w:rsidP="00EC20A0">
      <w:pPr>
        <w:ind w:firstLine="709"/>
        <w:jc w:val="both"/>
        <w:rPr>
          <w:rFonts w:ascii="GHEA Grapalat" w:hAnsi="GHEA Grapalat" w:cs="Times Armenian"/>
          <w:sz w:val="20"/>
          <w:szCs w:val="20"/>
          <w:lang w:val="hy-AM"/>
        </w:rPr>
      </w:pPr>
      <w:r w:rsidRPr="0036641C">
        <w:rPr>
          <w:rFonts w:ascii="GHEA Grapalat" w:hAnsi="GHEA Grapalat"/>
          <w:sz w:val="20"/>
          <w:szCs w:val="20"/>
          <w:lang w:val="hy-AM"/>
        </w:rPr>
        <w:t>3.4.2</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վերաբերյալ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ցուցումները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հակասում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պայմաններին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31238D0" w14:textId="77777777" w:rsidR="000B55AD"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t>3.4.3</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Ապահովել</w:t>
      </w:r>
      <w:r w:rsidR="000B55AD" w:rsidRPr="0036641C">
        <w:rPr>
          <w:rFonts w:ascii="GHEA Grapalat" w:hAnsi="GHEA Grapalat" w:cs="Sylfaen"/>
          <w:sz w:val="20"/>
          <w:szCs w:val="20"/>
          <w:lang w:val="hy-AM"/>
        </w:rPr>
        <w:t>՝</w:t>
      </w:r>
    </w:p>
    <w:p w14:paraId="62566912" w14:textId="04915C42" w:rsidR="000B55AD" w:rsidRPr="0036641C" w:rsidRDefault="000B55AD"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1)</w:t>
      </w:r>
      <w:r w:rsidR="00F02279" w:rsidRPr="0036641C">
        <w:rPr>
          <w:rFonts w:ascii="GHEA Grapalat" w:hAnsi="GHEA Grapalat" w:cs="Times Armenian"/>
          <w:sz w:val="20"/>
          <w:szCs w:val="20"/>
          <w:lang w:val="hy-AM"/>
        </w:rPr>
        <w:t xml:space="preserve"> </w:t>
      </w:r>
      <w:r w:rsidR="00F02279" w:rsidRPr="0036641C">
        <w:rPr>
          <w:rFonts w:ascii="GHEA Grapalat" w:hAnsi="GHEA Grapalat" w:cs="Sylfaen"/>
          <w:sz w:val="20"/>
          <w:szCs w:val="20"/>
          <w:lang w:val="hy-AM"/>
        </w:rPr>
        <w:t>շինմոնտաժային աշխատանքների կատարումը</w:t>
      </w:r>
      <w:r w:rsidR="006244AB" w:rsidRPr="0036641C">
        <w:rPr>
          <w:rFonts w:ascii="GHEA Grapalat" w:hAnsi="GHEA Grapalat" w:cs="Sylfaen"/>
          <w:sz w:val="20"/>
          <w:szCs w:val="20"/>
          <w:lang w:val="hy-AM"/>
        </w:rPr>
        <w:t xml:space="preserve"> </w:t>
      </w:r>
      <w:r w:rsidR="00E6777B" w:rsidRPr="0036641C">
        <w:rPr>
          <w:rFonts w:ascii="GHEA Grapalat" w:hAnsi="GHEA Grapalat" w:cs="Sylfaen"/>
          <w:sz w:val="20"/>
          <w:szCs w:val="20"/>
          <w:lang w:val="hy-AM"/>
        </w:rPr>
        <w:t xml:space="preserve">քաղաքաշինական նորմատիվատեխնիկական փաստաթղթերի և սույն պայմանագրի պայմաններին </w:t>
      </w:r>
      <w:r w:rsidR="00F02279" w:rsidRPr="0036641C">
        <w:rPr>
          <w:rFonts w:ascii="GHEA Grapalat" w:hAnsi="GHEA Grapalat" w:cs="Sylfaen"/>
          <w:sz w:val="20"/>
          <w:szCs w:val="20"/>
          <w:lang w:val="hy-AM"/>
        </w:rPr>
        <w:t xml:space="preserve">համապատասխան, կատարել իր կողմից մոնտաժված </w:t>
      </w:r>
      <w:r w:rsidR="00E6777B" w:rsidRPr="0036641C">
        <w:rPr>
          <w:rFonts w:ascii="GHEA Grapalat" w:hAnsi="GHEA Grapalat" w:cs="Sylfaen"/>
          <w:sz w:val="20"/>
          <w:szCs w:val="20"/>
          <w:lang w:val="hy-AM"/>
        </w:rPr>
        <w:t xml:space="preserve">ինժեներական հաղորդակցուղիների համակարգերի </w:t>
      </w:r>
      <w:r w:rsidR="00F02279" w:rsidRPr="0036641C">
        <w:rPr>
          <w:rFonts w:ascii="GHEA Grapalat" w:hAnsi="GHEA Grapalat" w:cs="Sylfaen"/>
          <w:sz w:val="20"/>
          <w:szCs w:val="20"/>
          <w:lang w:val="hy-AM"/>
        </w:rPr>
        <w:t>(</w:t>
      </w:r>
      <w:r w:rsidR="00E6777B" w:rsidRPr="0036641C">
        <w:rPr>
          <w:rFonts w:ascii="GHEA Grapalat" w:hAnsi="GHEA Grapalat" w:cs="Sylfaen"/>
          <w:sz w:val="20"/>
          <w:szCs w:val="20"/>
          <w:lang w:val="hy-AM"/>
        </w:rPr>
        <w:t>էլեկտրամատակարարման</w:t>
      </w:r>
      <w:r w:rsidR="00F02279" w:rsidRPr="0036641C">
        <w:rPr>
          <w:rFonts w:ascii="GHEA Grapalat" w:hAnsi="GHEA Grapalat" w:cs="Sylfaen"/>
          <w:sz w:val="20"/>
          <w:szCs w:val="20"/>
          <w:lang w:val="hy-AM"/>
        </w:rPr>
        <w:t xml:space="preserve">, ջեռուցման, ջրամատակարարման, կոյուղու, </w:t>
      </w:r>
      <w:r w:rsidR="00E6777B" w:rsidRPr="0036641C">
        <w:rPr>
          <w:rFonts w:ascii="GHEA Grapalat" w:hAnsi="GHEA Grapalat" w:cs="Sylfaen"/>
          <w:sz w:val="20"/>
          <w:szCs w:val="20"/>
          <w:lang w:val="hy-AM"/>
        </w:rPr>
        <w:t>oդափոխության</w:t>
      </w:r>
      <w:r w:rsidR="00F02279" w:rsidRPr="0036641C">
        <w:rPr>
          <w:rFonts w:ascii="GHEA Grapalat" w:hAnsi="GHEA Grapalat" w:cs="Sylfaen"/>
          <w:sz w:val="20"/>
          <w:szCs w:val="20"/>
          <w:lang w:val="hy-AM"/>
        </w:rPr>
        <w:t>և այլն) անհատական փորձարկում, մասնակցել սարքավորման համալիր փորձարկմանը</w:t>
      </w:r>
      <w:r w:rsidRPr="0036641C">
        <w:rPr>
          <w:rFonts w:ascii="GHEA Grapalat" w:hAnsi="GHEA Grapalat" w:cs="Sylfaen"/>
          <w:sz w:val="20"/>
          <w:szCs w:val="20"/>
          <w:lang w:val="hy-AM"/>
        </w:rPr>
        <w:t>.</w:t>
      </w:r>
    </w:p>
    <w:p w14:paraId="094FCA04" w14:textId="71C9B2E1"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t xml:space="preserve">3.4.4 </w:t>
      </w:r>
      <w:r w:rsidRPr="0036641C">
        <w:rPr>
          <w:rFonts w:ascii="GHEA Grapalat" w:hAnsi="GHEA Grapalat"/>
          <w:sz w:val="20"/>
          <w:szCs w:val="20"/>
          <w:lang w:val="hy-AM"/>
        </w:rPr>
        <w:tab/>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նրան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կանոնների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որոնց պահպանումն անհրաժեշտ է աշխատանքի արդյունքի արդյունավետ և անվտանգ օգտագործման </w:t>
      </w:r>
      <w:r w:rsidR="00E92291" w:rsidRPr="0036641C">
        <w:rPr>
          <w:rFonts w:ascii="GHEA Grapalat" w:hAnsi="GHEA Grapalat" w:cs="Sylfaen"/>
          <w:sz w:val="20"/>
          <w:szCs w:val="20"/>
          <w:lang w:val="hy-AM"/>
        </w:rPr>
        <w:t xml:space="preserve">(շահագործման) </w:t>
      </w:r>
      <w:r w:rsidRPr="0036641C">
        <w:rPr>
          <w:rFonts w:ascii="GHEA Grapalat" w:hAnsi="GHEA Grapalat" w:cs="Sylfaen"/>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cs="Sylfaen"/>
          <w:sz w:val="20"/>
          <w:szCs w:val="20"/>
          <w:lang w:val="hy-AM"/>
        </w:rPr>
        <w:t>3.4.5</w:t>
      </w:r>
      <w:r w:rsidRPr="0036641C">
        <w:rPr>
          <w:rFonts w:ascii="GHEA Grapalat" w:hAnsi="GHEA Grapalat" w:cs="Sylfaen"/>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ապահովել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57CF5E37"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3.4.6</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3.1.4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հատուցել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պատճառված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վնասները և վճարել 6.3 կետով նախատեսված տուգանքը</w:t>
      </w:r>
      <w:r w:rsidRPr="0036641C">
        <w:rPr>
          <w:rFonts w:ascii="GHEA Grapalat" w:hAnsi="GHEA Grapalat" w:cs="Tahoma"/>
          <w:sz w:val="20"/>
          <w:szCs w:val="20"/>
          <w:lang w:val="hy-AM"/>
        </w:rPr>
        <w:t>։</w:t>
      </w:r>
    </w:p>
    <w:p w14:paraId="495E4EE7"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3.4.7 </w:t>
      </w:r>
      <w:r w:rsidRPr="0036641C">
        <w:rPr>
          <w:rFonts w:ascii="GHEA Grapalat" w:hAnsi="GHEA Grapalat"/>
          <w:sz w:val="20"/>
          <w:szCs w:val="20"/>
          <w:lang w:val="hy-AM"/>
        </w:rPr>
        <w:tab/>
      </w:r>
      <w:r w:rsidRPr="0036641C">
        <w:rPr>
          <w:rFonts w:ascii="GHEA Grapalat" w:hAnsi="GHEA Grapalat" w:cs="Sylfaen"/>
          <w:sz w:val="20"/>
          <w:szCs w:val="20"/>
          <w:lang w:val="hy-AM"/>
        </w:rPr>
        <w:t>Շինարարության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օբյեկտի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կոնսերվացման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միջոցներով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շինարարությունը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կոնսերվացնելու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անհրաժեշտությունից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բխող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ծախսերը</w:t>
      </w:r>
      <w:r w:rsidRPr="0036641C">
        <w:rPr>
          <w:rFonts w:ascii="GHEA Grapalat" w:hAnsi="GHEA Grapalat" w:cs="Tahoma"/>
          <w:sz w:val="20"/>
          <w:szCs w:val="20"/>
          <w:lang w:val="hy-AM"/>
        </w:rPr>
        <w:t>։</w:t>
      </w:r>
    </w:p>
    <w:p w14:paraId="4205D57A" w14:textId="2CF598CE"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3.4.8 </w:t>
      </w:r>
      <w:r w:rsidRPr="0036641C">
        <w:rPr>
          <w:rFonts w:ascii="GHEA Grapalat" w:hAnsi="GHEA Grapalat" w:cs="Sylfaen"/>
          <w:sz w:val="20"/>
          <w:szCs w:val="20"/>
          <w:lang w:val="hy-AM"/>
        </w:rPr>
        <w:t>Եթե</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շինարարական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ծրագրերի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արդյունքի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բաղադրիչի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Arial"/>
          <w:sz w:val="20"/>
          <w:szCs w:val="20"/>
          <w:lang w:val="hy-AM"/>
        </w:rPr>
        <w:t xml:space="preserve"> եկել</w:t>
      </w:r>
      <w:r w:rsidRPr="0036641C">
        <w:rPr>
          <w:rFonts w:ascii="GHEA Grapalat" w:hAnsi="GHEA Grapalat"/>
          <w:sz w:val="20"/>
          <w:szCs w:val="20"/>
          <w:lang w:val="hy-AM"/>
        </w:rPr>
        <w:t xml:space="preserve"> կատարված աշխատանքի </w:t>
      </w:r>
      <w:r w:rsidRPr="0036641C">
        <w:rPr>
          <w:rFonts w:ascii="GHEA Grapalat" w:hAnsi="GHEA Grapalat" w:cs="Sylfaen"/>
          <w:sz w:val="20"/>
          <w:szCs w:val="20"/>
          <w:lang w:val="hy-AM"/>
        </w:rPr>
        <w:t>թերություններ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ապա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lastRenderedPageBreak/>
        <w:t>Կապալառուն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պարտավոր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Arial"/>
          <w:sz w:val="20"/>
          <w:szCs w:val="20"/>
          <w:lang w:val="hy-AM"/>
        </w:rPr>
        <w:t xml:space="preserve"> </w:t>
      </w:r>
      <w:r w:rsidR="00E92291" w:rsidRPr="0036641C">
        <w:rPr>
          <w:rFonts w:ascii="GHEA Grapalat" w:hAnsi="GHEA Grapalat" w:cs="Arial"/>
          <w:sz w:val="20"/>
          <w:szCs w:val="20"/>
          <w:lang w:val="hy-AM"/>
        </w:rPr>
        <w:t xml:space="preserve">միջոցների </w:t>
      </w:r>
      <w:r w:rsidRPr="0036641C">
        <w:rPr>
          <w:rFonts w:ascii="GHEA Grapalat" w:hAnsi="GHEA Grapalat" w:cs="Sylfaen"/>
          <w:sz w:val="20"/>
          <w:szCs w:val="20"/>
          <w:lang w:val="hy-AM"/>
        </w:rPr>
        <w:t>հաշվին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վերացնել</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թերությունները</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p>
    <w:p w14:paraId="74DB6FD3" w14:textId="53F9EC2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3.4.9 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ընդունվելու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հաջորդող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օրվանից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հաշված </w:t>
      </w:r>
      <w:r w:rsidR="008E1394">
        <w:rPr>
          <w:rFonts w:ascii="GHEA Grapalat" w:hAnsi="GHEA Grapalat" w:cs="Sylfaen"/>
          <w:sz w:val="20"/>
          <w:szCs w:val="20"/>
          <w:lang w:val="hy-AM"/>
        </w:rPr>
        <w:t>365</w:t>
      </w:r>
      <w:r w:rsidRPr="0036641C">
        <w:rPr>
          <w:rFonts w:ascii="GHEA Grapalat" w:hAnsi="GHEA Grapalat" w:cs="Sylfaen"/>
          <w:sz w:val="20"/>
          <w:szCs w:val="20"/>
          <w:lang w:val="hy-AM"/>
        </w:rPr>
        <w:t xml:space="preserve"> օրացուցային օր</w:t>
      </w:r>
      <w:r w:rsidR="00934B35">
        <w:rPr>
          <w:rFonts w:ascii="GHEA Grapalat" w:hAnsi="GHEA Grapalat" w:cs="Sylfaen"/>
          <w:sz w:val="20"/>
          <w:szCs w:val="20"/>
          <w:lang w:val="hy-AM"/>
        </w:rPr>
        <w:t>ը</w:t>
      </w:r>
      <w:r w:rsidRPr="0036641C">
        <w:rPr>
          <w:rFonts w:ascii="GHEA Grapalat" w:hAnsi="GHEA Grapalat" w:cs="Sylfaen"/>
          <w:sz w:val="20"/>
          <w:szCs w:val="20"/>
          <w:lang w:val="hy-AM"/>
        </w:rPr>
        <w:t xml:space="preserve">։ Եթե երաշխիքային ժամկետի ընթացքում ի հայտ են եկել </w:t>
      </w:r>
      <w:r w:rsidRPr="0036641C">
        <w:rPr>
          <w:rFonts w:ascii="GHEA Grapalat" w:hAnsi="GHEA Grapalat"/>
          <w:sz w:val="20"/>
          <w:szCs w:val="20"/>
          <w:lang w:val="hy-AM"/>
        </w:rPr>
        <w:t xml:space="preserve">կատարված Աշխատանքի </w:t>
      </w:r>
      <w:r w:rsidRPr="0036641C">
        <w:rPr>
          <w:rFonts w:ascii="GHEA Grapalat" w:hAnsi="GHEA Grapalat" w:cs="Sylfaen"/>
          <w:sz w:val="20"/>
          <w:szCs w:val="20"/>
          <w:lang w:val="hy-AM"/>
        </w:rPr>
        <w:t>թերություններ, ապա Կապալառուն պարտավոր է իր</w:t>
      </w:r>
      <w:r w:rsidR="00E92291" w:rsidRPr="0036641C">
        <w:rPr>
          <w:rFonts w:ascii="GHEA Grapalat" w:hAnsi="GHEA Grapalat" w:cs="Sylfaen"/>
          <w:sz w:val="20"/>
          <w:szCs w:val="20"/>
          <w:lang w:val="hy-AM"/>
        </w:rPr>
        <w:t xml:space="preserve"> միջոցների</w:t>
      </w:r>
      <w:r w:rsidRPr="0036641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36641C">
        <w:rPr>
          <w:rStyle w:val="FootnoteReference"/>
          <w:rFonts w:ascii="GHEA Grapalat" w:hAnsi="GHEA Grapalat" w:cs="Sylfaen"/>
          <w:sz w:val="20"/>
          <w:szCs w:val="20"/>
          <w:lang w:val="hy-AM"/>
        </w:rPr>
        <w:footnoteReference w:id="11"/>
      </w:r>
    </w:p>
    <w:p w14:paraId="2BA41547" w14:textId="77777777" w:rsidR="00F02279" w:rsidRPr="0036641C" w:rsidRDefault="00F02279" w:rsidP="00F02279">
      <w:pPr>
        <w:tabs>
          <w:tab w:val="left" w:pos="1276"/>
        </w:tabs>
        <w:ind w:firstLine="720"/>
        <w:jc w:val="both"/>
        <w:rPr>
          <w:rFonts w:ascii="GHEA Grapalat" w:hAnsi="GHEA Grapalat" w:cs="Tahoma"/>
          <w:sz w:val="20"/>
          <w:szCs w:val="20"/>
          <w:lang w:val="hy-AM"/>
        </w:rPr>
      </w:pPr>
      <w:r w:rsidRPr="0036641C">
        <w:rPr>
          <w:rFonts w:ascii="GHEA Grapalat" w:hAnsi="GHEA Grapalat" w:cs="Times Armenian"/>
          <w:sz w:val="20"/>
          <w:szCs w:val="20"/>
          <w:lang w:val="hy-AM"/>
        </w:rPr>
        <w:t xml:space="preserve">3.4.11 </w:t>
      </w:r>
      <w:r w:rsidR="0019419E" w:rsidRPr="0036641C">
        <w:rPr>
          <w:rFonts w:ascii="GHEA Grapalat" w:hAnsi="GHEA Grapalat" w:cs="Times Armenian"/>
          <w:sz w:val="20"/>
          <w:szCs w:val="20"/>
          <w:lang w:val="hy-AM"/>
        </w:rPr>
        <w:t>Որակավորման և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ապահովման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գործողության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սնանկացման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գործընթաց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տեղեկացնել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ahoma"/>
          <w:sz w:val="20"/>
          <w:szCs w:val="20"/>
          <w:lang w:val="hy-AM"/>
        </w:rPr>
        <w:t>։</w:t>
      </w:r>
    </w:p>
    <w:p w14:paraId="58B51019" w14:textId="77777777" w:rsidR="00634909" w:rsidRPr="0036641C" w:rsidRDefault="00634909" w:rsidP="00F02279">
      <w:pPr>
        <w:tabs>
          <w:tab w:val="left" w:pos="1276"/>
        </w:tabs>
        <w:ind w:firstLine="720"/>
        <w:jc w:val="both"/>
        <w:rPr>
          <w:rFonts w:ascii="GHEA Grapalat" w:hAnsi="GHEA Grapalat"/>
          <w:sz w:val="20"/>
          <w:szCs w:val="20"/>
          <w:lang w:val="hy-AM"/>
        </w:rPr>
      </w:pPr>
    </w:p>
    <w:p w14:paraId="35377F67" w14:textId="77777777" w:rsidR="00F02279" w:rsidRPr="0036641C" w:rsidRDefault="00F02279" w:rsidP="00F02279">
      <w:pPr>
        <w:tabs>
          <w:tab w:val="left" w:pos="1276"/>
        </w:tabs>
        <w:ind w:firstLine="720"/>
        <w:jc w:val="both"/>
        <w:rPr>
          <w:rFonts w:ascii="GHEA Grapalat" w:hAnsi="GHEA Grapalat" w:cs="Sylfaen"/>
          <w:sz w:val="16"/>
          <w:szCs w:val="16"/>
          <w:u w:val="single"/>
          <w:lang w:val="hy-AM"/>
        </w:rPr>
      </w:pPr>
    </w:p>
    <w:p w14:paraId="2D1F509C" w14:textId="5E01C226"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4. </w:t>
      </w:r>
      <w:r w:rsidR="00A4037F">
        <w:rPr>
          <w:rFonts w:ascii="GHEA Grapalat" w:hAnsi="GHEA Grapalat"/>
          <w:b/>
          <w:sz w:val="20"/>
          <w:szCs w:val="20"/>
          <w:lang w:val="hy-AM"/>
        </w:rPr>
        <w:t xml:space="preserve"> </w:t>
      </w:r>
      <w:r w:rsidRPr="0036641C">
        <w:rPr>
          <w:rFonts w:ascii="GHEA Grapalat" w:hAnsi="GHEA Grapalat" w:cs="Sylfaen"/>
          <w:b/>
          <w:sz w:val="20"/>
          <w:szCs w:val="20"/>
          <w:lang w:val="hy-AM"/>
        </w:rPr>
        <w:t>ԱՇԽԱՏԱՆՔԻ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ՀԱՆՁՆՄԱՆ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ԸՆԴՈՒՆՄԱՆ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ԿԱՐԳԸ</w:t>
      </w:r>
    </w:p>
    <w:p w14:paraId="2564415F" w14:textId="35F24B82" w:rsidR="00F02279" w:rsidRPr="0036641C" w:rsidRDefault="00F02279" w:rsidP="002D5ECD">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36641C" w:rsidRDefault="00B436A9" w:rsidP="002D5ECD">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cs="Sylfaen"/>
          <w:sz w:val="20"/>
          <w:szCs w:val="20"/>
          <w:lang w:val="hy-AM"/>
        </w:rPr>
        <w:tab/>
        <w:t>Ընդ որում սույն պայմանագրի շրջանակ</w:t>
      </w:r>
      <w:r w:rsidR="00C7042B" w:rsidRPr="0036641C">
        <w:rPr>
          <w:rFonts w:ascii="GHEA Grapalat" w:hAnsi="GHEA Grapalat" w:cs="Sylfaen"/>
          <w:sz w:val="20"/>
          <w:szCs w:val="20"/>
          <w:lang w:val="hy-AM"/>
        </w:rPr>
        <w:t>ներ</w:t>
      </w:r>
      <w:r w:rsidRPr="0036641C">
        <w:rPr>
          <w:rFonts w:ascii="GHEA Grapalat" w:hAnsi="GHEA Grapalat" w:cs="Sylfaen"/>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36641C">
        <w:rPr>
          <w:rFonts w:ascii="GHEA Grapalat" w:hAnsi="GHEA Grapalat" w:cs="Sylfaen"/>
          <w:sz w:val="20"/>
          <w:szCs w:val="20"/>
          <w:lang w:val="hy-AM"/>
        </w:rPr>
        <w:t>՝ ամենօրյա ռեժիմով</w:t>
      </w:r>
      <w:r w:rsidRPr="0036641C">
        <w:rPr>
          <w:rFonts w:ascii="GHEA Grapalat" w:hAnsi="GHEA Grapalat" w:cs="Sylfaen"/>
          <w:sz w:val="20"/>
          <w:szCs w:val="20"/>
          <w:lang w:val="hy-AM"/>
        </w:rPr>
        <w:t xml:space="preserve"> ապահովել է </w:t>
      </w:r>
      <w:r w:rsidR="0002149F" w:rsidRPr="0036641C">
        <w:rPr>
          <w:rFonts w:ascii="GHEA Grapalat" w:hAnsi="GHEA Grapalat" w:cs="Sylfaen"/>
          <w:sz w:val="20"/>
          <w:szCs w:val="20"/>
          <w:lang w:val="hy-AM"/>
        </w:rPr>
        <w:t xml:space="preserve">քաղաքաշինական նորմատիվատեխնիկական և հաստատված </w:t>
      </w:r>
      <w:r w:rsidR="006D3529" w:rsidRPr="0036641C">
        <w:rPr>
          <w:rFonts w:ascii="GHEA Grapalat" w:hAnsi="GHEA Grapalat" w:cs="Sylfaen"/>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36641C">
        <w:rPr>
          <w:rFonts w:ascii="GHEA Grapalat" w:hAnsi="GHEA Grapalat" w:cs="Sylfaen"/>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36641C">
        <w:rPr>
          <w:rFonts w:ascii="GHEA Grapalat" w:hAnsi="GHEA Grapalat" w:cs="Sylfaen"/>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36641C">
        <w:rPr>
          <w:rStyle w:val="FootnoteReference"/>
          <w:rFonts w:ascii="GHEA Grapalat" w:hAnsi="GHEA Grapalat" w:cs="Sylfaen"/>
          <w:sz w:val="20"/>
          <w:szCs w:val="20"/>
          <w:lang w:val="hy-AM"/>
        </w:rPr>
        <w:footnoteReference w:id="12"/>
      </w:r>
    </w:p>
    <w:p w14:paraId="122CA50B" w14:textId="77777777" w:rsidR="00F02279" w:rsidRPr="0036641C" w:rsidRDefault="00F02279" w:rsidP="002D5ECD">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5121166"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A4037F">
        <w:rPr>
          <w:rFonts w:ascii="GHEA Grapalat" w:hAnsi="GHEA Grapalat" w:cs="Sylfaen"/>
          <w:sz w:val="20"/>
          <w:szCs w:val="20"/>
          <w:lang w:val="hy-AM"/>
        </w:rPr>
        <w:t xml:space="preserve">20 </w:t>
      </w:r>
      <w:r w:rsidRPr="0036641C">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076E464C"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w:t>
      </w:r>
      <w:r w:rsidR="00A4037F">
        <w:rPr>
          <w:rFonts w:ascii="GHEA Grapalat" w:hAnsi="GHEA Grapalat" w:cs="Sylfaen"/>
          <w:sz w:val="20"/>
          <w:szCs w:val="20"/>
          <w:lang w:val="hy-AM"/>
        </w:rPr>
        <w:t xml:space="preserve">                                       </w:t>
      </w:r>
      <w:r w:rsidRPr="0036641C">
        <w:rPr>
          <w:rFonts w:ascii="GHEA Grapalat" w:hAnsi="GHEA Grapalat" w:cs="Sylfaen"/>
          <w:sz w:val="20"/>
          <w:szCs w:val="20"/>
          <w:lang w:val="hy-AM"/>
        </w:rPr>
        <w:t>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36641C">
        <w:rPr>
          <w:rFonts w:ascii="GHEA Grapalat" w:hAnsi="GHEA Grapalat" w:cs="Sylfaen"/>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36641C">
        <w:rPr>
          <w:rFonts w:ascii="GHEA Grapalat" w:hAnsi="GHEA Grapalat" w:cs="Sylfaen"/>
          <w:sz w:val="20"/>
          <w:szCs w:val="20"/>
          <w:lang w:val="hy-AM"/>
        </w:rPr>
        <w:softHyphen/>
        <w:t xml:space="preserve">գրությունը: </w:t>
      </w:r>
    </w:p>
    <w:p w14:paraId="093B41B3" w14:textId="77777777" w:rsidR="00F02279" w:rsidRPr="0036641C" w:rsidRDefault="00F02279" w:rsidP="00F02279">
      <w:pPr>
        <w:ind w:firstLine="720"/>
        <w:jc w:val="both"/>
        <w:rPr>
          <w:rFonts w:ascii="GHEA Grapalat" w:hAnsi="GHEA Grapalat" w:cs="Times Armenian"/>
          <w:sz w:val="20"/>
          <w:szCs w:val="20"/>
          <w:lang w:val="hy-AM"/>
        </w:rPr>
      </w:pPr>
      <w:r w:rsidRPr="0036641C">
        <w:rPr>
          <w:rFonts w:ascii="GHEA Grapalat" w:hAnsi="GHEA Grapalat"/>
          <w:sz w:val="20"/>
          <w:szCs w:val="20"/>
          <w:lang w:val="hy-AM"/>
        </w:rPr>
        <w:t>4.5</w:t>
      </w:r>
      <w:r w:rsidRPr="0036641C">
        <w:rPr>
          <w:rFonts w:ascii="GHEA Grapalat" w:hAnsi="GHEA Grapalat"/>
          <w:sz w:val="20"/>
          <w:szCs w:val="20"/>
          <w:lang w:val="hy-AM"/>
        </w:rPr>
        <w:tab/>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փուլերի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նախագծանախահաշվային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փաստաթղթերին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չհամապատասխանելու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երկկողմ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թվարկելով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պահանջվող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լրացուցիչ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սահմաններում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լրացուցիչ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w:t>
      </w:r>
      <w:r w:rsidRPr="0036641C">
        <w:rPr>
          <w:rFonts w:ascii="GHEA Grapalat" w:hAnsi="GHEA Grapalat" w:cs="Tahoma"/>
          <w:sz w:val="20"/>
          <w:szCs w:val="20"/>
          <w:lang w:val="hy-AM"/>
        </w:rPr>
        <w:t>։</w:t>
      </w:r>
    </w:p>
    <w:p w14:paraId="41542C32" w14:textId="14876A2D" w:rsidR="00F02279" w:rsidRPr="0036641C" w:rsidRDefault="00F02279" w:rsidP="00F02279">
      <w:pPr>
        <w:pStyle w:val="norm"/>
        <w:spacing w:line="240" w:lineRule="auto"/>
        <w:ind w:firstLine="0"/>
        <w:rPr>
          <w:rFonts w:ascii="GHEA Mariam" w:hAnsi="GHEA Mariam"/>
          <w:spacing w:val="-8"/>
          <w:sz w:val="20"/>
          <w:lang w:val="hy-AM"/>
        </w:rPr>
      </w:pPr>
      <w:r w:rsidRPr="0036641C">
        <w:rPr>
          <w:rFonts w:ascii="GHEA Grapalat" w:hAnsi="GHEA Grapalat" w:cs="Sylfaen"/>
          <w:sz w:val="20"/>
          <w:lang w:val="hy-AM"/>
        </w:rPr>
        <w:lastRenderedPageBreak/>
        <w:t xml:space="preserve">         </w:t>
      </w:r>
      <w:r w:rsidR="00A4037F">
        <w:rPr>
          <w:rFonts w:ascii="GHEA Grapalat" w:hAnsi="GHEA Grapalat" w:cs="Sylfaen"/>
          <w:sz w:val="20"/>
          <w:lang w:val="hy-AM"/>
        </w:rPr>
        <w:t xml:space="preserve">  </w:t>
      </w:r>
      <w:r w:rsidRPr="0036641C">
        <w:rPr>
          <w:rFonts w:ascii="GHEA Grapalat" w:hAnsi="GHEA Grapalat" w:cs="Sylfaen"/>
          <w:sz w:val="20"/>
          <w:lang w:val="hy-AM"/>
        </w:rPr>
        <w:t>4.6 Աշխատանքն</w:t>
      </w:r>
      <w:r w:rsidRPr="0036641C">
        <w:rPr>
          <w:rFonts w:ascii="GHEA Grapalat" w:hAnsi="GHEA Grapalat" w:cs="Arial"/>
          <w:sz w:val="20"/>
          <w:lang w:val="hy-AM"/>
        </w:rPr>
        <w:t xml:space="preserve"> </w:t>
      </w:r>
      <w:r w:rsidRPr="0036641C">
        <w:rPr>
          <w:rFonts w:ascii="GHEA Grapalat" w:hAnsi="GHEA Grapalat" w:cs="Sylfaen"/>
          <w:sz w:val="20"/>
          <w:lang w:val="hy-AM"/>
        </w:rPr>
        <w:t>ընդունելիս կիրառվում են նաև հետևյալ պայմանները`</w:t>
      </w:r>
      <w:r w:rsidRPr="0036641C">
        <w:rPr>
          <w:rFonts w:ascii="GHEA Mariam" w:hAnsi="GHEA Mariam"/>
          <w:spacing w:val="-8"/>
          <w:sz w:val="20"/>
          <w:lang w:val="hy-AM"/>
        </w:rPr>
        <w:t xml:space="preserve"> </w:t>
      </w:r>
    </w:p>
    <w:p w14:paraId="55304E88" w14:textId="768BAC8B"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36641C">
        <w:rPr>
          <w:rFonts w:ascii="GHEA Grapalat" w:hAnsi="GHEA Grapalat" w:cs="Sylfaen"/>
          <w:sz w:val="20"/>
          <w:lang w:val="hy-AM"/>
        </w:rPr>
        <w:t>ավարտված շինարարությունն ընդունող հանձնաժողով (այսուհետ՝ ընդունող Հանձնաժողով)</w:t>
      </w:r>
      <w:r w:rsidR="002D5ECD" w:rsidRPr="0036641C">
        <w:rPr>
          <w:rFonts w:ascii="GHEA Grapalat" w:hAnsi="GHEA Grapalat" w:cs="Sylfaen"/>
          <w:sz w:val="20"/>
          <w:lang w:val="hy-AM"/>
        </w:rPr>
        <w:t xml:space="preserve"> </w:t>
      </w:r>
      <w:r w:rsidRPr="0036641C">
        <w:rPr>
          <w:rFonts w:ascii="GHEA Grapalat" w:hAnsi="GHEA Grapalat" w:cs="Sylfaen"/>
          <w:sz w:val="20"/>
          <w:lang w:val="hy-AM"/>
        </w:rPr>
        <w:t>ձևավորելու և կատարված աշխատանքներն ընդունելու համար.</w:t>
      </w:r>
    </w:p>
    <w:p w14:paraId="3941A57A" w14:textId="0B166E21"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36641C" w:rsidRDefault="00F02279" w:rsidP="00F02279">
      <w:pPr>
        <w:tabs>
          <w:tab w:val="left" w:pos="1276"/>
        </w:tabs>
        <w:ind w:firstLine="720"/>
        <w:jc w:val="both"/>
        <w:rPr>
          <w:rFonts w:ascii="GHEA Grapalat" w:hAnsi="GHEA Grapalat"/>
          <w:lang w:val="hy-AM"/>
        </w:rPr>
      </w:pPr>
    </w:p>
    <w:p w14:paraId="292BE9D0"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5. </w:t>
      </w:r>
      <w:r w:rsidRPr="0036641C">
        <w:rPr>
          <w:rFonts w:ascii="GHEA Grapalat" w:hAnsi="GHEA Grapalat" w:cs="Sylfaen"/>
          <w:b/>
          <w:sz w:val="20"/>
          <w:szCs w:val="20"/>
          <w:lang w:val="hy-AM"/>
        </w:rPr>
        <w:t>ԱՇԽԱՏԱՆՔԻ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ԳԻՆԸ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ՎԱՐՁԱՏՐՈՒԹՅՈՒՆԸ</w:t>
      </w:r>
    </w:p>
    <w:p w14:paraId="14B5A277" w14:textId="77777777" w:rsidR="00F02279" w:rsidRPr="0036641C" w:rsidRDefault="00F02279" w:rsidP="00F02279">
      <w:pPr>
        <w:tabs>
          <w:tab w:val="left" w:pos="1276"/>
        </w:tabs>
        <w:ind w:firstLine="720"/>
        <w:jc w:val="both"/>
        <w:rPr>
          <w:rFonts w:ascii="GHEA Grapalat" w:hAnsi="GHEA Grapalat"/>
          <w:sz w:val="20"/>
          <w:szCs w:val="20"/>
          <w:lang w:val="hy-AM"/>
        </w:rPr>
      </w:pPr>
    </w:p>
    <w:p w14:paraId="79F8E16D" w14:textId="77777777" w:rsidR="00EF0E1E" w:rsidRPr="0036641C" w:rsidRDefault="00EF0E1E" w:rsidP="002D5ECD">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5.1 Սույն պայմանագրի ընդհանուր գինը կազմում է -------------- (------------------)  ՀՀ դրամ, որից ---------- (----------------------------------------) ՀՀ դրամը` ԱԱՀ-ն։ Գինը ներառում է Կապալառուի կողմից իրականացվող բոլոր ծախսերը, ընդ որում` </w:t>
      </w:r>
    </w:p>
    <w:p w14:paraId="1AECDC2F" w14:textId="685AAF02" w:rsidR="00BF3BA4" w:rsidRPr="0036641C" w:rsidRDefault="00BF3BA4" w:rsidP="002D5ECD">
      <w:pPr>
        <w:tabs>
          <w:tab w:val="left" w:pos="1276"/>
        </w:tabs>
        <w:ind w:firstLine="720"/>
        <w:jc w:val="both"/>
        <w:rPr>
          <w:rFonts w:ascii="GHEA Grapalat" w:hAnsi="GHEA Grapalat" w:cs="Times Armenian"/>
          <w:sz w:val="20"/>
          <w:lang w:val="hy-AM"/>
        </w:rPr>
      </w:pPr>
      <w:r w:rsidRPr="0036641C">
        <w:rPr>
          <w:rFonts w:ascii="GHEA Grapalat" w:hAnsi="GHEA Grapalat" w:cs="Times Armenian"/>
          <w:sz w:val="20"/>
          <w:lang w:val="hy-AM"/>
        </w:rPr>
        <w:t xml:space="preserve">Ընդ որում </w:t>
      </w:r>
      <w:r w:rsidRPr="0036641C">
        <w:rPr>
          <w:rFonts w:ascii="GHEA Grapalat" w:hAnsi="GHEA Grapalat"/>
          <w:sz w:val="20"/>
          <w:lang w:val="hy-AM"/>
        </w:rPr>
        <w:t>կանխավճար հատկացվում է, եթե Կապալառուն</w:t>
      </w:r>
      <w:r w:rsidR="00301113" w:rsidRPr="0036641C">
        <w:rPr>
          <w:rFonts w:ascii="GHEA Grapalat" w:hAnsi="GHEA Grapalat"/>
          <w:sz w:val="20"/>
          <w:lang w:val="hy-AM"/>
        </w:rPr>
        <w:t xml:space="preserve"> </w:t>
      </w:r>
      <w:r w:rsidR="00F313B8" w:rsidRPr="0036641C">
        <w:rPr>
          <w:rFonts w:ascii="GHEA Grapalat" w:hAnsi="GHEA Grapalat"/>
          <w:sz w:val="20"/>
          <w:lang w:val="hy-AM"/>
        </w:rPr>
        <w:t>ամբողջությամբ ապահովել է շինարարության կազմակերպման աշխատանքների մեկնարկման փու</w:t>
      </w:r>
      <w:r w:rsidR="00A132C6" w:rsidRPr="0036641C">
        <w:rPr>
          <w:rFonts w:ascii="GHEA Grapalat" w:hAnsi="GHEA Grapalat"/>
          <w:sz w:val="20"/>
          <w:lang w:val="hy-AM"/>
        </w:rPr>
        <w:t xml:space="preserve">լում նախատեսված միջոցառումները՝ </w:t>
      </w:r>
      <w:r w:rsidR="00F313B8" w:rsidRPr="0036641C">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36641C">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36641C">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36641C">
        <w:rPr>
          <w:rFonts w:ascii="GHEA Grapalat" w:hAnsi="GHEA Grapalat" w:cs="Times Armenian"/>
          <w:sz w:val="20"/>
          <w:lang w:val="hy-AM"/>
        </w:rPr>
        <w:t>:</w:t>
      </w:r>
      <w:r w:rsidR="00C07E00" w:rsidRPr="0036641C">
        <w:rPr>
          <w:rStyle w:val="FootnoteReference"/>
          <w:rFonts w:ascii="GHEA Grapalat" w:hAnsi="GHEA Grapalat" w:cs="Times Armenian"/>
          <w:sz w:val="20"/>
          <w:lang w:val="hy-AM"/>
        </w:rPr>
        <w:footnoteReference w:id="13"/>
      </w:r>
    </w:p>
    <w:p w14:paraId="5454A64B" w14:textId="77777777" w:rsidR="00F02279" w:rsidRPr="0036641C" w:rsidRDefault="00F02279" w:rsidP="00F02279">
      <w:pPr>
        <w:tabs>
          <w:tab w:val="num" w:pos="0"/>
          <w:tab w:val="left" w:pos="720"/>
          <w:tab w:val="num" w:pos="900"/>
        </w:tabs>
        <w:jc w:val="both"/>
        <w:rPr>
          <w:rFonts w:ascii="GHEA Grapalat" w:hAnsi="GHEA Grapalat"/>
          <w:sz w:val="20"/>
          <w:szCs w:val="20"/>
          <w:lang w:val="hy-AM"/>
        </w:rPr>
      </w:pP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5.2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գինը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չունի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ավելացնելու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նվազեցնելու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գինը</w:t>
      </w:r>
      <w:r w:rsidRPr="0036641C">
        <w:rPr>
          <w:rFonts w:ascii="GHEA Grapalat" w:hAnsi="GHEA Grapalat" w:cs="Tahoma"/>
          <w:sz w:val="20"/>
          <w:szCs w:val="20"/>
          <w:lang w:val="hy-AM"/>
        </w:rPr>
        <w:t>։</w:t>
      </w:r>
    </w:p>
    <w:p w14:paraId="6D0CF200" w14:textId="77777777" w:rsidR="00BF3BA4" w:rsidRPr="0036641C" w:rsidRDefault="00F02279" w:rsidP="00F02279">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cs="Sylfaen"/>
          <w:sz w:val="20"/>
          <w:szCs w:val="20"/>
          <w:lang w:val="hy-AM"/>
        </w:rPr>
        <w:t xml:space="preserve">       5.3</w:t>
      </w:r>
      <w:r w:rsidRPr="0036641C">
        <w:rPr>
          <w:rFonts w:ascii="GHEA Grapalat" w:hAnsi="GHEA Grapalat" w:cs="Sylfaen"/>
          <w:sz w:val="20"/>
          <w:szCs w:val="20"/>
          <w:lang w:val="hy-AM"/>
        </w:rPr>
        <w:tab/>
        <w:t xml:space="preserve"> Պատվիրատուն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D8FE6E0" w:rsidR="009D092B" w:rsidRPr="0036641C" w:rsidRDefault="007F3D95" w:rsidP="00F02279">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sz w:val="20"/>
          <w:lang w:val="hy-AM"/>
        </w:rPr>
        <w:tab/>
      </w:r>
      <w:r w:rsidR="00F02279" w:rsidRPr="0036641C">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36641C">
        <w:rPr>
          <w:rFonts w:ascii="GHEA Grapalat" w:hAnsi="GHEA Grapalat" w:cs="Sylfaen"/>
          <w:sz w:val="20"/>
          <w:szCs w:val="20"/>
          <w:lang w:val="hy-AM"/>
        </w:rPr>
        <w:t>ս</w:t>
      </w:r>
      <w:r w:rsidR="00F02279" w:rsidRPr="0036641C">
        <w:rPr>
          <w:rFonts w:ascii="GHEA Grapalat" w:hAnsi="GHEA Grapalat" w:cs="Sylfaen"/>
          <w:sz w:val="20"/>
          <w:szCs w:val="20"/>
          <w:lang w:val="hy-AM"/>
        </w:rPr>
        <w:t xml:space="preserve">ներին, բայց ոչ ուշ, քան մինչև տվյալ տարվա դեկտեմբերի </w:t>
      </w:r>
      <w:r w:rsidR="00EF0E1E" w:rsidRPr="0036641C">
        <w:rPr>
          <w:rFonts w:ascii="GHEA Grapalat" w:hAnsi="GHEA Grapalat" w:cs="Sylfaen"/>
          <w:sz w:val="20"/>
          <w:szCs w:val="20"/>
          <w:lang w:val="hy-AM"/>
        </w:rPr>
        <w:t>25</w:t>
      </w:r>
      <w:r w:rsidR="00F02279" w:rsidRPr="0036641C">
        <w:rPr>
          <w:rFonts w:ascii="GHEA Grapalat" w:hAnsi="GHEA Grapalat" w:cs="Sylfaen"/>
          <w:sz w:val="20"/>
          <w:szCs w:val="20"/>
          <w:lang w:val="hy-AM"/>
        </w:rPr>
        <w:t>ը։</w:t>
      </w:r>
    </w:p>
    <w:p w14:paraId="5150D904" w14:textId="2F3B2BFF" w:rsidR="009D092B" w:rsidRPr="0036641C" w:rsidRDefault="00F02279" w:rsidP="009D092B">
      <w:pPr>
        <w:ind w:firstLine="709"/>
        <w:jc w:val="both"/>
        <w:rPr>
          <w:rFonts w:ascii="GHEA Grapalat" w:hAnsi="GHEA Grapalat"/>
          <w:sz w:val="20"/>
          <w:lang w:val="hy-AM"/>
        </w:rPr>
      </w:pPr>
      <w:r w:rsidRPr="0036641C">
        <w:rPr>
          <w:rFonts w:ascii="GHEA Grapalat" w:hAnsi="GHEA Grapalat" w:cs="Sylfaen"/>
          <w:sz w:val="20"/>
          <w:szCs w:val="20"/>
          <w:lang w:val="hy-AM"/>
        </w:rPr>
        <w:t xml:space="preserve"> </w:t>
      </w:r>
      <w:r w:rsidR="009D092B" w:rsidRPr="0036641C">
        <w:rPr>
          <w:rFonts w:ascii="GHEA Grapalat" w:hAnsi="GHEA Grapalat"/>
          <w:sz w:val="20"/>
          <w:lang w:val="hy-AM"/>
        </w:rPr>
        <w:t>Ընդ որում վճարում կատարելու նպատակով հանձնման-ընդունման արձանագրություն</w:t>
      </w:r>
      <w:r w:rsidR="00F313B8" w:rsidRPr="0036641C">
        <w:rPr>
          <w:rFonts w:ascii="GHEA Grapalat" w:hAnsi="GHEA Grapalat"/>
          <w:sz w:val="20"/>
          <w:lang w:val="hy-AM"/>
        </w:rPr>
        <w:t>ը</w:t>
      </w:r>
      <w:r w:rsidR="009D092B" w:rsidRPr="0036641C">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009D092B" w:rsidRPr="0036641C">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07E00" w:rsidRPr="0036641C">
        <w:rPr>
          <w:rFonts w:ascii="GHEA Grapalat" w:hAnsi="GHEA Grapalat"/>
          <w:sz w:val="20"/>
          <w:lang w:val="hy-AM"/>
        </w:rPr>
        <w:t>:</w:t>
      </w:r>
      <w:r w:rsidR="00C07E00" w:rsidRPr="0036641C">
        <w:rPr>
          <w:rStyle w:val="FootnoteReference"/>
          <w:rFonts w:ascii="GHEA Grapalat" w:hAnsi="GHEA Grapalat"/>
          <w:sz w:val="20"/>
          <w:lang w:val="hy-AM"/>
        </w:rPr>
        <w:footnoteReference w:id="14"/>
      </w:r>
    </w:p>
    <w:p w14:paraId="76A4B92F" w14:textId="77777777"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28614932" w14:textId="67097FBE"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741C63A" w14:textId="3D7D572A"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ՆԳ-ն հրավերով հրապարակված շինարարական աշխատանքների նախահաշվային գինն է.</w:t>
      </w:r>
    </w:p>
    <w:p w14:paraId="715E6859" w14:textId="77777777"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4DD610E6" w14:textId="21F557FA"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ՎԳ –ն ծավալաթերթ-նախահաշվով սահմանված աշխատանքների դիմաց վճարվող գումարն է:</w:t>
      </w:r>
    </w:p>
    <w:p w14:paraId="185DEAB7" w14:textId="265C721D" w:rsidR="00634909" w:rsidRPr="0036641C" w:rsidRDefault="00634909" w:rsidP="00F02279">
      <w:pPr>
        <w:tabs>
          <w:tab w:val="num" w:pos="0"/>
          <w:tab w:val="left" w:pos="720"/>
          <w:tab w:val="num" w:pos="900"/>
        </w:tabs>
        <w:jc w:val="both"/>
        <w:rPr>
          <w:rFonts w:ascii="GHEA Grapalat" w:hAnsi="GHEA Grapalat" w:cs="Times Armenian"/>
          <w:sz w:val="20"/>
          <w:szCs w:val="20"/>
          <w:lang w:val="hy-AM"/>
        </w:rPr>
      </w:pPr>
    </w:p>
    <w:p w14:paraId="7B957D65"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6. </w:t>
      </w: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ՊԱՏԱՍԽԱՆԱՏՎՈՒԹՅՈՒՆԸ</w:t>
      </w:r>
    </w:p>
    <w:p w14:paraId="30F8903E"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6.1</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պահպանման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4AC25A70" w14:textId="7319510F"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t>6.2</w:t>
      </w:r>
      <w:r w:rsidRPr="0036641C">
        <w:rPr>
          <w:rFonts w:ascii="GHEA Grapalat" w:hAnsi="GHEA Grapalat"/>
          <w:sz w:val="20"/>
          <w:szCs w:val="20"/>
          <w:lang w:val="hy-AM"/>
        </w:rPr>
        <w:tab/>
      </w:r>
      <w:r w:rsidRPr="0036641C">
        <w:rPr>
          <w:rFonts w:ascii="GHEA Grapalat" w:hAnsi="GHEA Grapalat" w:cs="Sylfaen"/>
          <w:sz w:val="20"/>
          <w:szCs w:val="20"/>
          <w:lang w:val="hy-AM"/>
        </w:rPr>
        <w:t>Սույն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խախտելու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Arial"/>
          <w:sz w:val="20"/>
          <w:szCs w:val="20"/>
          <w:lang w:val="hy-AM"/>
        </w:rPr>
        <w:t xml:space="preserve"> աշխատանքային </w:t>
      </w:r>
      <w:r w:rsidRPr="0036641C">
        <w:rPr>
          <w:rFonts w:ascii="GHEA Grapalat" w:hAnsi="GHEA Grapalat" w:cs="Sylfaen"/>
          <w:sz w:val="20"/>
          <w:szCs w:val="20"/>
          <w:lang w:val="hy-AM"/>
        </w:rPr>
        <w:t>օրվա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գանձվում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տույժ</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սակայն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չկատարված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գնի</w:t>
      </w:r>
      <w:r w:rsidRPr="0036641C">
        <w:rPr>
          <w:rFonts w:ascii="GHEA Grapalat" w:hAnsi="GHEA Grapalat" w:cs="Arial"/>
          <w:sz w:val="20"/>
          <w:szCs w:val="20"/>
          <w:lang w:val="hy-AM"/>
        </w:rPr>
        <w:t xml:space="preserve"> </w:t>
      </w:r>
      <w:r w:rsidR="008E1394">
        <w:rPr>
          <w:rFonts w:ascii="GHEA Grapalat" w:hAnsi="GHEA Grapalat" w:cs="Arial"/>
          <w:b/>
          <w:bCs/>
          <w:sz w:val="20"/>
          <w:szCs w:val="20"/>
          <w:lang w:val="hy-AM"/>
        </w:rPr>
        <w:t>0.1</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զրո</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ամբողջ</w:t>
      </w:r>
      <w:r w:rsidRPr="0036641C">
        <w:rPr>
          <w:rFonts w:ascii="GHEA Grapalat" w:hAnsi="GHEA Grapalat" w:cs="Arial"/>
          <w:b/>
          <w:bCs/>
          <w:sz w:val="20"/>
          <w:szCs w:val="20"/>
          <w:lang w:val="hy-AM"/>
        </w:rPr>
        <w:t xml:space="preserve"> </w:t>
      </w:r>
      <w:r w:rsidR="00F2154E">
        <w:rPr>
          <w:rFonts w:ascii="GHEA Grapalat" w:hAnsi="GHEA Grapalat" w:cs="Arial"/>
          <w:b/>
          <w:bCs/>
          <w:sz w:val="20"/>
          <w:szCs w:val="20"/>
          <w:lang w:val="hy-AM"/>
        </w:rPr>
        <w:t>տասնութ</w:t>
      </w:r>
      <w:r w:rsidRPr="0036641C">
        <w:rPr>
          <w:rFonts w:ascii="GHEA Grapalat" w:hAnsi="GHEA Grapalat" w:cs="Arial"/>
          <w:b/>
          <w:bCs/>
          <w:sz w:val="20"/>
          <w:szCs w:val="20"/>
          <w:lang w:val="hy-AM"/>
        </w:rPr>
        <w:t xml:space="preserve"> </w:t>
      </w:r>
      <w:r w:rsidR="00A4037F">
        <w:rPr>
          <w:rFonts w:ascii="GHEA Grapalat" w:hAnsi="GHEA Grapalat" w:cs="Arial"/>
          <w:b/>
          <w:bCs/>
          <w:sz w:val="20"/>
          <w:szCs w:val="20"/>
          <w:lang w:val="hy-AM"/>
        </w:rPr>
        <w:t>տասնոր</w:t>
      </w:r>
      <w:r w:rsidRPr="0036641C">
        <w:rPr>
          <w:rFonts w:ascii="GHEA Grapalat" w:hAnsi="GHEA Grapalat" w:cs="Sylfaen"/>
          <w:b/>
          <w:bCs/>
          <w:sz w:val="20"/>
          <w:szCs w:val="20"/>
          <w:lang w:val="hy-AM"/>
        </w:rPr>
        <w:t>դական</w:t>
      </w:r>
      <w:r w:rsidRPr="0036641C">
        <w:rPr>
          <w:rFonts w:ascii="GHEA Grapalat" w:hAnsi="GHEA Grapalat" w:cs="Arial"/>
          <w:b/>
          <w:bCs/>
          <w:sz w:val="20"/>
          <w:szCs w:val="20"/>
          <w:lang w:val="hy-AM"/>
        </w:rPr>
        <w:t>)</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չափով</w:t>
      </w:r>
      <w:r w:rsidRPr="0036641C">
        <w:rPr>
          <w:rFonts w:ascii="GHEA Grapalat" w:hAnsi="GHEA Grapalat" w:cs="Tahoma"/>
          <w:sz w:val="20"/>
          <w:szCs w:val="20"/>
          <w:lang w:val="hy-AM"/>
        </w:rPr>
        <w:t>։</w:t>
      </w:r>
    </w:p>
    <w:p w14:paraId="1D145235" w14:textId="74AE4677" w:rsidR="00F02279" w:rsidRPr="0036641C" w:rsidRDefault="00F02279" w:rsidP="00F02279">
      <w:pPr>
        <w:ind w:firstLine="709"/>
        <w:jc w:val="both"/>
        <w:rPr>
          <w:rFonts w:ascii="GHEA Grapalat" w:hAnsi="GHEA Grapalat"/>
          <w:sz w:val="20"/>
          <w:lang w:val="hy-AM"/>
        </w:rPr>
      </w:pPr>
      <w:r w:rsidRPr="0036641C">
        <w:rPr>
          <w:rFonts w:ascii="GHEA Grapalat" w:hAnsi="GHEA Grapalat"/>
          <w:sz w:val="20"/>
          <w:szCs w:val="20"/>
          <w:lang w:val="hy-AM"/>
        </w:rPr>
        <w:t>6.3</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3.1.3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չընդունվելու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ինչպես</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նաև</w:t>
      </w:r>
      <w:r w:rsidRPr="0036641C">
        <w:rPr>
          <w:rFonts w:ascii="GHEA Grapalat" w:hAnsi="GHEA Grapalat" w:cs="Arial"/>
          <w:sz w:val="20"/>
          <w:szCs w:val="20"/>
          <w:lang w:val="hy-AM"/>
        </w:rPr>
        <w:t xml:space="preserve"> 3.1.4 </w:t>
      </w:r>
      <w:r w:rsidRPr="0036641C">
        <w:rPr>
          <w:rFonts w:ascii="GHEA Grapalat" w:hAnsi="GHEA Grapalat" w:cs="Sylfaen"/>
          <w:sz w:val="20"/>
          <w:szCs w:val="20"/>
          <w:lang w:val="hy-AM"/>
        </w:rPr>
        <w:t>կետով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լուծելու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գանձվում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տուգանք</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Arial"/>
          <w:sz w:val="20"/>
          <w:szCs w:val="20"/>
          <w:lang w:val="hy-AM"/>
        </w:rPr>
        <w:t xml:space="preserve"> 5.1 </w:t>
      </w:r>
      <w:r w:rsidRPr="0036641C">
        <w:rPr>
          <w:rFonts w:ascii="GHEA Grapalat" w:hAnsi="GHEA Grapalat" w:cs="Sylfaen"/>
          <w:sz w:val="20"/>
          <w:szCs w:val="20"/>
          <w:lang w:val="hy-AM"/>
        </w:rPr>
        <w:t>կետում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գումարի</w:t>
      </w:r>
      <w:r w:rsidR="00F2154E" w:rsidRPr="00F2154E">
        <w:rPr>
          <w:rFonts w:ascii="GHEA Grapalat" w:hAnsi="GHEA Grapalat" w:cs="Sylfaen"/>
          <w:b/>
          <w:bCs/>
          <w:sz w:val="20"/>
          <w:szCs w:val="20"/>
          <w:lang w:val="hy-AM"/>
        </w:rPr>
        <w:t xml:space="preserve"> </w:t>
      </w:r>
      <w:r w:rsidR="00A4037F">
        <w:rPr>
          <w:rFonts w:ascii="GHEA Grapalat" w:hAnsi="GHEA Grapalat" w:cs="Sylfaen"/>
          <w:b/>
          <w:bCs/>
          <w:sz w:val="20"/>
          <w:szCs w:val="20"/>
          <w:lang w:val="hy-AM"/>
        </w:rPr>
        <w:t>1</w:t>
      </w:r>
      <w:r w:rsidRPr="0036641C">
        <w:rPr>
          <w:rFonts w:ascii="GHEA Grapalat" w:hAnsi="GHEA Grapalat" w:cs="Arial"/>
          <w:b/>
          <w:bCs/>
          <w:sz w:val="20"/>
          <w:szCs w:val="20"/>
          <w:lang w:val="hy-AM"/>
        </w:rPr>
        <w:t xml:space="preserve"> (</w:t>
      </w:r>
      <w:r w:rsidR="00A4037F">
        <w:rPr>
          <w:rFonts w:ascii="GHEA Grapalat" w:hAnsi="GHEA Grapalat" w:cs="Arial"/>
          <w:b/>
          <w:bCs/>
          <w:sz w:val="20"/>
          <w:szCs w:val="20"/>
          <w:lang w:val="hy-AM"/>
        </w:rPr>
        <w:t>մեկ</w:t>
      </w:r>
      <w:r w:rsidR="00525575" w:rsidRPr="0036641C">
        <w:rPr>
          <w:rFonts w:ascii="GHEA Grapalat" w:hAnsi="GHEA Grapalat" w:cs="Sylfaen"/>
          <w:b/>
          <w:bCs/>
          <w:sz w:val="20"/>
          <w:szCs w:val="20"/>
          <w:lang w:val="hy-AM"/>
        </w:rPr>
        <w:t>)</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չափով:</w:t>
      </w:r>
      <w:r w:rsidR="00C07E00" w:rsidRPr="0036641C">
        <w:rPr>
          <w:rStyle w:val="FootnoteReference"/>
          <w:rFonts w:ascii="GHEA Grapalat" w:hAnsi="GHEA Grapalat" w:cs="Sylfaen"/>
          <w:sz w:val="20"/>
          <w:szCs w:val="20"/>
          <w:lang w:val="hy-AM"/>
        </w:rPr>
        <w:footnoteReference w:id="15"/>
      </w:r>
      <w:r w:rsidR="00C07E00" w:rsidRPr="0036641C">
        <w:rPr>
          <w:rFonts w:ascii="GHEA Grapalat" w:hAnsi="GHEA Grapalat"/>
          <w:sz w:val="20"/>
          <w:lang w:val="hy-AM"/>
        </w:rPr>
        <w:t xml:space="preserve"> </w:t>
      </w:r>
      <w:r w:rsidRPr="0036641C">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6.4</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002D5ECD" w:rsidRPr="0036641C">
        <w:rPr>
          <w:rFonts w:ascii="GHEA Grapalat" w:hAnsi="GHEA Grapalat" w:cs="Times Armenian"/>
          <w:sz w:val="20"/>
          <w:szCs w:val="20"/>
          <w:lang w:val="hy-AM"/>
        </w:rPr>
        <w:t xml:space="preserve"> 6.2</w:t>
      </w:r>
      <w:r w:rsidR="003814AF" w:rsidRPr="0036641C">
        <w:rPr>
          <w:rFonts w:ascii="GHEA Grapalat" w:hAnsi="GHEA Grapalat" w:cs="Sylfaen"/>
          <w:sz w:val="20"/>
          <w:szCs w:val="20"/>
          <w:lang w:val="hy-AM"/>
        </w:rPr>
        <w:t>,</w:t>
      </w:r>
      <w:r w:rsidRPr="0036641C">
        <w:rPr>
          <w:rFonts w:ascii="GHEA Grapalat" w:hAnsi="GHEA Grapalat" w:cs="Times Armenian"/>
          <w:sz w:val="20"/>
          <w:szCs w:val="20"/>
          <w:lang w:val="hy-AM"/>
        </w:rPr>
        <w:t xml:space="preserve"> 6.3 </w:t>
      </w:r>
      <w:r w:rsidR="003814AF" w:rsidRPr="0036641C">
        <w:rPr>
          <w:rFonts w:ascii="GHEA Grapalat" w:hAnsi="GHEA Grapalat" w:cs="Times Armenian"/>
          <w:sz w:val="20"/>
          <w:szCs w:val="20"/>
          <w:lang w:val="hy-AM"/>
        </w:rPr>
        <w:t xml:space="preserve"> և 6.5.1 </w:t>
      </w:r>
      <w:r w:rsidRPr="0036641C">
        <w:rPr>
          <w:rFonts w:ascii="GHEA Grapalat" w:hAnsi="GHEA Grapalat" w:cs="Sylfaen"/>
          <w:sz w:val="20"/>
          <w:szCs w:val="20"/>
          <w:lang w:val="hy-AM"/>
        </w:rPr>
        <w:t>կետերով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հաշվարկվում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հաշվանցվում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վճարվող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ahoma"/>
          <w:sz w:val="20"/>
          <w:szCs w:val="20"/>
          <w:lang w:val="hy-AM"/>
        </w:rPr>
        <w:t>։</w:t>
      </w:r>
    </w:p>
    <w:p w14:paraId="0664C343" w14:textId="27CE7F75" w:rsidR="00F02279" w:rsidRPr="0036641C" w:rsidRDefault="00F02279" w:rsidP="00F02279">
      <w:pPr>
        <w:tabs>
          <w:tab w:val="left" w:pos="1276"/>
        </w:tabs>
        <w:ind w:firstLine="720"/>
        <w:jc w:val="both"/>
        <w:rPr>
          <w:rFonts w:ascii="GHEA Grapalat" w:hAnsi="GHEA Grapalat" w:cs="Tahoma"/>
          <w:sz w:val="20"/>
          <w:szCs w:val="20"/>
          <w:lang w:val="hy-AM"/>
        </w:rPr>
      </w:pPr>
      <w:r w:rsidRPr="0036641C">
        <w:rPr>
          <w:rFonts w:ascii="GHEA Grapalat" w:hAnsi="GHEA Grapalat"/>
          <w:sz w:val="20"/>
          <w:szCs w:val="20"/>
          <w:lang w:val="hy-AM"/>
        </w:rPr>
        <w:t>6.5</w:t>
      </w:r>
      <w:r w:rsidRPr="0036641C">
        <w:rPr>
          <w:rFonts w:ascii="GHEA Grapalat" w:hAnsi="GHEA Grapalat"/>
          <w:sz w:val="20"/>
          <w:szCs w:val="20"/>
          <w:lang w:val="hy-AM"/>
        </w:rPr>
        <w:tab/>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նկատմամբ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Times Armenian"/>
          <w:sz w:val="20"/>
          <w:szCs w:val="20"/>
          <w:lang w:val="hy-AM"/>
        </w:rPr>
        <w:t xml:space="preserve"> աշխատանքային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հաշվարկվում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սակայն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չվճարված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գումարի</w:t>
      </w:r>
      <w:r w:rsidRPr="0036641C">
        <w:rPr>
          <w:rFonts w:ascii="GHEA Grapalat" w:hAnsi="GHEA Grapalat" w:cs="Times Armenian"/>
          <w:sz w:val="20"/>
          <w:szCs w:val="20"/>
          <w:lang w:val="hy-AM"/>
        </w:rPr>
        <w:t xml:space="preserve"> 0,05 (</w:t>
      </w:r>
      <w:r w:rsidRPr="0036641C">
        <w:rPr>
          <w:rFonts w:ascii="GHEA Grapalat" w:hAnsi="GHEA Grapalat" w:cs="Sylfaen"/>
          <w:sz w:val="20"/>
          <w:szCs w:val="20"/>
          <w:lang w:val="hy-AM"/>
        </w:rPr>
        <w:t>զրո</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ամբողջ</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հինգ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հարյուրերորդական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sidDel="007472F1">
        <w:rPr>
          <w:rFonts w:ascii="GHEA Grapalat" w:hAnsi="GHEA Grapalat" w:cs="Times Armenian"/>
          <w:sz w:val="20"/>
          <w:szCs w:val="20"/>
          <w:lang w:val="hy-AM"/>
        </w:rPr>
        <w:t xml:space="preserve"> </w:t>
      </w:r>
      <w:r w:rsidRPr="0036641C">
        <w:rPr>
          <w:rFonts w:ascii="GHEA Grapalat" w:hAnsi="GHEA Grapalat" w:cs="Sylfaen"/>
          <w:sz w:val="20"/>
          <w:szCs w:val="20"/>
          <w:lang w:val="hy-AM"/>
        </w:rPr>
        <w:t>չափով</w:t>
      </w:r>
      <w:r w:rsidRPr="0036641C">
        <w:rPr>
          <w:rFonts w:ascii="GHEA Grapalat" w:hAnsi="GHEA Grapalat" w:cs="Tahoma"/>
          <w:sz w:val="20"/>
          <w:szCs w:val="20"/>
          <w:lang w:val="hy-AM"/>
        </w:rPr>
        <w:t>։</w:t>
      </w:r>
    </w:p>
    <w:p w14:paraId="5600100E" w14:textId="730B1121" w:rsidR="00C86D69" w:rsidRPr="0036641C" w:rsidRDefault="00CD19BE" w:rsidP="00481E8C">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36641C">
        <w:rPr>
          <w:rFonts w:ascii="GHEA Grapalat" w:hAnsi="GHEA Grapalat" w:cs="Sylfaen"/>
          <w:sz w:val="20"/>
          <w:szCs w:val="20"/>
          <w:lang w:val="hy-AM"/>
        </w:rPr>
        <w:t xml:space="preserve">6.5.1 </w:t>
      </w:r>
      <w:r w:rsidR="00CA24B0" w:rsidRPr="0036641C">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36641C">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36641C">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36641C">
        <w:rPr>
          <w:rStyle w:val="FootnoteReference"/>
          <w:rFonts w:ascii="GHEA Grapalat" w:hAnsi="GHEA Grapalat" w:cs="Sylfaen"/>
          <w:sz w:val="20"/>
          <w:szCs w:val="20"/>
          <w:lang w:val="hy-AM"/>
        </w:rPr>
        <w:footnoteReference w:id="16"/>
      </w:r>
      <w:r w:rsidR="00CA24B0" w:rsidRPr="0036641C">
        <w:rPr>
          <w:rFonts w:ascii="GHEA Grapalat" w:hAnsi="GHEA Grapalat"/>
          <w:lang w:val="hy-AM"/>
        </w:rPr>
        <w:t>.</w:t>
      </w:r>
    </w:p>
    <w:p w14:paraId="3DB4B76F" w14:textId="77777777" w:rsidR="00481E8C" w:rsidRPr="0036641C" w:rsidDel="009C18DC" w:rsidRDefault="00481E8C" w:rsidP="00481E8C">
      <w:pPr>
        <w:pStyle w:val="NormalWeb"/>
        <w:shd w:val="clear" w:color="auto" w:fill="FFFFFF"/>
        <w:spacing w:before="0" w:beforeAutospacing="0" w:after="0" w:afterAutospacing="0"/>
        <w:ind w:firstLine="375"/>
        <w:jc w:val="both"/>
        <w:rPr>
          <w:rFonts w:ascii="GHEA Grapalat" w:hAnsi="GHEA Grapalat"/>
          <w:lang w:val="hy-AM"/>
        </w:rPr>
      </w:pPr>
    </w:p>
    <w:tbl>
      <w:tblPr>
        <w:tblStyle w:val="TableGrid"/>
        <w:tblW w:w="0" w:type="auto"/>
        <w:tblInd w:w="648" w:type="dxa"/>
        <w:tblLayout w:type="fixed"/>
        <w:tblLook w:val="04A0" w:firstRow="1" w:lastRow="0" w:firstColumn="1" w:lastColumn="0" w:noHBand="0" w:noVBand="1"/>
      </w:tblPr>
      <w:tblGrid>
        <w:gridCol w:w="540"/>
        <w:gridCol w:w="5040"/>
        <w:gridCol w:w="4628"/>
      </w:tblGrid>
      <w:tr w:rsidR="00CD19BE" w:rsidRPr="00454B35" w14:paraId="6BB68CB3" w14:textId="77777777" w:rsidTr="00B41DCA">
        <w:trPr>
          <w:trHeight w:val="323"/>
        </w:trPr>
        <w:tc>
          <w:tcPr>
            <w:tcW w:w="540" w:type="dxa"/>
          </w:tcPr>
          <w:p w14:paraId="4DD44043"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N</w:t>
            </w:r>
          </w:p>
        </w:tc>
        <w:tc>
          <w:tcPr>
            <w:tcW w:w="5040" w:type="dxa"/>
          </w:tcPr>
          <w:p w14:paraId="62B22F57"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Խախտումը</w:t>
            </w:r>
          </w:p>
        </w:tc>
        <w:tc>
          <w:tcPr>
            <w:tcW w:w="4628" w:type="dxa"/>
          </w:tcPr>
          <w:p w14:paraId="68CF171C"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Պատասխանատվությունը</w:t>
            </w:r>
          </w:p>
        </w:tc>
      </w:tr>
      <w:tr w:rsidR="00CD19BE" w:rsidRPr="00454B35" w14:paraId="11DE31A5" w14:textId="77777777" w:rsidTr="00B41DCA">
        <w:trPr>
          <w:trHeight w:val="989"/>
        </w:trPr>
        <w:tc>
          <w:tcPr>
            <w:tcW w:w="540" w:type="dxa"/>
          </w:tcPr>
          <w:p w14:paraId="55408EB6"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1</w:t>
            </w:r>
          </w:p>
        </w:tc>
        <w:tc>
          <w:tcPr>
            <w:tcW w:w="5040" w:type="dxa"/>
          </w:tcPr>
          <w:p w14:paraId="28AFB44F"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Շինարարական հրապարակի պատշաճ կազմակերպումը, կահավորումը չկատարելը</w:t>
            </w:r>
          </w:p>
        </w:tc>
        <w:tc>
          <w:tcPr>
            <w:tcW w:w="4628" w:type="dxa"/>
          </w:tcPr>
          <w:p w14:paraId="77A50C85"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Տուգանք – Պայմանագրային գնի 0,5% չափով</w:t>
            </w:r>
          </w:p>
        </w:tc>
      </w:tr>
      <w:tr w:rsidR="00CD19BE" w:rsidRPr="00454B35" w14:paraId="1C9FA9FB" w14:textId="77777777" w:rsidTr="00B41DCA">
        <w:tc>
          <w:tcPr>
            <w:tcW w:w="540" w:type="dxa"/>
          </w:tcPr>
          <w:p w14:paraId="14234D01"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2</w:t>
            </w:r>
          </w:p>
        </w:tc>
        <w:tc>
          <w:tcPr>
            <w:tcW w:w="5040" w:type="dxa"/>
          </w:tcPr>
          <w:p w14:paraId="294DCC79"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Տեխնիկական անվտանգության նորմերի չպահպանելը</w:t>
            </w:r>
          </w:p>
        </w:tc>
        <w:tc>
          <w:tcPr>
            <w:tcW w:w="4628" w:type="dxa"/>
          </w:tcPr>
          <w:p w14:paraId="28A9FEC6"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Տուգանք – Պայմանագրային գնի 0,5% չափով</w:t>
            </w:r>
          </w:p>
        </w:tc>
      </w:tr>
      <w:tr w:rsidR="00CD19BE" w:rsidRPr="00454B35" w14:paraId="6F8A821C" w14:textId="77777777" w:rsidTr="00B41DCA">
        <w:tc>
          <w:tcPr>
            <w:tcW w:w="540" w:type="dxa"/>
          </w:tcPr>
          <w:p w14:paraId="3448B091" w14:textId="77777777" w:rsidR="00CD19BE" w:rsidRPr="00CD19BE" w:rsidRDefault="00CD19BE" w:rsidP="00B41DCA">
            <w:pPr>
              <w:spacing w:line="360" w:lineRule="auto"/>
              <w:ind w:right="288"/>
              <w:jc w:val="center"/>
              <w:rPr>
                <w:rFonts w:ascii="GHEA Grapalat" w:hAnsi="GHEA Grapalat"/>
                <w:sz w:val="20"/>
                <w:szCs w:val="20"/>
                <w:lang w:val="hy-AM"/>
              </w:rPr>
            </w:pPr>
            <w:r w:rsidRPr="00CD19BE">
              <w:rPr>
                <w:rFonts w:ascii="GHEA Grapalat" w:hAnsi="GHEA Grapalat"/>
                <w:sz w:val="20"/>
                <w:szCs w:val="20"/>
                <w:lang w:val="hy-AM"/>
              </w:rPr>
              <w:t>3</w:t>
            </w:r>
          </w:p>
        </w:tc>
        <w:tc>
          <w:tcPr>
            <w:tcW w:w="5040" w:type="dxa"/>
          </w:tcPr>
          <w:p w14:paraId="63AA6EDC"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Սանիտարահիգիենիկ և բնապահպանական նորմերի չպահպանելը</w:t>
            </w:r>
          </w:p>
        </w:tc>
        <w:tc>
          <w:tcPr>
            <w:tcW w:w="4628" w:type="dxa"/>
          </w:tcPr>
          <w:p w14:paraId="1C6BD301" w14:textId="77777777" w:rsidR="00CD19BE" w:rsidRPr="00CD19BE" w:rsidRDefault="00CD19BE" w:rsidP="00B41DCA">
            <w:pPr>
              <w:ind w:right="288"/>
              <w:rPr>
                <w:rFonts w:ascii="GHEA Grapalat" w:hAnsi="GHEA Grapalat"/>
                <w:sz w:val="20"/>
                <w:szCs w:val="20"/>
                <w:lang w:val="hy-AM"/>
              </w:rPr>
            </w:pPr>
            <w:r w:rsidRPr="00CD19BE">
              <w:rPr>
                <w:rFonts w:ascii="GHEA Grapalat" w:hAnsi="GHEA Grapalat"/>
                <w:sz w:val="20"/>
                <w:szCs w:val="20"/>
                <w:lang w:val="hy-AM"/>
              </w:rPr>
              <w:t>Տուգանք – Պայմանագրային գնի 0,5% չափով</w:t>
            </w:r>
          </w:p>
        </w:tc>
      </w:tr>
    </w:tbl>
    <w:p w14:paraId="545C5026" w14:textId="77777777" w:rsidR="000B21D2" w:rsidRPr="0036641C" w:rsidRDefault="000B21D2" w:rsidP="00481E8C">
      <w:pPr>
        <w:tabs>
          <w:tab w:val="left" w:pos="1276"/>
        </w:tabs>
        <w:jc w:val="both"/>
        <w:rPr>
          <w:rFonts w:ascii="GHEA Grapalat" w:hAnsi="GHEA Grapalat"/>
          <w:sz w:val="20"/>
          <w:szCs w:val="20"/>
          <w:lang w:val="hy-AM"/>
        </w:rPr>
      </w:pPr>
    </w:p>
    <w:p w14:paraId="62A3A3F3" w14:textId="7AE23D73"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6.6</w:t>
      </w:r>
      <w:r w:rsidRPr="0036641C">
        <w:rPr>
          <w:rFonts w:ascii="GHEA Grapalat" w:hAnsi="GHEA Grapalat"/>
          <w:sz w:val="20"/>
          <w:szCs w:val="20"/>
          <w:lang w:val="hy-AM"/>
        </w:rPr>
        <w:tab/>
        <w:t>Պ</w:t>
      </w:r>
      <w:r w:rsidRPr="0036641C">
        <w:rPr>
          <w:rFonts w:ascii="GHEA Grapalat" w:hAnsi="GHEA Grapalat" w:cs="Sylfaen"/>
          <w:sz w:val="20"/>
          <w:szCs w:val="20"/>
          <w:lang w:val="hy-AM"/>
        </w:rPr>
        <w:t>այամանագրով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պատշաճ</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ՀՀ</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օրենսդրությամբ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ahoma"/>
          <w:sz w:val="20"/>
          <w:szCs w:val="20"/>
          <w:lang w:val="hy-AM"/>
        </w:rPr>
        <w:t>։</w:t>
      </w:r>
    </w:p>
    <w:p w14:paraId="094D679B" w14:textId="77777777" w:rsidR="00641462"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lastRenderedPageBreak/>
        <w:t>6.7</w:t>
      </w:r>
      <w:r w:rsidRPr="0036641C">
        <w:rPr>
          <w:rFonts w:ascii="GHEA Grapalat" w:hAnsi="GHEA Grapalat"/>
          <w:sz w:val="20"/>
          <w:szCs w:val="20"/>
          <w:lang w:val="hy-AM"/>
        </w:rPr>
        <w:tab/>
      </w:r>
      <w:r w:rsidRPr="0036641C">
        <w:rPr>
          <w:rFonts w:ascii="GHEA Grapalat" w:hAnsi="GHEA Grapalat" w:cs="Sylfaen"/>
          <w:sz w:val="20"/>
          <w:szCs w:val="20"/>
          <w:lang w:val="hy-AM"/>
        </w:rPr>
        <w:t>Տույժերի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Arial"/>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ազատում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կատարելուց</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r w:rsidRPr="0036641C">
        <w:rPr>
          <w:rFonts w:ascii="GHEA Grapalat" w:hAnsi="GHEA Grapalat"/>
          <w:sz w:val="20"/>
          <w:szCs w:val="20"/>
          <w:lang w:val="hy-AM"/>
        </w:rPr>
        <w:tab/>
      </w:r>
    </w:p>
    <w:p w14:paraId="0CA00EF0" w14:textId="77777777" w:rsidR="009A0E38" w:rsidRPr="0036641C" w:rsidRDefault="009A0E38" w:rsidP="00F02279">
      <w:pPr>
        <w:tabs>
          <w:tab w:val="left" w:pos="1276"/>
        </w:tabs>
        <w:ind w:firstLine="720"/>
        <w:jc w:val="both"/>
        <w:rPr>
          <w:rFonts w:ascii="GHEA Grapalat" w:hAnsi="GHEA Grapalat"/>
          <w:sz w:val="20"/>
          <w:szCs w:val="20"/>
          <w:lang w:val="hy-AM"/>
        </w:rPr>
      </w:pPr>
    </w:p>
    <w:p w14:paraId="25465C58" w14:textId="77777777" w:rsidR="00D86EBF" w:rsidRPr="0036641C" w:rsidRDefault="00D86EBF" w:rsidP="005566F0">
      <w:pPr>
        <w:tabs>
          <w:tab w:val="left" w:pos="1276"/>
        </w:tabs>
        <w:jc w:val="both"/>
        <w:rPr>
          <w:rFonts w:ascii="GHEA Grapalat" w:hAnsi="GHEA Grapalat"/>
          <w:sz w:val="20"/>
          <w:szCs w:val="20"/>
          <w:lang w:val="hy-AM"/>
        </w:rPr>
      </w:pPr>
    </w:p>
    <w:p w14:paraId="1E1CB4A5"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7. </w:t>
      </w:r>
      <w:r w:rsidRPr="0036641C">
        <w:rPr>
          <w:rFonts w:ascii="GHEA Grapalat" w:hAnsi="GHEA Grapalat" w:cs="Sylfaen"/>
          <w:b/>
          <w:sz w:val="20"/>
          <w:szCs w:val="20"/>
          <w:lang w:val="hy-AM"/>
        </w:rPr>
        <w:t>ԱՆՀԱՂԹԱՀԱՐԵԼԻ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ՈՒԺԻ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ԱԶԴԵՑՈՒԹՅՈՒՆԸ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ՖՈՐՍ</w:t>
      </w:r>
      <w:r w:rsidRPr="0036641C">
        <w:rPr>
          <w:rFonts w:ascii="GHEA Grapalat" w:hAnsi="GHEA Grapalat" w:cs="Times Armenian"/>
          <w:b/>
          <w:sz w:val="20"/>
          <w:szCs w:val="20"/>
          <w:lang w:val="hy-AM"/>
        </w:rPr>
        <w:t>-</w:t>
      </w:r>
      <w:r w:rsidRPr="0036641C">
        <w:rPr>
          <w:rFonts w:ascii="GHEA Grapalat" w:hAnsi="GHEA Grapalat" w:cs="Sylfaen"/>
          <w:b/>
          <w:sz w:val="20"/>
          <w:szCs w:val="20"/>
          <w:lang w:val="hy-AM"/>
        </w:rPr>
        <w:t>ՄԱԺՈՐ</w:t>
      </w:r>
      <w:r w:rsidRPr="0036641C">
        <w:rPr>
          <w:rFonts w:ascii="GHEA Grapalat" w:hAnsi="GHEA Grapalat" w:cs="Times Armenian"/>
          <w:b/>
          <w:sz w:val="20"/>
          <w:szCs w:val="20"/>
          <w:lang w:val="hy-AM"/>
        </w:rPr>
        <w:t>)</w:t>
      </w:r>
    </w:p>
    <w:p w14:paraId="4E4AD4DD"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ամբողջությամբ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մասնակիորեն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ազատվում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եղել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անհաղթահարելի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ազդեցության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հետևանքով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կնքելուց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հետո</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չէին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կանխատեսել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կանխարգելել</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Այդպիսի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իրավիճակներ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երկրաշարժը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ջրհեղեղը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հրդեհը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պատերազմը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ռազմական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արտակարգ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դրություն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հայտարարելը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քաղաքական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հուզումները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գործադուլները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հաղորդակցության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պետական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մարմինների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ակտերը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որոնք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անհնարին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դարձնում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արտակարգ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ազդեցությունը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շարունակվում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3 (</w:t>
      </w:r>
      <w:r w:rsidRPr="0036641C">
        <w:rPr>
          <w:rFonts w:ascii="GHEA Grapalat" w:hAnsi="GHEA Grapalat" w:cs="Sylfaen"/>
          <w:sz w:val="20"/>
          <w:szCs w:val="20"/>
          <w:lang w:val="hy-AM"/>
        </w:rPr>
        <w:t>երեք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ամսից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տեղյակ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մյուս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կողմին</w:t>
      </w:r>
      <w:r w:rsidRPr="0036641C">
        <w:rPr>
          <w:rFonts w:ascii="GHEA Grapalat" w:hAnsi="GHEA Grapalat" w:cs="Tahoma"/>
          <w:sz w:val="20"/>
          <w:szCs w:val="20"/>
          <w:lang w:val="hy-AM"/>
        </w:rPr>
        <w:t>։</w:t>
      </w:r>
    </w:p>
    <w:p w14:paraId="27D50199"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ab/>
      </w:r>
    </w:p>
    <w:p w14:paraId="31AAFFDB" w14:textId="260B2D39" w:rsidR="00F02279" w:rsidRPr="0036641C" w:rsidRDefault="00F02279" w:rsidP="00F02279">
      <w:pPr>
        <w:tabs>
          <w:tab w:val="left" w:pos="1276"/>
        </w:tabs>
        <w:ind w:firstLine="720"/>
        <w:jc w:val="both"/>
        <w:rPr>
          <w:rFonts w:ascii="GHEA Grapalat" w:hAnsi="GHEA Grapalat" w:cs="Sylfaen"/>
          <w:b/>
          <w:sz w:val="20"/>
          <w:szCs w:val="20"/>
          <w:lang w:val="hy-AM"/>
        </w:rPr>
      </w:pPr>
      <w:r w:rsidRPr="0036641C">
        <w:rPr>
          <w:rFonts w:ascii="GHEA Grapalat" w:hAnsi="GHEA Grapalat"/>
          <w:b/>
          <w:sz w:val="20"/>
          <w:szCs w:val="20"/>
          <w:lang w:val="hy-AM"/>
        </w:rPr>
        <w:t xml:space="preserve">8. </w:t>
      </w:r>
      <w:r w:rsidR="00CD19BE">
        <w:rPr>
          <w:rFonts w:ascii="GHEA Grapalat" w:hAnsi="GHEA Grapalat"/>
          <w:b/>
          <w:sz w:val="20"/>
          <w:szCs w:val="20"/>
          <w:lang w:val="hy-AM"/>
        </w:rPr>
        <w:t xml:space="preserve">  </w:t>
      </w:r>
      <w:r w:rsidRPr="0036641C">
        <w:rPr>
          <w:rFonts w:ascii="GHEA Grapalat" w:hAnsi="GHEA Grapalat" w:cs="Sylfaen"/>
          <w:b/>
          <w:sz w:val="20"/>
          <w:szCs w:val="20"/>
          <w:lang w:val="hy-AM"/>
        </w:rPr>
        <w:t>ԱՅԼ</w:t>
      </w:r>
      <w:r w:rsidRPr="0036641C">
        <w:rPr>
          <w:rFonts w:ascii="GHEA Grapalat" w:hAnsi="GHEA Grapalat" w:cs="Arial"/>
          <w:b/>
          <w:sz w:val="20"/>
          <w:szCs w:val="20"/>
          <w:lang w:val="hy-AM"/>
        </w:rPr>
        <w:t xml:space="preserve"> </w:t>
      </w:r>
      <w:r w:rsidRPr="0036641C">
        <w:rPr>
          <w:rFonts w:ascii="GHEA Grapalat" w:hAnsi="GHEA Grapalat" w:cs="Sylfaen"/>
          <w:b/>
          <w:sz w:val="20"/>
          <w:szCs w:val="20"/>
          <w:lang w:val="hy-AM"/>
        </w:rPr>
        <w:t>ՊԱՅՄԱՆՆԵՐ</w:t>
      </w:r>
    </w:p>
    <w:p w14:paraId="08265405"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8.1 Պ</w:t>
      </w:r>
      <w:r w:rsidRPr="0036641C">
        <w:rPr>
          <w:rFonts w:ascii="GHEA Grapalat" w:hAnsi="GHEA Grapalat" w:cs="Sylfaen"/>
          <w:sz w:val="20"/>
          <w:szCs w:val="20"/>
          <w:lang w:val="hy-AM"/>
        </w:rPr>
        <w:t>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ստորագրման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 գործում է մինչև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 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ստանձնած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r w:rsidRPr="0036641C">
        <w:rPr>
          <w:rFonts w:ascii="GHEA Grapalat" w:hAnsi="GHEA Grapalat" w:cs="Times Armenian"/>
          <w:sz w:val="20"/>
          <w:szCs w:val="20"/>
          <w:lang w:val="hy-AM"/>
        </w:rPr>
        <w:t xml:space="preserve"> </w:t>
      </w:r>
    </w:p>
    <w:p w14:paraId="4E846EC2"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cs="Sylfaen"/>
          <w:sz w:val="20"/>
          <w:szCs w:val="20"/>
          <w:lang w:val="hy-AM"/>
        </w:rPr>
        <w:t>8.2 Պայմանագրից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հակընդդեմ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հաշվանցով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կնիքով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հաստատված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Պ</w:t>
      </w:r>
      <w:r w:rsidRPr="0036641C">
        <w:rPr>
          <w:rFonts w:ascii="GHEA Grapalat" w:hAnsi="GHEA Grapalat" w:cs="Sylfaen"/>
          <w:sz w:val="20"/>
          <w:szCs w:val="20"/>
          <w:lang w:val="hy-AM"/>
        </w:rPr>
        <w:t>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փոխանցվել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անձի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պարտապան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999F2CD" w14:textId="77777777" w:rsidR="00F02279" w:rsidRPr="0036641C" w:rsidRDefault="00F02279" w:rsidP="00F02279">
      <w:pPr>
        <w:tabs>
          <w:tab w:val="left" w:pos="720"/>
        </w:tabs>
        <w:jc w:val="both"/>
        <w:rPr>
          <w:rFonts w:ascii="GHEA Grapalat" w:hAnsi="GHEA Grapalat" w:cs="Sylfaen"/>
          <w:sz w:val="20"/>
          <w:szCs w:val="20"/>
          <w:lang w:val="hy-AM"/>
        </w:rPr>
      </w:pPr>
      <w:r w:rsidRPr="0036641C">
        <w:rPr>
          <w:rFonts w:ascii="GHEA Grapalat" w:hAnsi="GHEA Grapalat"/>
          <w:sz w:val="20"/>
          <w:szCs w:val="20"/>
          <w:lang w:val="hy-AM"/>
        </w:rPr>
        <w:tab/>
        <w:t xml:space="preserve">8.3 </w:t>
      </w:r>
      <w:r w:rsidRPr="0036641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36641C">
        <w:rPr>
          <w:rFonts w:ascii="GHEA Grapalat" w:hAnsi="GHEA Grapalat" w:cs="Sylfaen"/>
          <w:sz w:val="20"/>
          <w:szCs w:val="20"/>
          <w:lang w:val="hy-AM"/>
        </w:rPr>
        <w:t>մ է</w:t>
      </w:r>
      <w:r w:rsidRPr="0036641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36641C" w:rsidRDefault="00F02279" w:rsidP="00F02279">
      <w:pPr>
        <w:tabs>
          <w:tab w:val="left" w:pos="1276"/>
        </w:tabs>
        <w:jc w:val="both"/>
        <w:rPr>
          <w:rFonts w:ascii="GHEA Grapalat" w:hAnsi="GHEA Grapalat"/>
          <w:sz w:val="20"/>
          <w:szCs w:val="20"/>
          <w:lang w:val="hy-AM"/>
        </w:rPr>
      </w:pPr>
      <w:r w:rsidRPr="0036641C">
        <w:rPr>
          <w:rFonts w:ascii="GHEA Grapalat" w:hAnsi="GHEA Grapalat"/>
          <w:sz w:val="20"/>
          <w:szCs w:val="20"/>
          <w:lang w:val="hy-AM"/>
        </w:rPr>
        <w:t xml:space="preserve">          8.4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քննության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Հայաստանի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Հանրապետության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դատարաններում</w:t>
      </w:r>
      <w:r w:rsidRPr="0036641C">
        <w:rPr>
          <w:rFonts w:ascii="GHEA Grapalat" w:hAnsi="GHEA Grapalat" w:cs="Tahoma"/>
          <w:sz w:val="20"/>
          <w:szCs w:val="20"/>
          <w:lang w:val="hy-AM"/>
        </w:rPr>
        <w:t>։</w:t>
      </w:r>
    </w:p>
    <w:p w14:paraId="6FAF0B6A"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8.5</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փոփոխություններ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լրացումներ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փոխադարձ</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համաձայնագիր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կհանդիսանա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2955DBCB" w14:textId="77777777"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1BC980" w14:textId="77777777" w:rsidR="00323707"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8.6 Եթե պայմանագիրն իրականացվում է ենթակապալի պայմանագիր կնքելու միջոցով.</w:t>
      </w:r>
    </w:p>
    <w:p w14:paraId="5B0DFE6D" w14:textId="77777777" w:rsidR="00323707"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3F5721" w:rsidR="00F02279"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00F02279" w:rsidRPr="0036641C">
        <w:rPr>
          <w:rFonts w:ascii="GHEA Grapalat" w:hAnsi="GHEA Grapalat" w:cs="Sylfaen"/>
          <w:sz w:val="20"/>
          <w:szCs w:val="20"/>
          <w:lang w:val="hy-AM"/>
        </w:rPr>
        <w:t>:</w:t>
      </w:r>
      <w:r w:rsidR="00C07E00" w:rsidRPr="0036641C">
        <w:rPr>
          <w:rStyle w:val="FootnoteReference"/>
          <w:rFonts w:ascii="GHEA Grapalat" w:hAnsi="GHEA Grapalat" w:cs="Sylfaen"/>
          <w:sz w:val="20"/>
          <w:szCs w:val="20"/>
          <w:lang w:val="hy-AM"/>
        </w:rPr>
        <w:footnoteReference w:id="17"/>
      </w:r>
    </w:p>
    <w:p w14:paraId="7BC4ECE2" w14:textId="0525BCF3"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36641C">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sidR="00C07E00" w:rsidRPr="0036641C">
        <w:rPr>
          <w:rStyle w:val="FootnoteReference"/>
          <w:rFonts w:ascii="GHEA Grapalat" w:hAnsi="GHEA Grapalat" w:cs="Sylfaen"/>
          <w:sz w:val="20"/>
          <w:szCs w:val="20"/>
          <w:lang w:val="hy-AM"/>
        </w:rPr>
        <w:footnoteReference w:id="18"/>
      </w:r>
    </w:p>
    <w:p w14:paraId="4CC0A6D1" w14:textId="231CF9DE"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8.8</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36641C">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36641C">
        <w:rPr>
          <w:rFonts w:ascii="GHEA Grapalat" w:hAnsi="GHEA Grapalat" w:cs="Sylfaen"/>
          <w:sz w:val="20"/>
          <w:lang w:val="hy-AM"/>
        </w:rPr>
        <w:t>7</w:t>
      </w:r>
      <w:r w:rsidR="002D5ECD" w:rsidRPr="0036641C">
        <w:rPr>
          <w:rFonts w:ascii="GHEA Grapalat" w:hAnsi="GHEA Grapalat" w:cs="Sylfaen"/>
          <w:sz w:val="20"/>
          <w:lang w:val="hy-AM"/>
        </w:rPr>
        <w:t xml:space="preserve"> </w:t>
      </w:r>
      <w:r w:rsidRPr="0036641C">
        <w:rPr>
          <w:rFonts w:ascii="GHEA Grapalat" w:hAnsi="GHEA Grapalat" w:cs="Sylfaen"/>
          <w:sz w:val="20"/>
          <w:lang w:val="hy-AM"/>
        </w:rPr>
        <w:t>օրացուցային օր առաջ</w:t>
      </w:r>
      <w:r w:rsidRPr="0036641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36641C" w:rsidRDefault="00F02279" w:rsidP="00F02279">
      <w:pPr>
        <w:tabs>
          <w:tab w:val="left" w:pos="720"/>
        </w:tabs>
        <w:jc w:val="both"/>
        <w:rPr>
          <w:rFonts w:ascii="GHEA Grapalat" w:hAnsi="GHEA Grapalat" w:cs="Times Armenian"/>
          <w:sz w:val="20"/>
          <w:szCs w:val="20"/>
          <w:lang w:val="hy-AM"/>
        </w:rPr>
      </w:pPr>
      <w:r w:rsidRPr="0036641C">
        <w:rPr>
          <w:rFonts w:ascii="GHEA Grapalat" w:hAnsi="GHEA Grapalat"/>
          <w:sz w:val="20"/>
          <w:szCs w:val="20"/>
          <w:lang w:val="hy-AM"/>
        </w:rPr>
        <w:tab/>
        <w:t>8.9</w:t>
      </w:r>
      <w:r w:rsidRPr="0036641C">
        <w:rPr>
          <w:rFonts w:ascii="GHEA Grapalat" w:hAnsi="GHEA Grapalat"/>
          <w:sz w:val="20"/>
          <w:szCs w:val="20"/>
          <w:lang w:val="hy-AM"/>
        </w:rPr>
        <w:tab/>
      </w:r>
      <w:r w:rsidRPr="0036641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36641C" w:rsidRDefault="00F02279" w:rsidP="00F02279">
      <w:pPr>
        <w:tabs>
          <w:tab w:val="left" w:pos="720"/>
        </w:tabs>
        <w:jc w:val="both"/>
        <w:rPr>
          <w:rFonts w:ascii="GHEA Grapalat" w:hAnsi="GHEA Grapalat"/>
          <w:sz w:val="20"/>
          <w:szCs w:val="20"/>
          <w:lang w:val="hy-AM"/>
        </w:rPr>
      </w:pP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36641C" w:rsidRDefault="00F02279" w:rsidP="00F02279">
      <w:pPr>
        <w:tabs>
          <w:tab w:val="left" w:pos="720"/>
        </w:tabs>
        <w:jc w:val="both"/>
        <w:rPr>
          <w:rFonts w:ascii="GHEA Grapalat" w:hAnsi="GHEA Grapalat" w:cs="Sylfaen"/>
          <w:sz w:val="20"/>
          <w:szCs w:val="20"/>
          <w:lang w:val="hy-AM"/>
        </w:rPr>
      </w:pPr>
      <w:r w:rsidRPr="0036641C">
        <w:rPr>
          <w:rFonts w:ascii="GHEA Grapalat" w:hAnsi="GHEA Grapalat" w:cs="Sylfaen"/>
          <w:sz w:val="20"/>
          <w:szCs w:val="20"/>
          <w:lang w:val="hy-AM"/>
        </w:rPr>
        <w:tab/>
        <w:t>8.10 Պայմանագիրը չի կարող փոփոխվել կողմերի պարտա</w:t>
      </w:r>
      <w:r w:rsidRPr="0036641C">
        <w:rPr>
          <w:rFonts w:ascii="GHEA Grapalat" w:hAnsi="GHEA Grapalat" w:cs="Sylfaen"/>
          <w:sz w:val="20"/>
          <w:szCs w:val="20"/>
          <w:lang w:val="hy-AM"/>
        </w:rPr>
        <w:softHyphen/>
        <w:t>վորու</w:t>
      </w:r>
      <w:r w:rsidRPr="0036641C">
        <w:rPr>
          <w:rFonts w:ascii="GHEA Grapalat" w:hAnsi="GHEA Grapalat" w:cs="Sylfaen"/>
          <w:sz w:val="20"/>
          <w:szCs w:val="20"/>
          <w:lang w:val="hy-AM"/>
        </w:rPr>
        <w:softHyphen/>
        <w:t>թյունների մասնակի չկատարման հետևանքով</w:t>
      </w:r>
      <w:r w:rsidRPr="0036641C" w:rsidDel="00591DE3">
        <w:rPr>
          <w:rFonts w:ascii="GHEA Grapalat" w:hAnsi="GHEA Grapalat" w:cs="Sylfaen"/>
          <w:sz w:val="20"/>
          <w:szCs w:val="20"/>
          <w:lang w:val="hy-AM"/>
        </w:rPr>
        <w:t xml:space="preserve"> </w:t>
      </w:r>
      <w:r w:rsidRPr="0036641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36641C" w:rsidRDefault="00F02279" w:rsidP="004A1CC7">
      <w:pPr>
        <w:ind w:firstLine="567"/>
        <w:jc w:val="both"/>
        <w:rPr>
          <w:rFonts w:ascii="GHEA Grapalat" w:hAnsi="GHEA Grapalat" w:cs="Sylfaen"/>
          <w:sz w:val="20"/>
          <w:szCs w:val="20"/>
          <w:lang w:val="hy-AM"/>
        </w:rPr>
      </w:pPr>
      <w:r w:rsidRPr="0036641C">
        <w:rPr>
          <w:rFonts w:ascii="GHEA Grapalat" w:hAnsi="GHEA Grapalat" w:cs="Sylfaen"/>
          <w:sz w:val="20"/>
          <w:szCs w:val="20"/>
          <w:lang w:val="hy-AM"/>
        </w:rPr>
        <w:tab/>
        <w:t>8.11 Կապալառուի կողմից ստանձնած պարտավորությունները չկատա</w:t>
      </w:r>
      <w:r w:rsidRPr="0036641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36641C">
        <w:rPr>
          <w:rFonts w:ascii="GHEA Grapalat" w:hAnsi="GHEA Grapalat" w:cs="Sylfaen"/>
          <w:sz w:val="20"/>
          <w:szCs w:val="20"/>
          <w:lang w:val="hy-AM"/>
        </w:rPr>
        <w:t xml:space="preserve"> </w:t>
      </w:r>
      <w:r w:rsidR="004A1CC7" w:rsidRPr="0036641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36641C">
        <w:rPr>
          <w:rFonts w:ascii="GHEA Grapalat" w:hAnsi="GHEA Grapalat" w:cs="Sylfaen"/>
          <w:sz w:val="20"/>
          <w:szCs w:val="20"/>
          <w:lang w:val="hy-AM"/>
        </w:rPr>
        <w:t>էլեկտրոնային փոստին:</w:t>
      </w:r>
    </w:p>
    <w:p w14:paraId="721A0B5F" w14:textId="443A5532" w:rsidR="003266BD" w:rsidRPr="0036641C" w:rsidRDefault="003266BD" w:rsidP="003266BD">
      <w:pPr>
        <w:ind w:firstLine="567"/>
        <w:jc w:val="both"/>
        <w:rPr>
          <w:rFonts w:asciiTheme="minorHAnsi" w:hAnsiTheme="minorHAnsi"/>
          <w:sz w:val="20"/>
          <w:szCs w:val="20"/>
          <w:lang w:val="hy-AM" w:eastAsia="ru-RU"/>
        </w:rPr>
      </w:pPr>
      <w:r w:rsidRPr="0036641C">
        <w:rPr>
          <w:rFonts w:ascii="GHEA Grapalat" w:hAnsi="GHEA Grapalat" w:cs="Sylfaen"/>
          <w:sz w:val="20"/>
          <w:szCs w:val="20"/>
          <w:lang w:val="hy-AM"/>
        </w:rPr>
        <w:t xml:space="preserve">8.12 Կապալառուն </w:t>
      </w:r>
      <w:r w:rsidRPr="0036641C">
        <w:rPr>
          <w:rFonts w:ascii="Calibri" w:hAnsi="Calibri" w:cs="Calibri"/>
          <w:sz w:val="20"/>
          <w:szCs w:val="20"/>
          <w:lang w:val="hy-AM"/>
        </w:rPr>
        <w:t> </w:t>
      </w:r>
      <w:r w:rsidRPr="0036641C">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36641C">
        <w:rPr>
          <w:rFonts w:ascii="GHEA Grapalat" w:hAnsi="GHEA Grapalat" w:cs="Sylfaen"/>
          <w:sz w:val="20"/>
          <w:szCs w:val="20"/>
          <w:lang w:val="hy-AM"/>
        </w:rPr>
        <w:t>:</w:t>
      </w:r>
      <w:r w:rsidRPr="0036641C">
        <w:rPr>
          <w:rStyle w:val="FootnoteReference"/>
          <w:rFonts w:ascii="Arial Unicode" w:hAnsi="Arial Unicode"/>
          <w:color w:val="000000"/>
          <w:sz w:val="21"/>
          <w:szCs w:val="21"/>
          <w:shd w:val="clear" w:color="auto" w:fill="FFFFFF"/>
          <w:lang w:val="hy-AM"/>
        </w:rPr>
        <w:footnoteReference w:id="19"/>
      </w:r>
    </w:p>
    <w:p w14:paraId="53F76B54" w14:textId="42CEC1A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8.1</w:t>
      </w:r>
      <w:r w:rsidR="003266BD" w:rsidRPr="0036641C">
        <w:rPr>
          <w:rFonts w:ascii="GHEA Grapalat" w:hAnsi="GHEA Grapalat"/>
          <w:sz w:val="20"/>
          <w:szCs w:val="20"/>
          <w:lang w:val="hy-AM"/>
        </w:rPr>
        <w:t>3</w:t>
      </w:r>
      <w:r w:rsidRPr="0036641C">
        <w:rPr>
          <w:rFonts w:ascii="GHEA Grapalat" w:hAnsi="GHEA Grapalat"/>
          <w:sz w:val="20"/>
          <w:szCs w:val="20"/>
          <w:lang w:val="hy-AM"/>
        </w:rPr>
        <w:tab/>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կապակցությամբ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բանակցությունների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միջոցով</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ձեռք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չբերելու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դատական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ahoma"/>
          <w:sz w:val="20"/>
          <w:szCs w:val="20"/>
          <w:lang w:val="hy-AM"/>
        </w:rPr>
        <w:t>։</w:t>
      </w:r>
    </w:p>
    <w:p w14:paraId="55DD5978" w14:textId="0BE7FC7A"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8.1</w:t>
      </w:r>
      <w:r w:rsidR="003266BD" w:rsidRPr="0036641C">
        <w:rPr>
          <w:rFonts w:ascii="GHEA Grapalat" w:hAnsi="GHEA Grapalat"/>
          <w:sz w:val="20"/>
          <w:szCs w:val="20"/>
          <w:lang w:val="hy-AM"/>
        </w:rPr>
        <w:t>4</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____ </w:t>
      </w:r>
      <w:r w:rsidRPr="0036641C">
        <w:rPr>
          <w:rFonts w:ascii="GHEA Grapalat" w:hAnsi="GHEA Grapalat" w:cs="Sylfaen"/>
          <w:sz w:val="20"/>
          <w:szCs w:val="20"/>
          <w:lang w:val="hy-AM"/>
        </w:rPr>
        <w:t>էջից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օրինակից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որոնք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ունեն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հավասարազոր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իրավաբանական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մեկական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օրինակ</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N 1, N 2, N 3, </w:t>
      </w:r>
      <w:r w:rsidRPr="0036641C">
        <w:rPr>
          <w:rFonts w:ascii="GHEA Grapalat" w:hAnsi="GHEA Grapalat" w:cs="Arial"/>
          <w:sz w:val="20"/>
          <w:szCs w:val="20"/>
          <w:lang w:val="hy-AM"/>
        </w:rPr>
        <w:t>N 4</w:t>
      </w:r>
      <w:r w:rsidR="00FE1E7B" w:rsidRPr="0036641C">
        <w:rPr>
          <w:rFonts w:ascii="GHEA Grapalat" w:hAnsi="GHEA Grapalat" w:cs="Arial"/>
          <w:sz w:val="20"/>
          <w:szCs w:val="20"/>
          <w:lang w:val="hy-AM"/>
        </w:rPr>
        <w:t>,</w:t>
      </w:r>
      <w:r w:rsidR="00900F0B" w:rsidRPr="0036641C">
        <w:rPr>
          <w:rFonts w:ascii="GHEA Grapalat" w:hAnsi="GHEA Grapalat" w:cs="Arial"/>
          <w:sz w:val="20"/>
          <w:szCs w:val="20"/>
          <w:lang w:val="hy-AM"/>
        </w:rPr>
        <w:t xml:space="preserve"> </w:t>
      </w:r>
      <w:r w:rsidRPr="0036641C">
        <w:rPr>
          <w:rFonts w:ascii="GHEA Grapalat" w:hAnsi="GHEA Grapalat" w:cs="Arial"/>
          <w:sz w:val="20"/>
          <w:szCs w:val="20"/>
          <w:lang w:val="hy-AM"/>
        </w:rPr>
        <w:t>N 4.1</w:t>
      </w:r>
      <w:r w:rsidR="00FE1E7B" w:rsidRPr="0036641C">
        <w:rPr>
          <w:rFonts w:ascii="GHEA Grapalat" w:hAnsi="GHEA Grapalat" w:cs="Arial"/>
          <w:sz w:val="20"/>
          <w:szCs w:val="20"/>
          <w:lang w:val="hy-AM"/>
        </w:rPr>
        <w:t xml:space="preserve"> և</w:t>
      </w:r>
      <w:r w:rsidRPr="0036641C">
        <w:rPr>
          <w:rFonts w:ascii="GHEA Grapalat" w:hAnsi="GHEA Grapalat" w:cs="Arial"/>
          <w:sz w:val="20"/>
          <w:szCs w:val="20"/>
          <w:lang w:val="hy-AM"/>
        </w:rPr>
        <w:t xml:space="preserve"> </w:t>
      </w:r>
      <w:r w:rsidR="00FE1E7B" w:rsidRPr="0036641C">
        <w:rPr>
          <w:rFonts w:ascii="GHEA Grapalat" w:hAnsi="GHEA Grapalat" w:cs="Arial"/>
          <w:sz w:val="20"/>
          <w:szCs w:val="20"/>
          <w:lang w:val="hy-AM"/>
        </w:rPr>
        <w:t xml:space="preserve">N 5 </w:t>
      </w:r>
      <w:r w:rsidRPr="0036641C">
        <w:rPr>
          <w:rFonts w:ascii="GHEA Grapalat" w:hAnsi="GHEA Grapalat" w:cs="Sylfaen"/>
          <w:sz w:val="20"/>
          <w:szCs w:val="20"/>
          <w:lang w:val="hy-AM"/>
        </w:rPr>
        <w:t>հավելվածները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ahoma"/>
          <w:sz w:val="20"/>
          <w:szCs w:val="20"/>
          <w:lang w:val="hy-AM"/>
        </w:rPr>
        <w:t>։</w:t>
      </w:r>
    </w:p>
    <w:p w14:paraId="64A147CE" w14:textId="6FB53D12" w:rsidR="00F02279" w:rsidRPr="0036641C" w:rsidRDefault="00F02279" w:rsidP="00900F0B">
      <w:pPr>
        <w:tabs>
          <w:tab w:val="left" w:pos="1276"/>
        </w:tabs>
        <w:ind w:firstLine="720"/>
        <w:jc w:val="both"/>
        <w:rPr>
          <w:rFonts w:ascii="GHEA Grapalat" w:hAnsi="GHEA Grapalat" w:cs="Sylfaen"/>
          <w:b/>
          <w:bCs/>
          <w:sz w:val="20"/>
          <w:szCs w:val="20"/>
          <w:lang w:val="hy-AM"/>
        </w:rPr>
      </w:pPr>
      <w:r w:rsidRPr="0036641C">
        <w:rPr>
          <w:rFonts w:ascii="GHEA Grapalat" w:hAnsi="GHEA Grapalat" w:cs="Sylfaen"/>
          <w:sz w:val="20"/>
          <w:szCs w:val="20"/>
          <w:lang w:val="hy-AM"/>
        </w:rPr>
        <w:t>8.1</w:t>
      </w:r>
      <w:r w:rsidR="003266BD" w:rsidRPr="0036641C">
        <w:rPr>
          <w:rFonts w:ascii="GHEA Grapalat" w:hAnsi="GHEA Grapalat" w:cs="Sylfaen"/>
          <w:sz w:val="20"/>
          <w:szCs w:val="20"/>
          <w:lang w:val="hy-AM"/>
        </w:rPr>
        <w:t>5</w:t>
      </w:r>
      <w:r w:rsidRPr="0036641C">
        <w:rPr>
          <w:rFonts w:ascii="GHEA Grapalat" w:hAnsi="GHEA Grapalat" w:cs="Sylfaen"/>
          <w:sz w:val="20"/>
          <w:szCs w:val="20"/>
          <w:lang w:val="hy-AM"/>
        </w:rPr>
        <w:t xml:space="preserve"> </w:t>
      </w:r>
      <w:r w:rsidR="00900F0B" w:rsidRPr="0036641C">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է </w:t>
      </w:r>
      <w:r w:rsidR="00900F0B" w:rsidRPr="00CD19BE">
        <w:rPr>
          <w:rFonts w:ascii="GHEA Grapalat" w:hAnsi="GHEA Grapalat" w:cs="Sylfaen"/>
          <w:sz w:val="20"/>
          <w:szCs w:val="20"/>
          <w:lang w:val="hy-AM"/>
        </w:rPr>
        <w:t xml:space="preserve">Երևան քաղաքի </w:t>
      </w:r>
      <w:r w:rsidR="00CD19BE" w:rsidRPr="00CD19BE">
        <w:rPr>
          <w:rFonts w:ascii="GHEA Grapalat" w:hAnsi="GHEA Grapalat" w:cs="Sylfaen"/>
          <w:sz w:val="20"/>
          <w:szCs w:val="20"/>
          <w:lang w:val="hy-AM"/>
        </w:rPr>
        <w:t>Շենգավիթ</w:t>
      </w:r>
      <w:r w:rsidR="005A4C88" w:rsidRPr="00CD19BE">
        <w:rPr>
          <w:rFonts w:ascii="GHEA Grapalat" w:hAnsi="GHEA Grapalat" w:cs="Sylfaen"/>
          <w:sz w:val="20"/>
          <w:szCs w:val="20"/>
          <w:lang w:val="hy-AM"/>
        </w:rPr>
        <w:t xml:space="preserve"> </w:t>
      </w:r>
      <w:r w:rsidR="00900F0B" w:rsidRPr="00CD19BE">
        <w:rPr>
          <w:rFonts w:ascii="GHEA Grapalat" w:hAnsi="GHEA Grapalat" w:cs="Sylfaen"/>
          <w:sz w:val="20"/>
          <w:szCs w:val="20"/>
          <w:lang w:val="hy-AM"/>
        </w:rPr>
        <w:t>վարչական շրջանի ղեկավարի աշխատակազմը</w:t>
      </w:r>
      <w:r w:rsidR="00900F0B" w:rsidRPr="0036641C">
        <w:rPr>
          <w:rFonts w:ascii="GHEA Grapalat" w:hAnsi="GHEA Grapalat" w:cs="Sylfaen"/>
          <w:b/>
          <w:bCs/>
          <w:sz w:val="20"/>
          <w:szCs w:val="20"/>
          <w:lang w:val="hy-AM"/>
        </w:rPr>
        <w:t>:</w:t>
      </w:r>
    </w:p>
    <w:p w14:paraId="0E4D11D3" w14:textId="77777777" w:rsidR="00900F0B" w:rsidRPr="0036641C" w:rsidRDefault="00900F0B" w:rsidP="00900F0B">
      <w:pPr>
        <w:tabs>
          <w:tab w:val="left" w:pos="1276"/>
        </w:tabs>
        <w:ind w:firstLine="720"/>
        <w:jc w:val="both"/>
        <w:rPr>
          <w:rFonts w:ascii="GHEA Grapalat" w:hAnsi="GHEA Grapalat" w:cs="Sylfaen"/>
          <w:b/>
          <w:bCs/>
          <w:sz w:val="20"/>
          <w:szCs w:val="20"/>
          <w:lang w:val="hy-AM"/>
        </w:rPr>
      </w:pPr>
    </w:p>
    <w:p w14:paraId="5EF9548E" w14:textId="77777777" w:rsidR="00900F0B" w:rsidRPr="0036641C" w:rsidRDefault="00900F0B" w:rsidP="00900F0B">
      <w:pPr>
        <w:tabs>
          <w:tab w:val="left" w:pos="1276"/>
        </w:tabs>
        <w:ind w:firstLine="720"/>
        <w:jc w:val="both"/>
        <w:rPr>
          <w:rFonts w:ascii="GHEA Grapalat" w:hAnsi="GHEA Grapalat"/>
          <w:sz w:val="20"/>
          <w:szCs w:val="20"/>
          <w:lang w:val="hy-AM"/>
        </w:rPr>
      </w:pPr>
    </w:p>
    <w:p w14:paraId="0869CF56" w14:textId="77777777" w:rsidR="00382C09" w:rsidRPr="0036641C" w:rsidRDefault="00382C09" w:rsidP="00900F0B">
      <w:pPr>
        <w:tabs>
          <w:tab w:val="left" w:pos="1276"/>
        </w:tabs>
        <w:ind w:firstLine="720"/>
        <w:jc w:val="both"/>
        <w:rPr>
          <w:rFonts w:ascii="GHEA Grapalat" w:hAnsi="GHEA Grapalat"/>
          <w:sz w:val="20"/>
          <w:szCs w:val="20"/>
          <w:lang w:val="hy-AM"/>
        </w:rPr>
      </w:pPr>
    </w:p>
    <w:p w14:paraId="1A4C889F" w14:textId="25D627D2" w:rsidR="00F02279" w:rsidRPr="0036641C" w:rsidRDefault="00F02279" w:rsidP="00237BF6">
      <w:pPr>
        <w:pStyle w:val="ListParagraph"/>
        <w:numPr>
          <w:ilvl w:val="0"/>
          <w:numId w:val="30"/>
        </w:numPr>
        <w:jc w:val="both"/>
        <w:rPr>
          <w:rFonts w:ascii="GHEA Grapalat" w:hAnsi="GHEA Grapalat" w:cs="Sylfaen"/>
          <w:b/>
          <w:sz w:val="20"/>
          <w:szCs w:val="20"/>
          <w:lang w:val="hy-AM"/>
        </w:rPr>
      </w:pP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ՀԱՍՑԵՆԵՐԸ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ԲԱՆԿԱՅԻՆ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ՎԱՎԵՐԱՊԱՅՄԱՆՆԵՐԸ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ՍՏՈՐԱԳՐՈՒԹՅՈՒՆՆԵՐԸ</w:t>
      </w:r>
    </w:p>
    <w:tbl>
      <w:tblPr>
        <w:tblpPr w:leftFromText="180" w:rightFromText="180" w:vertAnchor="text" w:horzAnchor="margin" w:tblpXSpec="center" w:tblpY="770"/>
        <w:tblW w:w="9639" w:type="dxa"/>
        <w:tblLayout w:type="fixed"/>
        <w:tblLook w:val="0000" w:firstRow="0" w:lastRow="0" w:firstColumn="0" w:lastColumn="0" w:noHBand="0" w:noVBand="0"/>
      </w:tblPr>
      <w:tblGrid>
        <w:gridCol w:w="4536"/>
        <w:gridCol w:w="760"/>
        <w:gridCol w:w="4343"/>
      </w:tblGrid>
      <w:tr w:rsidR="00900F0B" w:rsidRPr="0036641C" w14:paraId="5F7F4910" w14:textId="77777777" w:rsidTr="00382C09">
        <w:tc>
          <w:tcPr>
            <w:tcW w:w="4536" w:type="dxa"/>
          </w:tcPr>
          <w:p w14:paraId="51568A76" w14:textId="77777777" w:rsidR="00900F0B" w:rsidRPr="0036641C" w:rsidRDefault="00900F0B" w:rsidP="00382C09">
            <w:pPr>
              <w:spacing w:line="360" w:lineRule="auto"/>
              <w:jc w:val="center"/>
              <w:rPr>
                <w:rFonts w:ascii="GHEA Grapalat" w:hAnsi="GHEA Grapalat" w:cs="Sylfaen"/>
                <w:b/>
                <w:bCs/>
                <w:sz w:val="20"/>
                <w:szCs w:val="20"/>
                <w:lang w:val="hy-AM"/>
              </w:rPr>
            </w:pPr>
            <w:r w:rsidRPr="0036641C">
              <w:rPr>
                <w:rFonts w:ascii="GHEA Grapalat" w:hAnsi="GHEA Grapalat" w:cs="Sylfaen"/>
                <w:b/>
                <w:bCs/>
                <w:sz w:val="20"/>
                <w:szCs w:val="20"/>
                <w:lang w:val="hy-AM"/>
              </w:rPr>
              <w:t>ՊԱՏՎԻՐԱՏՈՒ</w:t>
            </w:r>
          </w:p>
          <w:p w14:paraId="000AB80C" w14:textId="77777777" w:rsidR="00900F0B" w:rsidRPr="0036641C" w:rsidRDefault="00900F0B" w:rsidP="00382C09">
            <w:pPr>
              <w:rPr>
                <w:rFonts w:ascii="GHEA Grapalat" w:hAnsi="GHEA Grapalat"/>
                <w:sz w:val="22"/>
                <w:szCs w:val="22"/>
                <w:lang w:val="hy-AM"/>
              </w:rPr>
            </w:pPr>
          </w:p>
          <w:p w14:paraId="36435C68" w14:textId="77777777" w:rsidR="00900F0B" w:rsidRPr="0036641C" w:rsidRDefault="00900F0B" w:rsidP="00382C09">
            <w:pPr>
              <w:rPr>
                <w:rFonts w:ascii="GHEA Grapalat" w:hAnsi="GHEA Grapalat"/>
                <w:lang w:val="hy-AM"/>
              </w:rPr>
            </w:pPr>
          </w:p>
          <w:p w14:paraId="513CD687" w14:textId="77777777" w:rsidR="00900F0B" w:rsidRPr="0036641C" w:rsidRDefault="00900F0B" w:rsidP="00382C09">
            <w:pPr>
              <w:jc w:val="center"/>
              <w:rPr>
                <w:rFonts w:ascii="GHEA Grapalat" w:hAnsi="GHEA Grapalat"/>
                <w:lang w:val="hy-AM"/>
              </w:rPr>
            </w:pPr>
            <w:r w:rsidRPr="0036641C">
              <w:rPr>
                <w:rFonts w:ascii="GHEA Grapalat" w:hAnsi="GHEA Grapalat"/>
                <w:lang w:val="hy-AM"/>
              </w:rPr>
              <w:t>---------------------------------</w:t>
            </w:r>
          </w:p>
          <w:p w14:paraId="25FECADE"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3AB9679D"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75C8B804" w14:textId="77777777" w:rsidR="00900F0B" w:rsidRPr="0036641C" w:rsidRDefault="00900F0B" w:rsidP="00382C09">
            <w:pPr>
              <w:spacing w:line="360" w:lineRule="auto"/>
              <w:jc w:val="center"/>
              <w:rPr>
                <w:rFonts w:ascii="GHEA Grapalat" w:hAnsi="GHEA Grapalat"/>
                <w:lang w:val="hy-AM"/>
              </w:rPr>
            </w:pPr>
          </w:p>
        </w:tc>
        <w:tc>
          <w:tcPr>
            <w:tcW w:w="4343" w:type="dxa"/>
          </w:tcPr>
          <w:p w14:paraId="30486452" w14:textId="77777777" w:rsidR="00900F0B" w:rsidRPr="0036641C" w:rsidRDefault="00900F0B" w:rsidP="00382C09">
            <w:pPr>
              <w:spacing w:line="360" w:lineRule="auto"/>
              <w:jc w:val="center"/>
              <w:rPr>
                <w:rFonts w:ascii="GHEA Grapalat" w:hAnsi="GHEA Grapalat" w:cs="Sylfaen"/>
                <w:b/>
                <w:bCs/>
                <w:sz w:val="20"/>
                <w:szCs w:val="20"/>
                <w:lang w:val="hy-AM"/>
              </w:rPr>
            </w:pPr>
            <w:r w:rsidRPr="0036641C">
              <w:rPr>
                <w:rFonts w:ascii="GHEA Grapalat" w:hAnsi="GHEA Grapalat" w:cs="Sylfaen"/>
                <w:b/>
                <w:bCs/>
                <w:sz w:val="20"/>
                <w:szCs w:val="20"/>
                <w:lang w:val="hy-AM"/>
              </w:rPr>
              <w:t>ԿԱՊԱԼԱՌՈՒ</w:t>
            </w:r>
          </w:p>
          <w:p w14:paraId="643D62CC" w14:textId="77777777" w:rsidR="00900F0B" w:rsidRPr="0036641C" w:rsidRDefault="00900F0B" w:rsidP="00382C09">
            <w:pPr>
              <w:jc w:val="center"/>
              <w:rPr>
                <w:rFonts w:ascii="GHEA Grapalat" w:hAnsi="GHEA Grapalat"/>
                <w:lang w:val="hy-AM"/>
              </w:rPr>
            </w:pPr>
          </w:p>
          <w:p w14:paraId="2204111D" w14:textId="77777777" w:rsidR="00900F0B" w:rsidRPr="0036641C" w:rsidRDefault="00900F0B" w:rsidP="00382C09">
            <w:pPr>
              <w:jc w:val="center"/>
              <w:rPr>
                <w:rFonts w:ascii="GHEA Grapalat" w:hAnsi="GHEA Grapalat"/>
                <w:lang w:val="hy-AM"/>
              </w:rPr>
            </w:pPr>
          </w:p>
          <w:p w14:paraId="111159AF" w14:textId="77777777" w:rsidR="00900F0B" w:rsidRPr="0036641C" w:rsidRDefault="00900F0B" w:rsidP="00382C09">
            <w:pPr>
              <w:jc w:val="center"/>
              <w:rPr>
                <w:rFonts w:ascii="GHEA Grapalat" w:hAnsi="GHEA Grapalat"/>
                <w:lang w:val="hy-AM"/>
              </w:rPr>
            </w:pPr>
            <w:r w:rsidRPr="0036641C">
              <w:rPr>
                <w:rFonts w:ascii="GHEA Grapalat" w:hAnsi="GHEA Grapalat"/>
                <w:lang w:val="hy-AM"/>
              </w:rPr>
              <w:t>---------------------------------</w:t>
            </w:r>
          </w:p>
          <w:p w14:paraId="61AA4160"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5B9ADF8F" w14:textId="77777777" w:rsidR="00900F0B" w:rsidRPr="0036641C" w:rsidRDefault="00900F0B" w:rsidP="00382C09">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05220CFD" w14:textId="77777777" w:rsidR="00F02279" w:rsidRPr="0036641C" w:rsidRDefault="00F02279" w:rsidP="00F02279">
      <w:pPr>
        <w:ind w:firstLine="709"/>
        <w:jc w:val="both"/>
        <w:rPr>
          <w:rFonts w:ascii="GHEA Grapalat" w:hAnsi="GHEA Grapalat" w:cs="Sylfaen"/>
          <w:b/>
          <w:lang w:val="hy-AM"/>
        </w:rPr>
      </w:pPr>
    </w:p>
    <w:p w14:paraId="15CD5B5A" w14:textId="77777777" w:rsidR="00900F0B" w:rsidRPr="0036641C" w:rsidRDefault="00900F0B" w:rsidP="00900F0B">
      <w:pPr>
        <w:tabs>
          <w:tab w:val="left" w:pos="1276"/>
        </w:tabs>
        <w:jc w:val="both"/>
        <w:rPr>
          <w:rFonts w:ascii="GHEA Grapalat" w:hAnsi="GHEA Grapalat" w:cs="Sylfaen"/>
          <w:b/>
          <w:lang w:val="hy-AM"/>
        </w:rPr>
      </w:pPr>
      <w:r w:rsidRPr="0036641C">
        <w:rPr>
          <w:rFonts w:ascii="GHEA Grapalat" w:hAnsi="GHEA Grapalat" w:cs="Sylfaen"/>
          <w:b/>
          <w:lang w:val="hy-AM"/>
        </w:rPr>
        <w:tab/>
      </w:r>
    </w:p>
    <w:p w14:paraId="6C4D6A9B" w14:textId="77777777" w:rsidR="00382C09" w:rsidRPr="0036641C" w:rsidRDefault="00900F0B" w:rsidP="00900F0B">
      <w:pPr>
        <w:tabs>
          <w:tab w:val="left" w:pos="1276"/>
        </w:tabs>
        <w:jc w:val="both"/>
        <w:rPr>
          <w:rFonts w:ascii="GHEA Grapalat" w:hAnsi="GHEA Grapalat" w:cs="Sylfaen"/>
          <w:b/>
          <w:lang w:val="hy-AM"/>
        </w:rPr>
      </w:pPr>
      <w:r w:rsidRPr="0036641C">
        <w:rPr>
          <w:rFonts w:ascii="GHEA Grapalat" w:hAnsi="GHEA Grapalat" w:cs="Sylfaen"/>
          <w:b/>
          <w:lang w:val="hy-AM"/>
        </w:rPr>
        <w:tab/>
      </w:r>
    </w:p>
    <w:p w14:paraId="19FECCA8" w14:textId="77777777" w:rsidR="00382C09" w:rsidRPr="0036641C" w:rsidRDefault="00382C09" w:rsidP="00900F0B">
      <w:pPr>
        <w:tabs>
          <w:tab w:val="left" w:pos="1276"/>
        </w:tabs>
        <w:jc w:val="both"/>
        <w:rPr>
          <w:rFonts w:ascii="GHEA Grapalat" w:hAnsi="GHEA Grapalat" w:cs="Sylfaen"/>
          <w:b/>
          <w:lang w:val="hy-AM"/>
        </w:rPr>
      </w:pPr>
    </w:p>
    <w:p w14:paraId="093CFA45" w14:textId="5EFE172E" w:rsidR="00F02279" w:rsidRPr="0036641C" w:rsidRDefault="00382C09" w:rsidP="00900F0B">
      <w:pPr>
        <w:tabs>
          <w:tab w:val="left" w:pos="1276"/>
        </w:tabs>
        <w:jc w:val="both"/>
        <w:rPr>
          <w:rFonts w:ascii="GHEA Grapalat" w:hAnsi="GHEA Grapalat" w:cs="Sylfaen"/>
          <w:i/>
          <w:sz w:val="20"/>
          <w:szCs w:val="20"/>
          <w:lang w:val="hy-AM"/>
        </w:rPr>
      </w:pPr>
      <w:r w:rsidRPr="0036641C">
        <w:rPr>
          <w:rFonts w:ascii="GHEA Grapalat" w:hAnsi="GHEA Grapalat" w:cs="Sylfaen"/>
          <w:b/>
          <w:lang w:val="hy-AM"/>
        </w:rPr>
        <w:tab/>
      </w:r>
      <w:r w:rsidR="00F02279" w:rsidRPr="0036641C">
        <w:rPr>
          <w:rFonts w:ascii="GHEA Grapalat" w:hAnsi="GHEA Grapalat" w:cs="Sylfaen"/>
          <w:i/>
          <w:sz w:val="20"/>
          <w:szCs w:val="20"/>
          <w:lang w:val="hy-AM"/>
        </w:rPr>
        <w:t>Անհրաժեշտության դեպքում պայմանագրի նախագծում կարող են ներառվել ՀՀ օրենսդրությանը չհակասող դրույթներ։</w:t>
      </w:r>
    </w:p>
    <w:p w14:paraId="57E55BA1" w14:textId="77777777" w:rsidR="00900F0B" w:rsidRPr="0036641C" w:rsidRDefault="00900F0B" w:rsidP="00900F0B">
      <w:pPr>
        <w:tabs>
          <w:tab w:val="left" w:pos="1276"/>
        </w:tabs>
        <w:jc w:val="both"/>
        <w:rPr>
          <w:rFonts w:ascii="GHEA Grapalat" w:hAnsi="GHEA Grapalat" w:cs="Sylfaen"/>
          <w:i/>
          <w:sz w:val="20"/>
          <w:szCs w:val="20"/>
          <w:lang w:val="hy-AM"/>
        </w:rPr>
      </w:pPr>
    </w:p>
    <w:p w14:paraId="475C4EA6" w14:textId="77777777" w:rsidR="00382C09" w:rsidRPr="0036641C" w:rsidRDefault="00382C09" w:rsidP="00900F0B">
      <w:pPr>
        <w:tabs>
          <w:tab w:val="left" w:pos="1276"/>
        </w:tabs>
        <w:jc w:val="both"/>
        <w:rPr>
          <w:rFonts w:ascii="GHEA Grapalat" w:hAnsi="GHEA Grapalat" w:cs="Sylfaen"/>
          <w:i/>
          <w:sz w:val="20"/>
          <w:szCs w:val="20"/>
          <w:lang w:val="hy-AM"/>
        </w:rPr>
      </w:pPr>
    </w:p>
    <w:p w14:paraId="783E5067" w14:textId="77777777" w:rsidR="00AA67F9" w:rsidRPr="0036641C" w:rsidRDefault="00AA67F9" w:rsidP="005566F0">
      <w:pPr>
        <w:rPr>
          <w:rFonts w:ascii="GHEA Grapalat" w:hAnsi="GHEA Grapalat" w:cs="Sylfaen"/>
          <w:i/>
          <w:sz w:val="20"/>
          <w:szCs w:val="20"/>
          <w:lang w:val="hy-AM"/>
        </w:rPr>
        <w:sectPr w:rsidR="00AA67F9" w:rsidRPr="0036641C" w:rsidSect="00545BDE">
          <w:footnotePr>
            <w:pos w:val="beneathText"/>
          </w:footnotePr>
          <w:pgSz w:w="11906" w:h="16838" w:code="9"/>
          <w:pgMar w:top="533" w:right="707" w:bottom="720" w:left="663" w:header="561" w:footer="561" w:gutter="0"/>
          <w:cols w:space="720"/>
        </w:sectPr>
      </w:pPr>
    </w:p>
    <w:p w14:paraId="183089C4" w14:textId="16398160" w:rsidR="008D6F10" w:rsidRPr="0036641C" w:rsidRDefault="008D6F10" w:rsidP="008D6F10">
      <w:pPr>
        <w:tabs>
          <w:tab w:val="left" w:pos="2730"/>
        </w:tabs>
        <w:rPr>
          <w:rFonts w:ascii="GHEA Grapalat" w:hAnsi="GHEA Grapalat" w:cs="Sylfaen"/>
          <w:b/>
          <w:lang w:val="hy-AM"/>
        </w:rPr>
      </w:pPr>
    </w:p>
    <w:p w14:paraId="32EC0398" w14:textId="77777777" w:rsidR="008D6F10" w:rsidRPr="0036641C" w:rsidRDefault="008D6F10" w:rsidP="008D6F10">
      <w:pPr>
        <w:jc w:val="right"/>
        <w:rPr>
          <w:rFonts w:ascii="GHEA Grapalat" w:hAnsi="GHEA Grapalat" w:cs="Arial"/>
          <w:i/>
          <w:sz w:val="20"/>
          <w:szCs w:val="20"/>
          <w:lang w:val="hy-AM"/>
        </w:rPr>
      </w:pPr>
      <w:r w:rsidRPr="0036641C">
        <w:rPr>
          <w:rFonts w:ascii="GHEA Grapalat" w:hAnsi="GHEA Grapalat" w:cs="Sylfaen"/>
          <w:lang w:val="hy-AM"/>
        </w:rPr>
        <w:tab/>
      </w:r>
      <w:r w:rsidRPr="0036641C">
        <w:rPr>
          <w:rFonts w:ascii="GHEA Grapalat" w:hAnsi="GHEA Grapalat" w:cs="Sylfaen"/>
          <w:i/>
          <w:sz w:val="20"/>
          <w:szCs w:val="20"/>
          <w:lang w:val="hy-AM"/>
        </w:rPr>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1</w:t>
      </w:r>
    </w:p>
    <w:p w14:paraId="23529E96" w14:textId="77777777" w:rsidR="008D6F10" w:rsidRPr="0036641C" w:rsidRDefault="008D6F10" w:rsidP="008D6F10">
      <w:pPr>
        <w:ind w:firstLine="567"/>
        <w:jc w:val="right"/>
        <w:rPr>
          <w:rFonts w:ascii="GHEA Grapalat" w:hAnsi="GHEA Grapalat" w:cs="Arial"/>
          <w:i/>
          <w:sz w:val="20"/>
          <w:szCs w:val="20"/>
          <w:lang w:val="hy-AM"/>
        </w:rPr>
      </w:pPr>
      <w:r w:rsidRPr="0036641C">
        <w:rPr>
          <w:rFonts w:ascii="GHEA Grapalat" w:hAnsi="GHEA Grapalat"/>
          <w:sz w:val="20"/>
          <w:szCs w:val="20"/>
          <w:lang w:val="hy-AM"/>
        </w:rPr>
        <w:t>«</w:t>
      </w:r>
      <w:r w:rsidRPr="0036641C">
        <w:rPr>
          <w:rFonts w:ascii="GHEA Grapalat" w:hAnsi="GHEA Grapalat"/>
          <w:i/>
          <w:sz w:val="20"/>
          <w:szCs w:val="20"/>
          <w:lang w:val="hy-AM"/>
        </w:rPr>
        <w:t xml:space="preserve">           </w:t>
      </w:r>
      <w:r w:rsidRPr="0036641C">
        <w:rPr>
          <w:rFonts w:ascii="GHEA Grapalat" w:hAnsi="GHEA Grapalat"/>
          <w:sz w:val="20"/>
          <w:szCs w:val="20"/>
          <w:lang w:val="hy-AM"/>
        </w:rPr>
        <w:t>»</w:t>
      </w:r>
      <w:r w:rsidRPr="0036641C">
        <w:rPr>
          <w:rFonts w:ascii="GHEA Grapalat" w:hAnsi="GHEA Grapalat"/>
          <w:i/>
          <w:sz w:val="20"/>
          <w:szCs w:val="20"/>
          <w:lang w:val="hy-AM"/>
        </w:rPr>
        <w:t xml:space="preserve">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339A9518" w14:textId="77777777" w:rsidR="008D6F10" w:rsidRPr="0036641C" w:rsidRDefault="008D6F10" w:rsidP="008D6F1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27FD1F52" w14:textId="77777777" w:rsidR="009A0E38" w:rsidRPr="0084206E" w:rsidRDefault="009A0E38" w:rsidP="009874A0">
      <w:pPr>
        <w:tabs>
          <w:tab w:val="left" w:pos="5655"/>
        </w:tabs>
        <w:rPr>
          <w:rFonts w:ascii="GHEA Grapalat" w:hAnsi="GHEA Grapalat"/>
          <w:b/>
          <w:bCs/>
          <w:iCs/>
          <w:sz w:val="20"/>
          <w:szCs w:val="20"/>
          <w:lang w:val="hy-AM"/>
        </w:rPr>
      </w:pPr>
    </w:p>
    <w:p w14:paraId="751D7DE1" w14:textId="77777777" w:rsidR="00F96214" w:rsidRPr="003757EB" w:rsidRDefault="00421C6C" w:rsidP="00F96214">
      <w:pPr>
        <w:jc w:val="center"/>
        <w:rPr>
          <w:rFonts w:ascii="GHEA Grapalat" w:hAnsi="GHEA Grapalat"/>
          <w:b/>
          <w:i/>
          <w:sz w:val="20"/>
          <w:lang w:val="hy-AM"/>
        </w:rPr>
      </w:pPr>
      <w:r>
        <w:rPr>
          <w:rFonts w:ascii="GHEA Grapalat" w:hAnsi="GHEA Grapalat"/>
          <w:b/>
          <w:bCs/>
          <w:iCs/>
          <w:sz w:val="20"/>
          <w:szCs w:val="20"/>
          <w:lang w:val="hy-AM"/>
        </w:rPr>
        <w:t xml:space="preserve">   </w:t>
      </w:r>
      <w:r w:rsidR="00F96214" w:rsidRPr="008E1AE7">
        <w:rPr>
          <w:rFonts w:ascii="GHEA Grapalat" w:hAnsi="GHEA Grapalat"/>
          <w:b/>
          <w:i/>
          <w:sz w:val="20"/>
          <w:lang w:val="hy-AM"/>
        </w:rPr>
        <w:t>ՏԵԽՆԻԿԱԿԱՆ ԲՆՈՒԹԱԳԻՐ - ԳՆՄԱՆ ԺԱՄԱՆԱԿԱՑՈՒՅՑ</w:t>
      </w:r>
    </w:p>
    <w:p w14:paraId="29727A03" w14:textId="655439E2" w:rsidR="00F96214" w:rsidRDefault="00421C6C" w:rsidP="00802ACA">
      <w:pPr>
        <w:tabs>
          <w:tab w:val="left" w:pos="4440"/>
          <w:tab w:val="center" w:pos="5551"/>
        </w:tabs>
        <w:jc w:val="center"/>
        <w:rPr>
          <w:rFonts w:ascii="GHEA Grapalat" w:hAnsi="GHEA Grapalat"/>
          <w:b/>
          <w:bCs/>
          <w:iCs/>
          <w:sz w:val="20"/>
          <w:szCs w:val="20"/>
          <w:lang w:val="hy-AM"/>
        </w:rPr>
      </w:pPr>
      <w:r>
        <w:rPr>
          <w:rFonts w:ascii="GHEA Grapalat" w:hAnsi="GHEA Grapalat"/>
          <w:b/>
          <w:bCs/>
          <w:iCs/>
          <w:sz w:val="20"/>
          <w:szCs w:val="20"/>
          <w:lang w:val="hy-AM"/>
        </w:rPr>
        <w:t xml:space="preserve">  </w:t>
      </w:r>
      <w:r w:rsidR="00802ACA" w:rsidRPr="0084206E">
        <w:rPr>
          <w:rFonts w:ascii="GHEA Grapalat" w:hAnsi="GHEA Grapalat"/>
          <w:iCs/>
          <w:sz w:val="20"/>
          <w:szCs w:val="20"/>
          <w:lang w:val="hy-AM"/>
        </w:rPr>
        <w:t>Երևան քաղաքի Շենգավիթ վարչական շրջանի բազմաբնակարան շենքերի պատշգամբների  վերանորոգման աշխատանքների</w:t>
      </w:r>
      <w:r>
        <w:rPr>
          <w:rFonts w:ascii="GHEA Grapalat" w:hAnsi="GHEA Grapalat"/>
          <w:b/>
          <w:bCs/>
          <w:iCs/>
          <w:sz w:val="20"/>
          <w:szCs w:val="20"/>
          <w:lang w:val="hy-AM"/>
        </w:rPr>
        <w:t xml:space="preserve">                                                                                                                                               </w:t>
      </w:r>
    </w:p>
    <w:p w14:paraId="7883D8B5" w14:textId="77777777" w:rsidR="00F96214" w:rsidRDefault="00F96214" w:rsidP="009874A0">
      <w:pPr>
        <w:jc w:val="center"/>
        <w:rPr>
          <w:rFonts w:ascii="GHEA Grapalat" w:hAnsi="GHEA Grapalat"/>
          <w:b/>
          <w:bCs/>
          <w:iCs/>
          <w:sz w:val="20"/>
          <w:szCs w:val="20"/>
          <w:lang w:val="hy-AM"/>
        </w:rPr>
      </w:pPr>
    </w:p>
    <w:p w14:paraId="37CB8306" w14:textId="0FA0E91C" w:rsidR="00421C6C" w:rsidRDefault="00802ACA" w:rsidP="009874A0">
      <w:pPr>
        <w:jc w:val="center"/>
        <w:rPr>
          <w:rFonts w:ascii="GHEA Grapalat" w:hAnsi="GHEA Grapalat"/>
          <w:b/>
          <w:bCs/>
          <w:iCs/>
          <w:sz w:val="20"/>
          <w:szCs w:val="20"/>
          <w:lang w:val="hy-AM"/>
        </w:rPr>
      </w:pPr>
      <w:r>
        <w:rPr>
          <w:rFonts w:ascii="GHEA Grapalat" w:hAnsi="GHEA Grapalat"/>
          <w:iCs/>
          <w:sz w:val="20"/>
          <w:szCs w:val="20"/>
          <w:lang w:val="hy-AM"/>
        </w:rPr>
        <w:t xml:space="preserve">                                                                                                                                                              </w:t>
      </w:r>
      <w:r w:rsidR="00421C6C" w:rsidRPr="00421C6C">
        <w:rPr>
          <w:rFonts w:ascii="GHEA Grapalat" w:hAnsi="GHEA Grapalat"/>
          <w:iCs/>
          <w:sz w:val="20"/>
          <w:szCs w:val="20"/>
          <w:lang w:val="hy-AM"/>
        </w:rPr>
        <w:t>ՀՀ դրամ</w:t>
      </w:r>
    </w:p>
    <w:tbl>
      <w:tblPr>
        <w:tblW w:w="114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70"/>
        <w:gridCol w:w="1170"/>
        <w:gridCol w:w="3150"/>
        <w:gridCol w:w="720"/>
        <w:gridCol w:w="1170"/>
        <w:gridCol w:w="630"/>
        <w:gridCol w:w="1440"/>
        <w:gridCol w:w="1440"/>
      </w:tblGrid>
      <w:tr w:rsidR="00F96214" w:rsidRPr="00387BD9" w14:paraId="277C4850" w14:textId="77777777" w:rsidTr="00802ACA">
        <w:trPr>
          <w:trHeight w:val="20"/>
        </w:trPr>
        <w:tc>
          <w:tcPr>
            <w:tcW w:w="540" w:type="dxa"/>
          </w:tcPr>
          <w:p w14:paraId="30CF54BE" w14:textId="77777777" w:rsidR="00F96214" w:rsidRPr="00C94F8B" w:rsidRDefault="00F96214" w:rsidP="00B41DCA">
            <w:pPr>
              <w:tabs>
                <w:tab w:val="decimal" w:pos="1026"/>
              </w:tabs>
              <w:ind w:left="601" w:hanging="601"/>
              <w:jc w:val="center"/>
              <w:rPr>
                <w:rFonts w:ascii="GHEA Grapalat" w:hAnsi="GHEA Grapalat"/>
                <w:b/>
                <w:i/>
                <w:sz w:val="18"/>
                <w:lang w:val="hy-AM"/>
              </w:rPr>
            </w:pPr>
          </w:p>
        </w:tc>
        <w:tc>
          <w:tcPr>
            <w:tcW w:w="10890" w:type="dxa"/>
            <w:gridSpan w:val="8"/>
            <w:vAlign w:val="center"/>
          </w:tcPr>
          <w:p w14:paraId="1CF2BE53" w14:textId="77777777" w:rsidR="00F96214" w:rsidRPr="00C94F8B" w:rsidRDefault="00F96214" w:rsidP="00B41DCA">
            <w:pPr>
              <w:ind w:left="145" w:hanging="145"/>
              <w:jc w:val="center"/>
              <w:rPr>
                <w:rFonts w:ascii="GHEA Grapalat" w:hAnsi="GHEA Grapalat"/>
                <w:b/>
                <w:i/>
                <w:sz w:val="18"/>
                <w:lang w:val="hy-AM"/>
              </w:rPr>
            </w:pPr>
          </w:p>
        </w:tc>
      </w:tr>
      <w:tr w:rsidR="00F96214" w:rsidRPr="002D33D0" w14:paraId="17D7314D" w14:textId="77777777" w:rsidTr="00802ACA">
        <w:trPr>
          <w:trHeight w:val="728"/>
        </w:trPr>
        <w:tc>
          <w:tcPr>
            <w:tcW w:w="540" w:type="dxa"/>
            <w:vMerge w:val="restart"/>
            <w:vAlign w:val="center"/>
          </w:tcPr>
          <w:p w14:paraId="65EEF233" w14:textId="77777777" w:rsidR="00F96214" w:rsidRPr="00112559" w:rsidRDefault="00F96214" w:rsidP="00B41DCA">
            <w:pPr>
              <w:jc w:val="center"/>
              <w:rPr>
                <w:rFonts w:ascii="GHEA Grapalat" w:hAnsi="GHEA Grapalat"/>
                <w:b/>
                <w:i/>
                <w:sz w:val="16"/>
                <w:szCs w:val="16"/>
                <w:lang w:val="hy-AM"/>
              </w:rPr>
            </w:pPr>
            <w:r w:rsidRPr="00112559">
              <w:rPr>
                <w:rFonts w:ascii="GHEA Grapalat" w:hAnsi="GHEA Grapalat"/>
                <w:b/>
                <w:i/>
                <w:sz w:val="16"/>
                <w:szCs w:val="16"/>
                <w:lang w:val="hy-AM"/>
              </w:rPr>
              <w:t>Չ/Հ</w:t>
            </w:r>
          </w:p>
        </w:tc>
        <w:tc>
          <w:tcPr>
            <w:tcW w:w="1170" w:type="dxa"/>
            <w:vMerge w:val="restart"/>
          </w:tcPr>
          <w:p w14:paraId="1ACE7B83" w14:textId="77777777" w:rsidR="00F96214" w:rsidRDefault="00F96214" w:rsidP="00B41DCA">
            <w:pPr>
              <w:ind w:left="145" w:hanging="145"/>
              <w:jc w:val="center"/>
              <w:rPr>
                <w:rFonts w:ascii="GHEA Grapalat" w:hAnsi="GHEA Grapalat"/>
                <w:b/>
                <w:i/>
                <w:sz w:val="16"/>
                <w:szCs w:val="16"/>
              </w:rPr>
            </w:pPr>
          </w:p>
          <w:p w14:paraId="7E651ED0" w14:textId="77777777" w:rsidR="00F96214" w:rsidRDefault="00F96214" w:rsidP="00B41DCA">
            <w:pPr>
              <w:ind w:left="145" w:hanging="145"/>
              <w:jc w:val="center"/>
              <w:rPr>
                <w:rFonts w:ascii="GHEA Grapalat" w:hAnsi="GHEA Grapalat"/>
                <w:b/>
                <w:i/>
                <w:sz w:val="16"/>
                <w:szCs w:val="16"/>
              </w:rPr>
            </w:pPr>
          </w:p>
          <w:p w14:paraId="085C03AF" w14:textId="77777777" w:rsidR="00F96214" w:rsidRPr="00112559" w:rsidRDefault="00F96214" w:rsidP="00B41DCA">
            <w:pPr>
              <w:ind w:left="145" w:hanging="145"/>
              <w:jc w:val="center"/>
              <w:rPr>
                <w:rFonts w:ascii="GHEA Grapalat" w:hAnsi="GHEA Grapalat"/>
                <w:b/>
                <w:i/>
                <w:sz w:val="16"/>
                <w:szCs w:val="16"/>
              </w:rPr>
            </w:pPr>
            <w:r w:rsidRPr="00DB75A3">
              <w:rPr>
                <w:rFonts w:ascii="GHEA Grapalat" w:hAnsi="GHEA Grapalat"/>
                <w:b/>
                <w:i/>
                <w:sz w:val="16"/>
                <w:szCs w:val="16"/>
              </w:rPr>
              <w:t>ԳՆՄԱՆ  ԱՌԱՐԿԱՅԻ  ԱՆՎԱՆՈՒՄԸ</w:t>
            </w:r>
          </w:p>
        </w:tc>
        <w:tc>
          <w:tcPr>
            <w:tcW w:w="1170" w:type="dxa"/>
            <w:vMerge w:val="restart"/>
            <w:vAlign w:val="center"/>
          </w:tcPr>
          <w:p w14:paraId="4D05F643" w14:textId="77777777" w:rsidR="00F96214" w:rsidRPr="00AA51D5" w:rsidRDefault="00F96214" w:rsidP="00B41DCA">
            <w:pPr>
              <w:ind w:left="145" w:hanging="145"/>
              <w:jc w:val="center"/>
              <w:rPr>
                <w:rFonts w:ascii="GHEA Grapalat" w:hAnsi="GHEA Grapalat"/>
                <w:b/>
                <w:sz w:val="16"/>
                <w:szCs w:val="16"/>
              </w:rPr>
            </w:pPr>
            <w:r w:rsidRPr="00AA51D5">
              <w:rPr>
                <w:rFonts w:ascii="GHEA Grapalat" w:hAnsi="GHEA Grapalat"/>
                <w:b/>
                <w:sz w:val="16"/>
                <w:szCs w:val="16"/>
              </w:rPr>
              <w:t>գնումների պլանով նախատեսված միջանցիկ ծածկագիրը` ըստ ԳՄԱ դասակարգման (CPV)</w:t>
            </w:r>
          </w:p>
        </w:tc>
        <w:tc>
          <w:tcPr>
            <w:tcW w:w="3150" w:type="dxa"/>
            <w:vMerge w:val="restart"/>
            <w:vAlign w:val="center"/>
          </w:tcPr>
          <w:p w14:paraId="78C55030"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տեխնիկական բնութագիրը</w:t>
            </w:r>
          </w:p>
        </w:tc>
        <w:tc>
          <w:tcPr>
            <w:tcW w:w="720" w:type="dxa"/>
            <w:vMerge w:val="restart"/>
            <w:vAlign w:val="center"/>
          </w:tcPr>
          <w:p w14:paraId="44A23833" w14:textId="77777777" w:rsidR="00F96214" w:rsidRPr="00112559" w:rsidRDefault="00F96214" w:rsidP="00B41DCA">
            <w:pPr>
              <w:ind w:left="145" w:hanging="145"/>
              <w:jc w:val="center"/>
              <w:rPr>
                <w:rFonts w:ascii="GHEA Grapalat" w:hAnsi="GHEA Grapalat"/>
                <w:b/>
                <w:i/>
                <w:sz w:val="16"/>
                <w:szCs w:val="16"/>
                <w:lang w:val="hy-AM"/>
              </w:rPr>
            </w:pPr>
            <w:r w:rsidRPr="00112559">
              <w:rPr>
                <w:rFonts w:ascii="GHEA Grapalat" w:hAnsi="GHEA Grapalat"/>
                <w:b/>
                <w:i/>
                <w:sz w:val="16"/>
                <w:szCs w:val="16"/>
                <w:lang w:val="hy-AM"/>
              </w:rPr>
              <w:t>Չ/Մ</w:t>
            </w:r>
          </w:p>
        </w:tc>
        <w:tc>
          <w:tcPr>
            <w:tcW w:w="1170" w:type="dxa"/>
            <w:vMerge w:val="restart"/>
            <w:vAlign w:val="center"/>
          </w:tcPr>
          <w:p w14:paraId="1E52D29F"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ընդհանուր գինը</w:t>
            </w:r>
          </w:p>
        </w:tc>
        <w:tc>
          <w:tcPr>
            <w:tcW w:w="630" w:type="dxa"/>
            <w:vMerge w:val="restart"/>
            <w:vAlign w:val="center"/>
          </w:tcPr>
          <w:p w14:paraId="6A66EC49"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ընդհանուր քանակը</w:t>
            </w:r>
          </w:p>
        </w:tc>
        <w:tc>
          <w:tcPr>
            <w:tcW w:w="2880" w:type="dxa"/>
            <w:gridSpan w:val="2"/>
            <w:vAlign w:val="center"/>
          </w:tcPr>
          <w:p w14:paraId="09839426"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կատարման</w:t>
            </w:r>
          </w:p>
        </w:tc>
      </w:tr>
      <w:tr w:rsidR="00F96214" w:rsidRPr="002D33D0" w14:paraId="43E99C65" w14:textId="77777777" w:rsidTr="00802ACA">
        <w:trPr>
          <w:trHeight w:val="20"/>
        </w:trPr>
        <w:tc>
          <w:tcPr>
            <w:tcW w:w="540" w:type="dxa"/>
            <w:vMerge/>
            <w:vAlign w:val="center"/>
          </w:tcPr>
          <w:p w14:paraId="358B12FE" w14:textId="77777777" w:rsidR="00F96214" w:rsidRPr="00112559" w:rsidRDefault="00F96214" w:rsidP="00B41DCA">
            <w:pPr>
              <w:jc w:val="center"/>
              <w:rPr>
                <w:rFonts w:ascii="GHEA Grapalat" w:hAnsi="GHEA Grapalat"/>
                <w:b/>
                <w:i/>
                <w:sz w:val="16"/>
                <w:szCs w:val="16"/>
              </w:rPr>
            </w:pPr>
          </w:p>
        </w:tc>
        <w:tc>
          <w:tcPr>
            <w:tcW w:w="1170" w:type="dxa"/>
            <w:vMerge/>
          </w:tcPr>
          <w:p w14:paraId="336460B5" w14:textId="77777777" w:rsidR="00F96214" w:rsidRPr="00112559" w:rsidRDefault="00F96214" w:rsidP="00B41DCA">
            <w:pPr>
              <w:ind w:left="145" w:hanging="145"/>
              <w:jc w:val="center"/>
              <w:rPr>
                <w:rFonts w:ascii="GHEA Grapalat" w:hAnsi="GHEA Grapalat"/>
                <w:b/>
                <w:i/>
                <w:sz w:val="16"/>
                <w:szCs w:val="16"/>
              </w:rPr>
            </w:pPr>
          </w:p>
        </w:tc>
        <w:tc>
          <w:tcPr>
            <w:tcW w:w="1170" w:type="dxa"/>
            <w:vMerge/>
            <w:vAlign w:val="center"/>
          </w:tcPr>
          <w:p w14:paraId="2CDECFB4" w14:textId="77777777" w:rsidR="00F96214" w:rsidRPr="00112559" w:rsidRDefault="00F96214" w:rsidP="00B41DCA">
            <w:pPr>
              <w:ind w:left="145" w:hanging="145"/>
              <w:jc w:val="center"/>
              <w:rPr>
                <w:rFonts w:ascii="GHEA Grapalat" w:hAnsi="GHEA Grapalat"/>
                <w:b/>
                <w:i/>
                <w:sz w:val="16"/>
                <w:szCs w:val="16"/>
              </w:rPr>
            </w:pPr>
          </w:p>
        </w:tc>
        <w:tc>
          <w:tcPr>
            <w:tcW w:w="3150" w:type="dxa"/>
            <w:vMerge/>
            <w:vAlign w:val="center"/>
          </w:tcPr>
          <w:p w14:paraId="7AD2FEF5" w14:textId="77777777" w:rsidR="00F96214" w:rsidRPr="00112559" w:rsidRDefault="00F96214" w:rsidP="00B41DCA">
            <w:pPr>
              <w:ind w:left="145" w:hanging="145"/>
              <w:jc w:val="center"/>
              <w:rPr>
                <w:rFonts w:ascii="GHEA Grapalat" w:hAnsi="GHEA Grapalat"/>
                <w:b/>
                <w:i/>
                <w:sz w:val="16"/>
                <w:szCs w:val="16"/>
              </w:rPr>
            </w:pPr>
          </w:p>
        </w:tc>
        <w:tc>
          <w:tcPr>
            <w:tcW w:w="720" w:type="dxa"/>
            <w:vMerge/>
            <w:vAlign w:val="center"/>
          </w:tcPr>
          <w:p w14:paraId="0B8C03A7" w14:textId="77777777" w:rsidR="00F96214" w:rsidRPr="00112559" w:rsidRDefault="00F96214" w:rsidP="00B41DCA">
            <w:pPr>
              <w:ind w:left="145" w:hanging="145"/>
              <w:jc w:val="center"/>
              <w:rPr>
                <w:rFonts w:ascii="GHEA Grapalat" w:hAnsi="GHEA Grapalat"/>
                <w:b/>
                <w:i/>
                <w:sz w:val="16"/>
                <w:szCs w:val="16"/>
              </w:rPr>
            </w:pPr>
          </w:p>
        </w:tc>
        <w:tc>
          <w:tcPr>
            <w:tcW w:w="1170" w:type="dxa"/>
            <w:vMerge/>
            <w:vAlign w:val="center"/>
          </w:tcPr>
          <w:p w14:paraId="1574E0E2" w14:textId="77777777" w:rsidR="00F96214" w:rsidRPr="00112559" w:rsidRDefault="00F96214" w:rsidP="00B41DCA">
            <w:pPr>
              <w:ind w:left="145" w:hanging="145"/>
              <w:jc w:val="center"/>
              <w:rPr>
                <w:rFonts w:ascii="GHEA Grapalat" w:hAnsi="GHEA Grapalat"/>
                <w:b/>
                <w:i/>
                <w:sz w:val="16"/>
                <w:szCs w:val="16"/>
              </w:rPr>
            </w:pPr>
          </w:p>
        </w:tc>
        <w:tc>
          <w:tcPr>
            <w:tcW w:w="630" w:type="dxa"/>
            <w:vMerge/>
            <w:vAlign w:val="center"/>
          </w:tcPr>
          <w:p w14:paraId="3FE3EEF5" w14:textId="77777777" w:rsidR="00F96214" w:rsidRPr="00112559" w:rsidRDefault="00F96214" w:rsidP="00B41DCA">
            <w:pPr>
              <w:ind w:left="145" w:hanging="145"/>
              <w:jc w:val="center"/>
              <w:rPr>
                <w:rFonts w:ascii="GHEA Grapalat" w:hAnsi="GHEA Grapalat"/>
                <w:b/>
                <w:i/>
                <w:sz w:val="16"/>
                <w:szCs w:val="16"/>
              </w:rPr>
            </w:pPr>
          </w:p>
        </w:tc>
        <w:tc>
          <w:tcPr>
            <w:tcW w:w="1440" w:type="dxa"/>
            <w:vAlign w:val="center"/>
          </w:tcPr>
          <w:p w14:paraId="2652F0F7"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հասցեն</w:t>
            </w:r>
          </w:p>
        </w:tc>
        <w:tc>
          <w:tcPr>
            <w:tcW w:w="1440" w:type="dxa"/>
            <w:vAlign w:val="center"/>
          </w:tcPr>
          <w:p w14:paraId="56F303E7" w14:textId="77777777" w:rsidR="00F96214" w:rsidRPr="00112559" w:rsidRDefault="00F96214" w:rsidP="00B41DCA">
            <w:pPr>
              <w:ind w:left="145" w:hanging="145"/>
              <w:jc w:val="center"/>
              <w:rPr>
                <w:rFonts w:ascii="GHEA Grapalat" w:hAnsi="GHEA Grapalat"/>
                <w:b/>
                <w:i/>
                <w:sz w:val="16"/>
                <w:szCs w:val="16"/>
              </w:rPr>
            </w:pPr>
            <w:r w:rsidRPr="00112559">
              <w:rPr>
                <w:rFonts w:ascii="GHEA Grapalat" w:hAnsi="GHEA Grapalat"/>
                <w:b/>
                <w:i/>
                <w:sz w:val="16"/>
                <w:szCs w:val="16"/>
              </w:rPr>
              <w:t>Ժամկետը</w:t>
            </w:r>
          </w:p>
        </w:tc>
      </w:tr>
      <w:tr w:rsidR="00F96214" w:rsidRPr="002D33D0" w14:paraId="4EDE139D" w14:textId="77777777" w:rsidTr="00802ACA">
        <w:trPr>
          <w:trHeight w:val="20"/>
        </w:trPr>
        <w:tc>
          <w:tcPr>
            <w:tcW w:w="540" w:type="dxa"/>
            <w:vAlign w:val="center"/>
          </w:tcPr>
          <w:p w14:paraId="7421A29C" w14:textId="77777777" w:rsidR="00F96214" w:rsidRPr="00112559" w:rsidRDefault="00F96214" w:rsidP="00B41DCA">
            <w:pPr>
              <w:jc w:val="center"/>
              <w:rPr>
                <w:rFonts w:ascii="GHEA Grapalat" w:hAnsi="GHEA Grapalat"/>
                <w:b/>
                <w:i/>
                <w:sz w:val="16"/>
                <w:szCs w:val="16"/>
              </w:rPr>
            </w:pPr>
            <w:r w:rsidRPr="00C94F8B">
              <w:rPr>
                <w:rFonts w:ascii="GHEA Grapalat" w:hAnsi="GHEA Grapalat"/>
                <w:sz w:val="16"/>
                <w:szCs w:val="16"/>
                <w:lang w:val="hy-AM"/>
              </w:rPr>
              <w:t>1</w:t>
            </w:r>
          </w:p>
        </w:tc>
        <w:tc>
          <w:tcPr>
            <w:tcW w:w="1170" w:type="dxa"/>
          </w:tcPr>
          <w:p w14:paraId="4968254B" w14:textId="77777777" w:rsidR="00F96214" w:rsidRDefault="00F96214" w:rsidP="00B41DCA">
            <w:pPr>
              <w:jc w:val="center"/>
              <w:rPr>
                <w:rFonts w:ascii="GHEA Grapalat" w:hAnsi="GHEA Grapalat"/>
                <w:sz w:val="16"/>
                <w:szCs w:val="16"/>
                <w:lang w:val="hy-AM"/>
              </w:rPr>
            </w:pPr>
          </w:p>
          <w:p w14:paraId="3B6B9A5E" w14:textId="77777777" w:rsidR="00F96214" w:rsidRDefault="00F96214" w:rsidP="00B41DCA">
            <w:pPr>
              <w:jc w:val="center"/>
              <w:rPr>
                <w:rFonts w:ascii="GHEA Grapalat" w:hAnsi="GHEA Grapalat"/>
                <w:sz w:val="16"/>
                <w:szCs w:val="16"/>
                <w:lang w:val="hy-AM"/>
              </w:rPr>
            </w:pPr>
          </w:p>
          <w:p w14:paraId="2A0DE61C" w14:textId="77777777" w:rsidR="00F96214" w:rsidRDefault="00F96214" w:rsidP="00B41DCA">
            <w:pPr>
              <w:jc w:val="center"/>
              <w:rPr>
                <w:rFonts w:ascii="GHEA Grapalat" w:hAnsi="GHEA Grapalat"/>
                <w:sz w:val="16"/>
                <w:szCs w:val="16"/>
                <w:lang w:val="hy-AM"/>
              </w:rPr>
            </w:pPr>
          </w:p>
          <w:p w14:paraId="72419177" w14:textId="77777777" w:rsidR="00F96214" w:rsidRDefault="00F96214" w:rsidP="00B41DCA">
            <w:pPr>
              <w:jc w:val="center"/>
              <w:rPr>
                <w:rFonts w:ascii="GHEA Grapalat" w:hAnsi="GHEA Grapalat"/>
                <w:sz w:val="16"/>
                <w:szCs w:val="16"/>
                <w:lang w:val="hy-AM"/>
              </w:rPr>
            </w:pPr>
          </w:p>
          <w:p w14:paraId="58768581" w14:textId="77777777" w:rsidR="00F96214" w:rsidRDefault="00F96214" w:rsidP="00B41DCA">
            <w:pPr>
              <w:jc w:val="center"/>
              <w:rPr>
                <w:rFonts w:ascii="GHEA Grapalat" w:hAnsi="GHEA Grapalat"/>
                <w:sz w:val="16"/>
                <w:szCs w:val="16"/>
                <w:lang w:val="hy-AM"/>
              </w:rPr>
            </w:pPr>
          </w:p>
          <w:p w14:paraId="55EC88B1" w14:textId="77777777" w:rsidR="00F96214" w:rsidRDefault="00F96214" w:rsidP="00B41DCA">
            <w:pPr>
              <w:jc w:val="center"/>
              <w:rPr>
                <w:rFonts w:ascii="GHEA Grapalat" w:hAnsi="GHEA Grapalat"/>
                <w:sz w:val="16"/>
                <w:szCs w:val="16"/>
                <w:lang w:val="hy-AM"/>
              </w:rPr>
            </w:pPr>
          </w:p>
          <w:p w14:paraId="6E44DE8A" w14:textId="77777777" w:rsidR="00F96214" w:rsidRDefault="00F96214" w:rsidP="00B41DCA">
            <w:pPr>
              <w:jc w:val="center"/>
              <w:rPr>
                <w:rFonts w:ascii="GHEA Grapalat" w:hAnsi="GHEA Grapalat"/>
                <w:sz w:val="16"/>
                <w:szCs w:val="16"/>
                <w:lang w:val="hy-AM"/>
              </w:rPr>
            </w:pPr>
          </w:p>
          <w:p w14:paraId="631A5814" w14:textId="77777777" w:rsidR="00F96214" w:rsidRDefault="00F96214" w:rsidP="00B41DCA">
            <w:pPr>
              <w:jc w:val="center"/>
              <w:rPr>
                <w:rFonts w:ascii="GHEA Grapalat" w:hAnsi="GHEA Grapalat"/>
                <w:sz w:val="16"/>
                <w:szCs w:val="16"/>
                <w:lang w:val="hy-AM"/>
              </w:rPr>
            </w:pPr>
          </w:p>
          <w:p w14:paraId="04B1F287" w14:textId="77777777" w:rsidR="00F96214" w:rsidRDefault="00F96214" w:rsidP="00B41DCA">
            <w:pPr>
              <w:jc w:val="center"/>
              <w:rPr>
                <w:rFonts w:ascii="GHEA Grapalat" w:hAnsi="GHEA Grapalat"/>
                <w:sz w:val="16"/>
                <w:szCs w:val="16"/>
                <w:lang w:val="hy-AM"/>
              </w:rPr>
            </w:pPr>
          </w:p>
          <w:p w14:paraId="39B1D0CD" w14:textId="77777777" w:rsidR="00F96214" w:rsidRDefault="00F96214" w:rsidP="00B41DCA">
            <w:pPr>
              <w:jc w:val="center"/>
              <w:rPr>
                <w:rFonts w:ascii="GHEA Grapalat" w:hAnsi="GHEA Grapalat"/>
                <w:sz w:val="16"/>
                <w:szCs w:val="16"/>
                <w:lang w:val="hy-AM"/>
              </w:rPr>
            </w:pPr>
          </w:p>
          <w:p w14:paraId="75A4254E" w14:textId="77777777" w:rsidR="00F96214" w:rsidRDefault="00F96214" w:rsidP="00B41DCA">
            <w:pPr>
              <w:jc w:val="center"/>
              <w:rPr>
                <w:rFonts w:ascii="GHEA Grapalat" w:hAnsi="GHEA Grapalat"/>
                <w:sz w:val="16"/>
                <w:szCs w:val="16"/>
                <w:lang w:val="hy-AM"/>
              </w:rPr>
            </w:pPr>
          </w:p>
          <w:p w14:paraId="35382390" w14:textId="77777777" w:rsidR="00F96214" w:rsidRDefault="00F96214" w:rsidP="00B41DCA">
            <w:pPr>
              <w:jc w:val="center"/>
              <w:rPr>
                <w:rFonts w:ascii="GHEA Grapalat" w:hAnsi="GHEA Grapalat"/>
                <w:sz w:val="16"/>
                <w:szCs w:val="16"/>
                <w:lang w:val="hy-AM"/>
              </w:rPr>
            </w:pPr>
          </w:p>
          <w:p w14:paraId="45B91976" w14:textId="77777777" w:rsidR="00F96214" w:rsidRDefault="00F96214" w:rsidP="00B41DCA">
            <w:pPr>
              <w:jc w:val="center"/>
              <w:rPr>
                <w:rFonts w:ascii="GHEA Grapalat" w:hAnsi="GHEA Grapalat"/>
                <w:sz w:val="16"/>
                <w:szCs w:val="16"/>
                <w:lang w:val="hy-AM"/>
              </w:rPr>
            </w:pPr>
          </w:p>
          <w:p w14:paraId="6912AF03" w14:textId="77777777" w:rsidR="00F96214" w:rsidRDefault="00F96214" w:rsidP="00B41DCA">
            <w:pPr>
              <w:jc w:val="center"/>
              <w:rPr>
                <w:rFonts w:ascii="GHEA Grapalat" w:hAnsi="GHEA Grapalat"/>
                <w:sz w:val="16"/>
                <w:szCs w:val="16"/>
                <w:lang w:val="hy-AM"/>
              </w:rPr>
            </w:pPr>
          </w:p>
          <w:p w14:paraId="0CD0FC8E" w14:textId="77777777" w:rsidR="00F96214" w:rsidRDefault="00F96214" w:rsidP="00B41DCA">
            <w:pPr>
              <w:jc w:val="center"/>
              <w:rPr>
                <w:rFonts w:ascii="GHEA Grapalat" w:hAnsi="GHEA Grapalat"/>
                <w:sz w:val="16"/>
                <w:szCs w:val="16"/>
                <w:lang w:val="hy-AM"/>
              </w:rPr>
            </w:pPr>
          </w:p>
          <w:p w14:paraId="48758DBB" w14:textId="77777777" w:rsidR="00F96214" w:rsidRDefault="00F96214" w:rsidP="00B41DCA">
            <w:pPr>
              <w:jc w:val="center"/>
              <w:rPr>
                <w:rFonts w:ascii="GHEA Grapalat" w:hAnsi="GHEA Grapalat"/>
                <w:sz w:val="16"/>
                <w:szCs w:val="16"/>
                <w:lang w:val="hy-AM"/>
              </w:rPr>
            </w:pPr>
          </w:p>
          <w:p w14:paraId="60CB16F9" w14:textId="77777777" w:rsidR="00F96214" w:rsidRDefault="00F96214" w:rsidP="00B41DCA">
            <w:pPr>
              <w:jc w:val="center"/>
              <w:rPr>
                <w:rFonts w:ascii="GHEA Grapalat" w:hAnsi="GHEA Grapalat"/>
                <w:sz w:val="16"/>
                <w:szCs w:val="16"/>
                <w:lang w:val="hy-AM"/>
              </w:rPr>
            </w:pPr>
          </w:p>
          <w:p w14:paraId="6A3D38B4" w14:textId="77777777" w:rsidR="00F96214" w:rsidRDefault="00F96214" w:rsidP="00B41DCA">
            <w:pPr>
              <w:jc w:val="center"/>
              <w:rPr>
                <w:rFonts w:ascii="GHEA Grapalat" w:hAnsi="GHEA Grapalat"/>
                <w:sz w:val="16"/>
                <w:szCs w:val="16"/>
                <w:lang w:val="hy-AM"/>
              </w:rPr>
            </w:pPr>
          </w:p>
          <w:p w14:paraId="49B540F5" w14:textId="77777777" w:rsidR="00F96214" w:rsidRPr="00C94F8B" w:rsidRDefault="00F96214" w:rsidP="00B41DCA">
            <w:pPr>
              <w:jc w:val="center"/>
              <w:rPr>
                <w:rFonts w:ascii="GHEA Grapalat" w:hAnsi="GHEA Grapalat"/>
                <w:sz w:val="16"/>
                <w:szCs w:val="16"/>
                <w:lang w:val="hy-AM"/>
              </w:rPr>
            </w:pPr>
          </w:p>
          <w:p w14:paraId="4989E29A" w14:textId="77777777" w:rsidR="00F96214" w:rsidRPr="00C94F8B" w:rsidRDefault="00F96214" w:rsidP="00B41DCA">
            <w:pPr>
              <w:rPr>
                <w:rFonts w:ascii="GHEA Grapalat" w:hAnsi="GHEA Grapalat"/>
                <w:sz w:val="16"/>
                <w:szCs w:val="16"/>
                <w:lang w:val="hy-AM"/>
              </w:rPr>
            </w:pPr>
          </w:p>
          <w:p w14:paraId="49C7017D" w14:textId="77777777" w:rsidR="00F96214" w:rsidRPr="00112559" w:rsidRDefault="00F96214" w:rsidP="00B41DCA">
            <w:pPr>
              <w:ind w:left="145" w:hanging="145"/>
              <w:jc w:val="center"/>
              <w:rPr>
                <w:rFonts w:ascii="GHEA Grapalat" w:hAnsi="GHEA Grapalat"/>
                <w:b/>
                <w:i/>
                <w:sz w:val="16"/>
                <w:szCs w:val="16"/>
              </w:rPr>
            </w:pPr>
            <w:r>
              <w:rPr>
                <w:rFonts w:ascii="GHEA Grapalat" w:hAnsi="GHEA Grapalat" w:cs="Calibri"/>
                <w:color w:val="000000"/>
                <w:sz w:val="18"/>
                <w:szCs w:val="18"/>
                <w:lang w:val="hy-AM"/>
              </w:rPr>
              <w:t xml:space="preserve">Բազմաբնակարան շենքերի </w:t>
            </w:r>
            <w:r w:rsidRPr="008B3836">
              <w:rPr>
                <w:rFonts w:ascii="GHEA Grapalat" w:hAnsi="GHEA Grapalat" w:cs="Calibri"/>
                <w:color w:val="000000"/>
                <w:sz w:val="18"/>
                <w:szCs w:val="18"/>
                <w:lang w:val="hy-AM"/>
              </w:rPr>
              <w:t>պատշգամբների  վերանորոգման</w:t>
            </w:r>
            <w:r w:rsidRPr="00232D50">
              <w:rPr>
                <w:rFonts w:ascii="GHEA Grapalat" w:hAnsi="GHEA Grapalat" w:cs="Calibri"/>
                <w:color w:val="000000"/>
                <w:sz w:val="18"/>
                <w:szCs w:val="18"/>
                <w:lang w:val="hy-AM"/>
              </w:rPr>
              <w:t xml:space="preserve"> աշխատանքներ</w:t>
            </w:r>
          </w:p>
        </w:tc>
        <w:tc>
          <w:tcPr>
            <w:tcW w:w="1170" w:type="dxa"/>
            <w:vAlign w:val="center"/>
          </w:tcPr>
          <w:p w14:paraId="7291068D" w14:textId="77777777" w:rsidR="00F96214" w:rsidRPr="00112559" w:rsidRDefault="00F96214" w:rsidP="00B41DCA">
            <w:pPr>
              <w:ind w:left="145" w:hanging="145"/>
              <w:jc w:val="center"/>
              <w:rPr>
                <w:rFonts w:ascii="GHEA Grapalat" w:hAnsi="GHEA Grapalat"/>
                <w:b/>
                <w:i/>
                <w:sz w:val="16"/>
                <w:szCs w:val="16"/>
              </w:rPr>
            </w:pPr>
            <w:r w:rsidRPr="009B5F99">
              <w:rPr>
                <w:rFonts w:ascii="GHEA Grapalat" w:hAnsi="GHEA Grapalat"/>
                <w:sz w:val="18"/>
                <w:szCs w:val="18"/>
              </w:rPr>
              <w:t>45261170/6</w:t>
            </w:r>
            <w:r w:rsidRPr="00D022B8">
              <w:rPr>
                <w:rFonts w:ascii="GHEA Grapalat" w:hAnsi="GHEA Grapalat"/>
                <w:sz w:val="18"/>
                <w:szCs w:val="18"/>
              </w:rPr>
              <w:tab/>
            </w:r>
          </w:p>
        </w:tc>
        <w:tc>
          <w:tcPr>
            <w:tcW w:w="3150" w:type="dxa"/>
            <w:vAlign w:val="center"/>
          </w:tcPr>
          <w:p w14:paraId="40B54FE0" w14:textId="77777777" w:rsidR="00F96214" w:rsidRPr="000A2C5C" w:rsidRDefault="00F96214" w:rsidP="00B41DCA">
            <w:pPr>
              <w:jc w:val="both"/>
              <w:rPr>
                <w:rFonts w:ascii="GHEA Grapalat" w:hAnsi="GHEA Grapalat"/>
                <w:sz w:val="18"/>
                <w:szCs w:val="18"/>
                <w:lang w:val="hy-AM"/>
              </w:rPr>
            </w:pPr>
            <w:r w:rsidRPr="000A2C5C">
              <w:rPr>
                <w:rFonts w:ascii="GHEA Grapalat" w:hAnsi="GHEA Grapalat"/>
                <w:sz w:val="18"/>
                <w:szCs w:val="18"/>
              </w:rPr>
              <w:t xml:space="preserve">Շենգավիթ վարչական շրջանի տարածքում անհրաժեշտ է կատարել </w:t>
            </w:r>
            <w:r w:rsidRPr="000A2C5C">
              <w:rPr>
                <w:rFonts w:ascii="GHEA Grapalat" w:hAnsi="GHEA Grapalat"/>
                <w:sz w:val="18"/>
                <w:szCs w:val="18"/>
                <w:lang w:val="hy-AM"/>
              </w:rPr>
              <w:t>վթարային պատշգամբների ամրացման և վերանորոգման աշխատանքներ</w:t>
            </w:r>
            <w:r w:rsidRPr="000A2C5C">
              <w:rPr>
                <w:rFonts w:ascii="GHEA Grapalat" w:hAnsi="GHEA Grapalat"/>
                <w:sz w:val="18"/>
                <w:szCs w:val="18"/>
              </w:rPr>
              <w:t>: Պատշգամբները</w:t>
            </w:r>
            <w:r w:rsidRPr="000A2C5C">
              <w:rPr>
                <w:rFonts w:ascii="GHEA Grapalat" w:hAnsi="GHEA Grapalat"/>
                <w:sz w:val="18"/>
                <w:szCs w:val="18"/>
                <w:lang w:val="hy-AM"/>
              </w:rPr>
              <w:t xml:space="preserve"> պետք է </w:t>
            </w:r>
            <w:r w:rsidRPr="000A2C5C">
              <w:rPr>
                <w:rFonts w:ascii="GHEA Grapalat" w:hAnsi="GHEA Grapalat"/>
                <w:sz w:val="18"/>
                <w:szCs w:val="18"/>
              </w:rPr>
              <w:t>լինեն</w:t>
            </w:r>
            <w:r w:rsidRPr="000A2C5C">
              <w:rPr>
                <w:rFonts w:ascii="GHEA Grapalat" w:hAnsi="GHEA Grapalat"/>
                <w:sz w:val="18"/>
                <w:szCs w:val="18"/>
                <w:lang w:val="hy-AM"/>
              </w:rPr>
              <w:t xml:space="preserve"> համաձայն նախագծի և գործող նորմերի:</w:t>
            </w:r>
            <w:r w:rsidRPr="000A2C5C">
              <w:rPr>
                <w:rFonts w:ascii="GHEA Grapalat" w:hAnsi="GHEA Grapalat"/>
                <w:sz w:val="18"/>
                <w:szCs w:val="18"/>
              </w:rPr>
              <w:t xml:space="preserve"> </w:t>
            </w:r>
            <w:r w:rsidRPr="000A2C5C">
              <w:rPr>
                <w:rFonts w:ascii="GHEA Grapalat" w:hAnsi="GHEA Grapalat"/>
                <w:sz w:val="18"/>
                <w:szCs w:val="18"/>
                <w:lang w:val="hy-AM"/>
              </w:rPr>
              <w:t xml:space="preserve">Աշխատանքների ավարտից հետո Կապալառու կազմակերպությունը կրելու է </w:t>
            </w:r>
            <w:r w:rsidRPr="000A2C5C">
              <w:rPr>
                <w:rFonts w:ascii="GHEA Grapalat" w:hAnsi="GHEA Grapalat"/>
                <w:sz w:val="18"/>
                <w:szCs w:val="18"/>
              </w:rPr>
              <w:t>1</w:t>
            </w:r>
            <w:r w:rsidRPr="000A2C5C">
              <w:rPr>
                <w:rFonts w:ascii="GHEA Grapalat" w:hAnsi="GHEA Grapalat"/>
                <w:sz w:val="18"/>
                <w:szCs w:val="18"/>
                <w:lang w:val="hy-AM"/>
              </w:rPr>
              <w:t xml:space="preserve"> տարվա երաշխիքային պարտավորություն:</w:t>
            </w:r>
          </w:p>
          <w:p w14:paraId="06C61993" w14:textId="77777777" w:rsidR="00F96214" w:rsidRPr="000A2C5C" w:rsidRDefault="00F96214" w:rsidP="00B41DCA">
            <w:pPr>
              <w:tabs>
                <w:tab w:val="left" w:pos="540"/>
              </w:tabs>
              <w:spacing w:line="276" w:lineRule="auto"/>
              <w:jc w:val="both"/>
              <w:rPr>
                <w:rFonts w:ascii="GHEA Grapalat" w:hAnsi="GHEA Grapalat" w:cs="Arial"/>
                <w:b/>
                <w:sz w:val="18"/>
                <w:szCs w:val="18"/>
                <w:lang w:val="hy-AM"/>
              </w:rPr>
            </w:pPr>
            <w:r w:rsidRPr="000A2C5C">
              <w:rPr>
                <w:rFonts w:ascii="GHEA Grapalat" w:hAnsi="GHEA Grapalat" w:cs="Arial"/>
                <w:b/>
                <w:sz w:val="18"/>
                <w:szCs w:val="18"/>
                <w:lang w:val="hy-AM"/>
              </w:rPr>
              <w:t>Հասցեներ՝</w:t>
            </w:r>
          </w:p>
          <w:p w14:paraId="78CFBDAB"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Մանանդյան 16, բնակարաններ 5,</w:t>
            </w:r>
          </w:p>
          <w:p w14:paraId="54AC3BD6"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Մանանդյան 16, բնակարաններ 17</w:t>
            </w:r>
          </w:p>
          <w:p w14:paraId="6E805E2D"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Մանանդյան 16, բնակարաններ  23,  </w:t>
            </w:r>
          </w:p>
          <w:p w14:paraId="4DA9D198"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Ն. Շենգավիթ 11-րդ փ,, 35 բնակարաններ 6</w:t>
            </w:r>
          </w:p>
          <w:p w14:paraId="06DA87C5"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Ն. Շենգավիթ 11-րդ փ,, 35 բնակարաններ 9</w:t>
            </w:r>
          </w:p>
          <w:p w14:paraId="089731FD"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Ն. Շենգավիթ 11-րդ փ,, 35 բնակարաններ 28,</w:t>
            </w:r>
          </w:p>
          <w:p w14:paraId="2B656AD6"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Ն. Շենգավիթ 11-րդ փ,, 39 բնակարաններ 9</w:t>
            </w:r>
          </w:p>
          <w:p w14:paraId="6CC068DC"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Ն. Շենգավիթ 11-րդ փ,, 39 բնակարաններ 12</w:t>
            </w:r>
          </w:p>
          <w:p w14:paraId="2C83A6F3"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Մանանդյան 20, բնակարան 5,</w:t>
            </w:r>
          </w:p>
          <w:p w14:paraId="51A888D3"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Մայիսի 9-ի 4/2, բնակարաններ 5</w:t>
            </w:r>
          </w:p>
          <w:p w14:paraId="4995EA9B"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Մայիսի 9-ի 4/2, բնակարաններ 10,</w:t>
            </w:r>
          </w:p>
          <w:p w14:paraId="175621FD"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Մայիսի 9-ի 4/3, բնակարաններ 9</w:t>
            </w:r>
          </w:p>
          <w:p w14:paraId="5E62AD0B"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Մայիսի 9-ի 4/3, բնակարաններ 10, </w:t>
            </w:r>
          </w:p>
          <w:p w14:paraId="0A955970"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Գ. Նժդեհ 28/3,  բնակարան 5, </w:t>
            </w:r>
          </w:p>
          <w:p w14:paraId="1E94DA62"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lastRenderedPageBreak/>
              <w:t>Մանանդյան 22, բնակարան 6,</w:t>
            </w:r>
          </w:p>
          <w:p w14:paraId="4F8A9A06"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Մանանդյան 17, բնակարաններ 20</w:t>
            </w:r>
          </w:p>
          <w:p w14:paraId="1343A968"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Մանանդյան 17, բնակարաններ  28</w:t>
            </w:r>
          </w:p>
          <w:p w14:paraId="25C6AA5D"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Արտաշիսյան 46, բնակարան 32</w:t>
            </w:r>
          </w:p>
          <w:p w14:paraId="5182725F"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Բագրատունյաց 26, բնակարաններ 25,</w:t>
            </w:r>
          </w:p>
          <w:p w14:paraId="146A9662"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Բագրատունյաց 26, բնակարաններ  29, </w:t>
            </w:r>
          </w:p>
          <w:p w14:paraId="5817E858"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Արտաշիսյան 44/4, բնակարան 20</w:t>
            </w:r>
          </w:p>
          <w:p w14:paraId="28396165"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Շարուրի 8, բնակարաններ 31,</w:t>
            </w:r>
          </w:p>
          <w:p w14:paraId="3C5A28F9"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Շարուրի 8, բնակարաններ  35,</w:t>
            </w:r>
          </w:p>
          <w:p w14:paraId="69E2A4A8"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Շարուրի 8, բնակարաններ 47</w:t>
            </w:r>
          </w:p>
          <w:p w14:paraId="36D3B6D2"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Շիրակի 10, բնակարան 46</w:t>
            </w:r>
          </w:p>
          <w:p w14:paraId="73195E71"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Մանթաշյան 51, բնակարան 45</w:t>
            </w:r>
          </w:p>
          <w:p w14:paraId="2F49122F"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Արշակունյաց 36 Ա, բնակարան 11, </w:t>
            </w:r>
          </w:p>
          <w:p w14:paraId="214B55BD"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Եղբայրության 14, բնակարաններ 4 </w:t>
            </w:r>
          </w:p>
          <w:p w14:paraId="62250422"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Եղբայրության 14, բնակարաններ 9,</w:t>
            </w:r>
          </w:p>
          <w:p w14:paraId="411C6956"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Եղբայրության 14, բնակարաններ  52 </w:t>
            </w:r>
          </w:p>
          <w:p w14:paraId="7A01F20A"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Եղբայրության 14, բնակարաններ  57,</w:t>
            </w:r>
          </w:p>
          <w:p w14:paraId="37AF55C1"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Եղբայրության 14, բնակարաններ   58</w:t>
            </w:r>
          </w:p>
          <w:p w14:paraId="5C79AB26"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Եղբայրության 14, բնակարաններ  63</w:t>
            </w:r>
          </w:p>
          <w:p w14:paraId="42A7A912"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Եղբայրության 24, բնակարաններ 46 </w:t>
            </w:r>
          </w:p>
          <w:p w14:paraId="350DF055"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Եղբայրության 24, բնակարաններ  51,</w:t>
            </w:r>
          </w:p>
          <w:p w14:paraId="72C9A9B8"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Չեխով 25, բնակարաններ 6 </w:t>
            </w:r>
          </w:p>
          <w:p w14:paraId="3D80E491"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Չեխով 25, բնակարաններ 11, </w:t>
            </w:r>
          </w:p>
          <w:p w14:paraId="14CD57BC"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 xml:space="preserve">Չեխով 25, բնակարաններ  12 </w:t>
            </w:r>
          </w:p>
          <w:p w14:paraId="24AB7E99"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Չեխով 25, բնակարաններ  17</w:t>
            </w:r>
          </w:p>
          <w:p w14:paraId="62246901" w14:textId="77777777" w:rsidR="00F96214" w:rsidRPr="000A2C5C" w:rsidRDefault="00F96214" w:rsidP="00F96214">
            <w:pPr>
              <w:pStyle w:val="ListParagraph"/>
              <w:numPr>
                <w:ilvl w:val="0"/>
                <w:numId w:val="43"/>
              </w:numPr>
              <w:contextualSpacing/>
              <w:rPr>
                <w:rFonts w:ascii="GHEA Grapalat" w:hAnsi="GHEA Grapalat"/>
                <w:sz w:val="18"/>
                <w:szCs w:val="18"/>
                <w:lang w:val="hy-AM"/>
              </w:rPr>
            </w:pPr>
            <w:r w:rsidRPr="000A2C5C">
              <w:rPr>
                <w:rFonts w:ascii="GHEA Grapalat" w:hAnsi="GHEA Grapalat"/>
                <w:sz w:val="18"/>
                <w:szCs w:val="18"/>
                <w:lang w:val="hy-AM"/>
              </w:rPr>
              <w:t>Չեխով 25, բնակարաններ  58</w:t>
            </w:r>
          </w:p>
          <w:p w14:paraId="29DD38C3" w14:textId="77777777" w:rsidR="00F96214" w:rsidRPr="000A2C5C" w:rsidRDefault="00F96214" w:rsidP="00F96214">
            <w:pPr>
              <w:pStyle w:val="ListParagraph"/>
              <w:numPr>
                <w:ilvl w:val="0"/>
                <w:numId w:val="43"/>
              </w:numPr>
              <w:contextualSpacing/>
              <w:rPr>
                <w:rFonts w:ascii="GHEA Grapalat" w:hAnsi="GHEA Grapalat"/>
                <w:sz w:val="18"/>
                <w:szCs w:val="18"/>
              </w:rPr>
            </w:pPr>
            <w:r w:rsidRPr="000A2C5C">
              <w:rPr>
                <w:rFonts w:ascii="GHEA Grapalat" w:hAnsi="GHEA Grapalat"/>
                <w:sz w:val="18"/>
                <w:szCs w:val="18"/>
              </w:rPr>
              <w:t>Արտաշիսյան 44/5, բնակարան 7,</w:t>
            </w:r>
          </w:p>
          <w:p w14:paraId="26D74BCF" w14:textId="77777777" w:rsidR="00F96214" w:rsidRPr="00112559" w:rsidRDefault="00F96214" w:rsidP="00B41DCA">
            <w:pPr>
              <w:ind w:left="145" w:hanging="145"/>
              <w:jc w:val="center"/>
              <w:rPr>
                <w:rFonts w:ascii="GHEA Grapalat" w:hAnsi="GHEA Grapalat"/>
                <w:b/>
                <w:i/>
                <w:sz w:val="16"/>
                <w:szCs w:val="16"/>
              </w:rPr>
            </w:pPr>
          </w:p>
        </w:tc>
        <w:tc>
          <w:tcPr>
            <w:tcW w:w="720" w:type="dxa"/>
            <w:vAlign w:val="center"/>
          </w:tcPr>
          <w:p w14:paraId="2C841C2B" w14:textId="77777777" w:rsidR="00F96214" w:rsidRPr="00112559" w:rsidRDefault="00F96214" w:rsidP="00B41DCA">
            <w:pPr>
              <w:ind w:left="145" w:hanging="145"/>
              <w:jc w:val="center"/>
              <w:rPr>
                <w:rFonts w:ascii="GHEA Grapalat" w:hAnsi="GHEA Grapalat"/>
                <w:b/>
                <w:i/>
                <w:sz w:val="16"/>
                <w:szCs w:val="16"/>
              </w:rPr>
            </w:pPr>
            <w:r w:rsidRPr="008100B4">
              <w:rPr>
                <w:rFonts w:ascii="GHEA Grapalat" w:hAnsi="GHEA Grapalat"/>
                <w:sz w:val="18"/>
                <w:szCs w:val="18"/>
                <w:lang w:val="hy-AM"/>
              </w:rPr>
              <w:lastRenderedPageBreak/>
              <w:t>դրամ</w:t>
            </w:r>
          </w:p>
        </w:tc>
        <w:tc>
          <w:tcPr>
            <w:tcW w:w="1170" w:type="dxa"/>
            <w:vAlign w:val="center"/>
          </w:tcPr>
          <w:p w14:paraId="63395A89" w14:textId="7946CF00" w:rsidR="00F96214" w:rsidRPr="00112559" w:rsidRDefault="00F96214" w:rsidP="00B41DCA">
            <w:pPr>
              <w:ind w:left="145" w:hanging="145"/>
              <w:jc w:val="center"/>
              <w:rPr>
                <w:rFonts w:ascii="GHEA Grapalat" w:hAnsi="GHEA Grapalat"/>
                <w:b/>
                <w:i/>
                <w:sz w:val="16"/>
                <w:szCs w:val="16"/>
              </w:rPr>
            </w:pPr>
          </w:p>
        </w:tc>
        <w:tc>
          <w:tcPr>
            <w:tcW w:w="630" w:type="dxa"/>
            <w:vAlign w:val="center"/>
          </w:tcPr>
          <w:p w14:paraId="2A532D76" w14:textId="77777777" w:rsidR="00F96214" w:rsidRPr="00112559" w:rsidRDefault="00F96214" w:rsidP="00B41DCA">
            <w:pPr>
              <w:ind w:left="145" w:hanging="145"/>
              <w:jc w:val="center"/>
              <w:rPr>
                <w:rFonts w:ascii="GHEA Grapalat" w:hAnsi="GHEA Grapalat"/>
                <w:b/>
                <w:i/>
                <w:sz w:val="16"/>
                <w:szCs w:val="16"/>
              </w:rPr>
            </w:pPr>
            <w:r w:rsidRPr="008100B4">
              <w:rPr>
                <w:rFonts w:ascii="GHEA Grapalat" w:hAnsi="GHEA Grapalat"/>
                <w:sz w:val="18"/>
                <w:szCs w:val="18"/>
              </w:rPr>
              <w:t>1</w:t>
            </w:r>
          </w:p>
        </w:tc>
        <w:tc>
          <w:tcPr>
            <w:tcW w:w="1440" w:type="dxa"/>
            <w:vAlign w:val="center"/>
          </w:tcPr>
          <w:p w14:paraId="5403CCBA" w14:textId="77777777" w:rsidR="00F96214" w:rsidRPr="009B5F99" w:rsidRDefault="00F96214" w:rsidP="00B41DCA">
            <w:pPr>
              <w:rPr>
                <w:rFonts w:ascii="GHEA Grapalat" w:hAnsi="GHEA Grapalat"/>
                <w:sz w:val="14"/>
                <w:szCs w:val="14"/>
              </w:rPr>
            </w:pPr>
            <w:r w:rsidRPr="009B5F99">
              <w:rPr>
                <w:rFonts w:ascii="GHEA Grapalat" w:hAnsi="GHEA Grapalat"/>
                <w:sz w:val="14"/>
                <w:szCs w:val="14"/>
                <w:lang w:val="hy-AM"/>
              </w:rPr>
              <w:t>ք. Երևան Շենգավիթ վարչական շրջան,</w:t>
            </w:r>
            <w:r w:rsidRPr="009B5F99">
              <w:rPr>
                <w:rFonts w:ascii="GHEA Grapalat" w:hAnsi="GHEA Grapalat"/>
                <w:sz w:val="14"/>
                <w:szCs w:val="14"/>
              </w:rPr>
              <w:t xml:space="preserve"> Մանանդյան 16, բնակարաններ 5,</w:t>
            </w:r>
          </w:p>
          <w:p w14:paraId="30D1D2A3"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Մանանդյան 16, բնակարաններ 17</w:t>
            </w:r>
          </w:p>
          <w:p w14:paraId="7C8A9399"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Մանանդյան 16, բնակարաններ  23,  </w:t>
            </w:r>
          </w:p>
          <w:p w14:paraId="6B4D535C"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Ն. Շենգավիթ 11-րդ փ,, 35 բնակարաններ 6</w:t>
            </w:r>
          </w:p>
          <w:p w14:paraId="1083D727"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Ն. Շենգավիթ 11-րդ փ,, 35 բնակարաններ 9</w:t>
            </w:r>
          </w:p>
          <w:p w14:paraId="2CE1A7D8"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Ն. Շենգավիթ 11-րդ փ,, 35 բնակարաններ 28,</w:t>
            </w:r>
          </w:p>
          <w:p w14:paraId="67F0D78B"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Ն. Շենգավիթ 11-րդ փ,, 39 բնակարաններ 9</w:t>
            </w:r>
          </w:p>
          <w:p w14:paraId="1D89D3AD"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Ն. Շենգավիթ 11-րդ փ,, 39 բնակարաններ 12</w:t>
            </w:r>
          </w:p>
          <w:p w14:paraId="4B8A6811"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Մանանդյան 20, բնակարան 5,</w:t>
            </w:r>
          </w:p>
          <w:p w14:paraId="17C73450"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Մայիսի 9-ի 4/2, բնակարաններ 5</w:t>
            </w:r>
          </w:p>
          <w:p w14:paraId="502E9643"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Մայիսի 9-ի 4/2, բնակարաններ 10,</w:t>
            </w:r>
          </w:p>
          <w:p w14:paraId="264760D5"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Մայիսի 9-ի 4/3, բնակարաններ 9</w:t>
            </w:r>
          </w:p>
          <w:p w14:paraId="1B5A92B7"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Մայիսի 9-ի 4/3, բնակարաններ 10, </w:t>
            </w:r>
          </w:p>
          <w:p w14:paraId="7CBB26F5"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  Գ. Նժդեհ 28/3,  բնակարան 5, </w:t>
            </w:r>
          </w:p>
          <w:p w14:paraId="32D272DA"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Մանանդյան 22, բնակարան 6,</w:t>
            </w:r>
          </w:p>
          <w:p w14:paraId="4E8CD3C3"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Մանանդյան 17, բնակարաններ 20</w:t>
            </w:r>
          </w:p>
          <w:p w14:paraId="0BA4AD05"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Մանանդյան 17, բնակարաններ  28</w:t>
            </w:r>
          </w:p>
          <w:p w14:paraId="478E4FBD"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Արտաշիսյան 46, բնակարան 32</w:t>
            </w:r>
          </w:p>
          <w:p w14:paraId="3995E4F8"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Բագրատունյաց 26, բնակարաններ 25,</w:t>
            </w:r>
          </w:p>
          <w:p w14:paraId="467DD9BB"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Բագրատունյաց 26, բնակարաններ  29, </w:t>
            </w:r>
          </w:p>
          <w:p w14:paraId="6516BA64"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Արտաշիսյան 44/4, բնակարան 20</w:t>
            </w:r>
          </w:p>
          <w:p w14:paraId="33F977E7"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lastRenderedPageBreak/>
              <w:t>Շարուրի 8, բնակարաններ 31,</w:t>
            </w:r>
          </w:p>
          <w:p w14:paraId="0479B023"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Շարուրի 8, բնակարաններ  35,</w:t>
            </w:r>
          </w:p>
          <w:p w14:paraId="4B66F2AD"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Շարուրի 8, բնակարաններ 47</w:t>
            </w:r>
          </w:p>
          <w:p w14:paraId="4778A705"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Շիրակի 10, բնակարան 46</w:t>
            </w:r>
          </w:p>
          <w:p w14:paraId="7AAC524A"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Մանթաշյան 51, բնակարան 45</w:t>
            </w:r>
          </w:p>
          <w:p w14:paraId="3FDDDB2B"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Արշակունյաց 36 Ա, բնակարան 11, </w:t>
            </w:r>
          </w:p>
          <w:p w14:paraId="3D2DC4E2"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Եղբայրության 14, բնակարաններ 4 </w:t>
            </w:r>
          </w:p>
          <w:p w14:paraId="1FE6D7CA"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Եղբայրության 14, բնակարաններ 9,</w:t>
            </w:r>
          </w:p>
          <w:p w14:paraId="75F11102"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Եղբայրության 14, բնակարաններ  52 </w:t>
            </w:r>
          </w:p>
          <w:p w14:paraId="3C267582"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Եղբայրության 14, բնակարաններ  57,</w:t>
            </w:r>
          </w:p>
          <w:p w14:paraId="2A76D8C4"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Եղբայրության 14, բնակարաններ   58</w:t>
            </w:r>
          </w:p>
          <w:p w14:paraId="2C669732"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Եղբայրության 14, բնակարաններ  63</w:t>
            </w:r>
          </w:p>
          <w:p w14:paraId="76C31148"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Եղբայրության 24, բնակարաններ 46 </w:t>
            </w:r>
          </w:p>
          <w:p w14:paraId="347AF93C"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Եղբայրության 24, բնակարաններ  51,</w:t>
            </w:r>
          </w:p>
          <w:p w14:paraId="6CB832DC"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Չեխով 25, բնակարաններ 6 </w:t>
            </w:r>
          </w:p>
          <w:p w14:paraId="7184075F"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Չեխով 25, բնակարաններ 11, </w:t>
            </w:r>
          </w:p>
          <w:p w14:paraId="711BC59D"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 xml:space="preserve">Չեխով 25, բնակարաններ  12 </w:t>
            </w:r>
          </w:p>
          <w:p w14:paraId="51790CD9"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Չեխով 25, բնակարաններ  17</w:t>
            </w:r>
          </w:p>
          <w:p w14:paraId="2BEEC191" w14:textId="77777777" w:rsidR="00F96214" w:rsidRPr="009B5F99" w:rsidRDefault="00F96214" w:rsidP="00B41DCA">
            <w:pPr>
              <w:rPr>
                <w:rFonts w:ascii="GHEA Grapalat" w:hAnsi="GHEA Grapalat"/>
                <w:sz w:val="14"/>
                <w:szCs w:val="14"/>
              </w:rPr>
            </w:pPr>
            <w:r w:rsidRPr="009B5F99">
              <w:rPr>
                <w:rFonts w:ascii="GHEA Grapalat" w:hAnsi="GHEA Grapalat"/>
                <w:sz w:val="14"/>
                <w:szCs w:val="14"/>
              </w:rPr>
              <w:t>Չեխով 25, բնակարաններ  58</w:t>
            </w:r>
          </w:p>
          <w:p w14:paraId="01849E43" w14:textId="77777777" w:rsidR="00F96214" w:rsidRPr="00B746D4" w:rsidRDefault="00F96214" w:rsidP="00B41DCA">
            <w:pPr>
              <w:rPr>
                <w:rFonts w:ascii="GHEA Grapalat" w:hAnsi="GHEA Grapalat"/>
                <w:sz w:val="14"/>
                <w:szCs w:val="14"/>
              </w:rPr>
            </w:pPr>
            <w:r w:rsidRPr="009B5F99">
              <w:rPr>
                <w:rFonts w:ascii="GHEA Grapalat" w:hAnsi="GHEA Grapalat"/>
                <w:sz w:val="14"/>
                <w:szCs w:val="14"/>
              </w:rPr>
              <w:t>Արտաշիսյան 44/5, բնակարան 7,</w:t>
            </w:r>
          </w:p>
        </w:tc>
        <w:tc>
          <w:tcPr>
            <w:tcW w:w="1440" w:type="dxa"/>
            <w:vAlign w:val="center"/>
          </w:tcPr>
          <w:p w14:paraId="57B827DC" w14:textId="77777777" w:rsidR="00F96214" w:rsidRPr="00112559" w:rsidRDefault="00F96214" w:rsidP="00B41DCA">
            <w:pPr>
              <w:ind w:left="145" w:hanging="145"/>
              <w:jc w:val="center"/>
              <w:rPr>
                <w:rFonts w:ascii="GHEA Grapalat" w:hAnsi="GHEA Grapalat"/>
                <w:b/>
                <w:i/>
                <w:sz w:val="16"/>
                <w:szCs w:val="16"/>
              </w:rPr>
            </w:pPr>
            <w:r w:rsidRPr="00BD48F9">
              <w:rPr>
                <w:rFonts w:ascii="GHEA Grapalat" w:hAnsi="GHEA Grapalat"/>
                <w:i/>
                <w:sz w:val="14"/>
                <w:szCs w:val="14"/>
                <w:lang w:val="hy-AM"/>
              </w:rPr>
              <w:lastRenderedPageBreak/>
              <w:t xml:space="preserve"> </w:t>
            </w:r>
            <w:r w:rsidRPr="00710D80">
              <w:rPr>
                <w:rFonts w:ascii="GHEA Grapalat" w:hAnsi="GHEA Grapalat"/>
                <w:sz w:val="14"/>
                <w:szCs w:val="14"/>
                <w:lang w:val="hy-AM"/>
              </w:rPr>
              <w:t>Սույն աշխատանքների պայմանագիրը և տեխնիկական հսկողության գնման պայմանագիրը վավերացնելու օրվանից մինչև   70-րդ օրացուցային օրը ներառյալ</w:t>
            </w:r>
          </w:p>
        </w:tc>
      </w:tr>
    </w:tbl>
    <w:p w14:paraId="4640BEA6" w14:textId="77777777" w:rsidR="00421C6C" w:rsidRDefault="00421C6C" w:rsidP="009874A0">
      <w:pPr>
        <w:jc w:val="center"/>
        <w:rPr>
          <w:rFonts w:ascii="GHEA Grapalat" w:hAnsi="GHEA Grapalat"/>
          <w:b/>
          <w:bCs/>
          <w:iCs/>
          <w:sz w:val="20"/>
          <w:szCs w:val="20"/>
          <w:lang w:val="hy-AM"/>
        </w:rPr>
      </w:pPr>
    </w:p>
    <w:p w14:paraId="069FA4F9" w14:textId="77777777" w:rsidR="00421C6C" w:rsidRDefault="00421C6C" w:rsidP="009874A0">
      <w:pPr>
        <w:jc w:val="center"/>
        <w:rPr>
          <w:rFonts w:ascii="GHEA Grapalat" w:hAnsi="GHEA Grapalat"/>
          <w:b/>
          <w:bCs/>
          <w:iCs/>
          <w:sz w:val="20"/>
          <w:szCs w:val="20"/>
          <w:lang w:val="hy-AM"/>
        </w:rPr>
      </w:pPr>
    </w:p>
    <w:p w14:paraId="4171D180" w14:textId="77777777" w:rsidR="003832F5" w:rsidRPr="003832F5" w:rsidRDefault="003832F5" w:rsidP="003832F5">
      <w:pPr>
        <w:rPr>
          <w:rFonts w:ascii="GHEA Grapalat" w:hAnsi="GHEA Grapalat"/>
          <w:b/>
          <w:bCs/>
          <w:color w:val="EE0000"/>
          <w:lang w:val="hy-AM"/>
        </w:rPr>
      </w:pPr>
      <w:r w:rsidRPr="003832F5">
        <w:rPr>
          <w:rFonts w:ascii="GHEA Grapalat" w:hAnsi="GHEA Grapalat"/>
          <w:b/>
          <w:bCs/>
          <w:color w:val="EE0000"/>
          <w:lang w:val="hy-AM"/>
        </w:rPr>
        <w:t>Պահանջվում են հետևյալ լիցենզիաները՝ 3-րդ դասի</w:t>
      </w:r>
    </w:p>
    <w:p w14:paraId="467EEED2" w14:textId="77777777" w:rsidR="003832F5" w:rsidRPr="003832F5" w:rsidRDefault="003832F5" w:rsidP="003832F5">
      <w:pPr>
        <w:rPr>
          <w:rFonts w:ascii="GHEA Grapalat" w:hAnsi="GHEA Grapalat"/>
          <w:b/>
          <w:bCs/>
          <w:color w:val="EE0000"/>
          <w:lang w:val="hy-AM"/>
        </w:rPr>
      </w:pPr>
    </w:p>
    <w:tbl>
      <w:tblPr>
        <w:tblStyle w:val="TableGrid"/>
        <w:tblW w:w="0" w:type="auto"/>
        <w:tblLook w:val="04A0" w:firstRow="1" w:lastRow="0" w:firstColumn="1" w:lastColumn="0" w:noHBand="0" w:noVBand="1"/>
      </w:tblPr>
      <w:tblGrid>
        <w:gridCol w:w="625"/>
        <w:gridCol w:w="1080"/>
        <w:gridCol w:w="7645"/>
      </w:tblGrid>
      <w:tr w:rsidR="003832F5" w:rsidRPr="003832F5" w14:paraId="1A723DB1" w14:textId="77777777" w:rsidTr="00B41DCA">
        <w:trPr>
          <w:trHeight w:val="575"/>
        </w:trPr>
        <w:tc>
          <w:tcPr>
            <w:tcW w:w="625" w:type="dxa"/>
          </w:tcPr>
          <w:p w14:paraId="0E9CC788" w14:textId="77777777" w:rsidR="003832F5" w:rsidRPr="003832F5" w:rsidRDefault="003832F5" w:rsidP="00B41DCA">
            <w:pPr>
              <w:rPr>
                <w:rFonts w:ascii="GHEA Grapalat" w:hAnsi="GHEA Grapalat"/>
                <w:b/>
                <w:bCs/>
                <w:color w:val="EE0000"/>
                <w:sz w:val="16"/>
                <w:szCs w:val="16"/>
              </w:rPr>
            </w:pPr>
            <w:r w:rsidRPr="003832F5">
              <w:rPr>
                <w:rFonts w:ascii="GHEA Grapalat" w:hAnsi="GHEA Grapalat"/>
                <w:b/>
                <w:bCs/>
                <w:color w:val="EE0000"/>
                <w:sz w:val="16"/>
                <w:szCs w:val="16"/>
              </w:rPr>
              <w:t>Հ/հ</w:t>
            </w:r>
          </w:p>
        </w:tc>
        <w:tc>
          <w:tcPr>
            <w:tcW w:w="1080" w:type="dxa"/>
          </w:tcPr>
          <w:p w14:paraId="2F9F6CB2" w14:textId="77777777" w:rsidR="003832F5" w:rsidRPr="003832F5" w:rsidRDefault="003832F5" w:rsidP="00B41DCA">
            <w:pPr>
              <w:rPr>
                <w:rFonts w:ascii="GHEA Grapalat" w:hAnsi="GHEA Grapalat"/>
                <w:b/>
                <w:bCs/>
                <w:color w:val="EE0000"/>
                <w:sz w:val="16"/>
                <w:szCs w:val="16"/>
              </w:rPr>
            </w:pPr>
            <w:r w:rsidRPr="003832F5">
              <w:rPr>
                <w:rFonts w:ascii="GHEA Grapalat" w:hAnsi="GHEA Grapalat"/>
                <w:b/>
                <w:bCs/>
                <w:color w:val="EE0000"/>
                <w:sz w:val="16"/>
                <w:szCs w:val="16"/>
              </w:rPr>
              <w:t xml:space="preserve">Ներդիր, </w:t>
            </w:r>
          </w:p>
          <w:p w14:paraId="1219BCA9" w14:textId="77777777" w:rsidR="003832F5" w:rsidRPr="003832F5" w:rsidRDefault="003832F5" w:rsidP="00B41DCA">
            <w:pPr>
              <w:rPr>
                <w:rFonts w:ascii="GHEA Grapalat" w:hAnsi="GHEA Grapalat"/>
                <w:b/>
                <w:bCs/>
                <w:color w:val="EE0000"/>
                <w:sz w:val="16"/>
                <w:szCs w:val="16"/>
              </w:rPr>
            </w:pPr>
            <w:r w:rsidRPr="003832F5">
              <w:rPr>
                <w:rFonts w:ascii="GHEA Grapalat" w:hAnsi="GHEA Grapalat"/>
                <w:b/>
                <w:bCs/>
                <w:color w:val="EE0000"/>
                <w:sz w:val="16"/>
                <w:szCs w:val="16"/>
              </w:rPr>
              <w:t>ծածկագիր</w:t>
            </w:r>
          </w:p>
        </w:tc>
        <w:tc>
          <w:tcPr>
            <w:tcW w:w="7645" w:type="dxa"/>
          </w:tcPr>
          <w:p w14:paraId="00676AA0" w14:textId="77777777" w:rsidR="003832F5" w:rsidRPr="003832F5" w:rsidRDefault="003832F5" w:rsidP="00B41DCA">
            <w:pPr>
              <w:rPr>
                <w:rFonts w:ascii="GHEA Grapalat" w:hAnsi="GHEA Grapalat"/>
                <w:b/>
                <w:bCs/>
                <w:color w:val="EE0000"/>
                <w:sz w:val="16"/>
                <w:szCs w:val="16"/>
              </w:rPr>
            </w:pPr>
            <w:r w:rsidRPr="003832F5">
              <w:rPr>
                <w:rFonts w:ascii="GHEA Grapalat" w:hAnsi="GHEA Grapalat"/>
                <w:b/>
                <w:bCs/>
                <w:color w:val="EE0000"/>
                <w:sz w:val="16"/>
                <w:szCs w:val="16"/>
              </w:rPr>
              <w:t>Լիցենզիայի անբաժանելի մաս կազմող ներդիրների տեսակներ</w:t>
            </w:r>
          </w:p>
        </w:tc>
      </w:tr>
      <w:tr w:rsidR="003832F5" w:rsidRPr="003832F5" w14:paraId="5050D34C" w14:textId="77777777" w:rsidTr="00B41DCA">
        <w:tc>
          <w:tcPr>
            <w:tcW w:w="625" w:type="dxa"/>
          </w:tcPr>
          <w:p w14:paraId="2BB5604F" w14:textId="77777777" w:rsidR="003832F5" w:rsidRPr="003832F5" w:rsidRDefault="003832F5" w:rsidP="00B41DCA">
            <w:pPr>
              <w:rPr>
                <w:rFonts w:ascii="GHEA Grapalat" w:hAnsi="GHEA Grapalat"/>
                <w:b/>
                <w:bCs/>
                <w:color w:val="EE0000"/>
                <w:sz w:val="18"/>
                <w:szCs w:val="18"/>
              </w:rPr>
            </w:pPr>
            <w:r w:rsidRPr="003832F5">
              <w:rPr>
                <w:rFonts w:ascii="GHEA Grapalat" w:hAnsi="GHEA Grapalat"/>
                <w:b/>
                <w:bCs/>
                <w:color w:val="EE0000"/>
                <w:sz w:val="18"/>
                <w:szCs w:val="18"/>
              </w:rPr>
              <w:t>1</w:t>
            </w:r>
          </w:p>
        </w:tc>
        <w:tc>
          <w:tcPr>
            <w:tcW w:w="1080" w:type="dxa"/>
          </w:tcPr>
          <w:p w14:paraId="683C7099" w14:textId="77777777" w:rsidR="003832F5" w:rsidRPr="003832F5" w:rsidRDefault="003832F5" w:rsidP="00B41DCA">
            <w:pPr>
              <w:rPr>
                <w:rFonts w:ascii="GHEA Grapalat" w:hAnsi="GHEA Grapalat"/>
                <w:b/>
                <w:bCs/>
                <w:color w:val="EE0000"/>
                <w:sz w:val="18"/>
                <w:szCs w:val="18"/>
              </w:rPr>
            </w:pPr>
            <w:r w:rsidRPr="003832F5">
              <w:rPr>
                <w:rFonts w:ascii="GHEA Grapalat" w:hAnsi="GHEA Grapalat"/>
                <w:b/>
                <w:bCs/>
                <w:color w:val="EE0000"/>
                <w:sz w:val="18"/>
                <w:szCs w:val="18"/>
              </w:rPr>
              <w:t>04</w:t>
            </w:r>
          </w:p>
        </w:tc>
        <w:tc>
          <w:tcPr>
            <w:tcW w:w="7645" w:type="dxa"/>
          </w:tcPr>
          <w:p w14:paraId="71B88EF2" w14:textId="77777777" w:rsidR="003832F5" w:rsidRPr="003832F5" w:rsidRDefault="003832F5" w:rsidP="00B41DCA">
            <w:pPr>
              <w:rPr>
                <w:rStyle w:val="Bodytext2Sylfaen"/>
                <w:rFonts w:ascii="GHEA Grapalat" w:hAnsi="GHEA Grapalat"/>
                <w:b/>
                <w:bCs/>
                <w:color w:val="EE0000"/>
                <w:sz w:val="18"/>
                <w:szCs w:val="18"/>
              </w:rPr>
            </w:pPr>
            <w:r w:rsidRPr="003832F5">
              <w:rPr>
                <w:rStyle w:val="Bodytext2Sylfaen"/>
                <w:rFonts w:ascii="GHEA Grapalat" w:hAnsi="GHEA Grapalat"/>
                <w:b/>
                <w:bCs/>
                <w:color w:val="EE0000"/>
                <w:sz w:val="18"/>
                <w:szCs w:val="18"/>
              </w:rPr>
              <w:t>Բնակելի հասարակական և արտադրական կառույցներ</w:t>
            </w:r>
          </w:p>
        </w:tc>
      </w:tr>
    </w:tbl>
    <w:p w14:paraId="5B1E1DD3" w14:textId="77777777" w:rsidR="003832F5" w:rsidRDefault="003832F5" w:rsidP="009874A0">
      <w:pPr>
        <w:jc w:val="center"/>
        <w:rPr>
          <w:rFonts w:ascii="GHEA Grapalat" w:hAnsi="GHEA Grapalat"/>
          <w:b/>
          <w:bCs/>
          <w:iCs/>
          <w:sz w:val="20"/>
          <w:szCs w:val="20"/>
          <w:lang w:val="hy-AM"/>
        </w:rPr>
      </w:pPr>
    </w:p>
    <w:p w14:paraId="7F7AF58B" w14:textId="77777777" w:rsidR="003832F5" w:rsidRDefault="003832F5" w:rsidP="009874A0">
      <w:pPr>
        <w:jc w:val="center"/>
        <w:rPr>
          <w:rFonts w:ascii="GHEA Grapalat" w:hAnsi="GHEA Grapalat"/>
          <w:b/>
          <w:bCs/>
          <w:iCs/>
          <w:sz w:val="20"/>
          <w:szCs w:val="20"/>
          <w:lang w:val="hy-AM"/>
        </w:rPr>
      </w:pPr>
    </w:p>
    <w:p w14:paraId="51FD773B" w14:textId="77777777" w:rsidR="00421C6C" w:rsidRDefault="00421C6C" w:rsidP="009874A0">
      <w:pPr>
        <w:jc w:val="center"/>
        <w:rPr>
          <w:rFonts w:ascii="GHEA Grapalat" w:hAnsi="GHEA Grapalat"/>
          <w:b/>
          <w:bCs/>
          <w:iCs/>
          <w:sz w:val="20"/>
          <w:szCs w:val="20"/>
          <w:lang w:val="hy-AM"/>
        </w:rPr>
      </w:pPr>
    </w:p>
    <w:p w14:paraId="34A760A3" w14:textId="35888906" w:rsidR="009874A0" w:rsidRPr="0084206E" w:rsidRDefault="009874A0" w:rsidP="009874A0">
      <w:pPr>
        <w:jc w:val="center"/>
        <w:rPr>
          <w:rFonts w:ascii="GHEA Grapalat" w:hAnsi="GHEA Grapalat"/>
          <w:b/>
          <w:bCs/>
          <w:iCs/>
          <w:sz w:val="20"/>
          <w:szCs w:val="20"/>
          <w:lang w:val="hy-AM"/>
        </w:rPr>
      </w:pPr>
      <w:r w:rsidRPr="0084206E">
        <w:rPr>
          <w:rFonts w:ascii="GHEA Grapalat" w:hAnsi="GHEA Grapalat"/>
          <w:b/>
          <w:bCs/>
          <w:iCs/>
          <w:sz w:val="20"/>
          <w:szCs w:val="20"/>
          <w:lang w:val="hy-AM"/>
        </w:rPr>
        <w:t>ԾԱՎԱԼԱԹԵՐԹ-ՆԱԽԱՀԱՇԻՎ*</w:t>
      </w:r>
    </w:p>
    <w:p w14:paraId="334C1B73" w14:textId="217B77DD" w:rsidR="0036641C" w:rsidRPr="0084206E" w:rsidRDefault="0084206E" w:rsidP="005A4C88">
      <w:pPr>
        <w:tabs>
          <w:tab w:val="left" w:pos="4440"/>
          <w:tab w:val="center" w:pos="5551"/>
        </w:tabs>
        <w:jc w:val="center"/>
        <w:rPr>
          <w:rFonts w:ascii="GHEA Grapalat" w:hAnsi="GHEA Grapalat"/>
          <w:iCs/>
          <w:sz w:val="20"/>
          <w:szCs w:val="20"/>
          <w:lang w:val="hy-AM"/>
        </w:rPr>
      </w:pPr>
      <w:r w:rsidRPr="0084206E">
        <w:rPr>
          <w:rFonts w:ascii="GHEA Grapalat" w:hAnsi="GHEA Grapalat"/>
          <w:iCs/>
          <w:sz w:val="20"/>
          <w:szCs w:val="20"/>
          <w:lang w:val="hy-AM"/>
        </w:rPr>
        <w:t>Երևան քաղաքի Շենգավիթ վարչական շրջանի բազմաբնակարան շենքերի պատշգամբների  վերանորոգման աշխատանքների</w:t>
      </w:r>
    </w:p>
    <w:p w14:paraId="0921C535" w14:textId="77777777" w:rsidR="005A4C88" w:rsidRPr="0036641C" w:rsidRDefault="009874A0" w:rsidP="009874A0">
      <w:pPr>
        <w:tabs>
          <w:tab w:val="center" w:pos="5551"/>
          <w:tab w:val="right" w:pos="10536"/>
        </w:tabs>
        <w:ind w:firstLine="567"/>
        <w:rPr>
          <w:rFonts w:ascii="GHEA Grapalat" w:hAnsi="GHEA Grapalat"/>
          <w:i/>
          <w:lang w:val="hy-AM"/>
        </w:rPr>
      </w:pPr>
      <w:r w:rsidRPr="0036641C">
        <w:rPr>
          <w:rFonts w:ascii="GHEA Grapalat" w:hAnsi="GHEA Grapalat"/>
          <w:i/>
          <w:lang w:val="hy-AM"/>
        </w:rPr>
        <w:t xml:space="preserve"> </w:t>
      </w:r>
    </w:p>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4857"/>
        <w:gridCol w:w="940"/>
        <w:gridCol w:w="1060"/>
        <w:gridCol w:w="1200"/>
        <w:gridCol w:w="1240"/>
      </w:tblGrid>
      <w:tr w:rsidR="00421C6C" w:rsidRPr="00421C6C" w14:paraId="12D7B6A4" w14:textId="77777777" w:rsidTr="009411D3">
        <w:trPr>
          <w:trHeight w:val="1260"/>
        </w:trPr>
        <w:tc>
          <w:tcPr>
            <w:tcW w:w="448" w:type="dxa"/>
            <w:vAlign w:val="center"/>
            <w:hideMark/>
          </w:tcPr>
          <w:p w14:paraId="083C0C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NN</w:t>
            </w:r>
          </w:p>
        </w:tc>
        <w:tc>
          <w:tcPr>
            <w:tcW w:w="4857" w:type="dxa"/>
            <w:vAlign w:val="center"/>
            <w:hideMark/>
          </w:tcPr>
          <w:p w14:paraId="02B56AD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²ßË³ï³ÝùÝ»ñÇ ³Ýí³ÝáõÙÁ</w:t>
            </w:r>
          </w:p>
        </w:tc>
        <w:tc>
          <w:tcPr>
            <w:tcW w:w="940" w:type="dxa"/>
            <w:vAlign w:val="center"/>
            <w:hideMark/>
          </w:tcPr>
          <w:p w14:paraId="04D0B1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â³÷Ù³Ý ÙÇ³íáñÁ</w:t>
            </w:r>
          </w:p>
        </w:tc>
        <w:tc>
          <w:tcPr>
            <w:tcW w:w="1060" w:type="dxa"/>
            <w:vAlign w:val="center"/>
            <w:hideMark/>
          </w:tcPr>
          <w:p w14:paraId="553AC9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xml:space="preserve">Ì³í³ÉÁ </w:t>
            </w:r>
            <w:r w:rsidRPr="00421C6C">
              <w:rPr>
                <w:rFonts w:ascii="Calibri" w:hAnsi="Calibri" w:cs="Calibri"/>
                <w:sz w:val="16"/>
                <w:szCs w:val="16"/>
              </w:rPr>
              <w:t>обьем</w:t>
            </w:r>
          </w:p>
        </w:tc>
        <w:tc>
          <w:tcPr>
            <w:tcW w:w="1200" w:type="dxa"/>
            <w:vAlign w:val="center"/>
            <w:hideMark/>
          </w:tcPr>
          <w:p w14:paraId="4B4C4394" w14:textId="6B9E3582"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xml:space="preserve">ÙÇ³íáñÇ ³ñÅ»ùÁ /Ñ³½. ¹ñ./ </w:t>
            </w:r>
            <w:r w:rsidRPr="00421C6C">
              <w:rPr>
                <w:rFonts w:ascii="Calibri" w:hAnsi="Calibri" w:cs="Calibri"/>
                <w:sz w:val="16"/>
                <w:szCs w:val="16"/>
              </w:rPr>
              <w:t>Стоимость</w:t>
            </w:r>
            <w:r w:rsidRPr="00421C6C">
              <w:rPr>
                <w:rFonts w:ascii="Arial Armenian" w:hAnsi="Arial Armenian" w:cs="Arial"/>
                <w:sz w:val="16"/>
                <w:szCs w:val="16"/>
              </w:rPr>
              <w:t xml:space="preserve"> </w:t>
            </w:r>
            <w:r w:rsidRPr="00421C6C">
              <w:rPr>
                <w:rFonts w:ascii="Calibri" w:hAnsi="Calibri" w:cs="Calibri"/>
                <w:sz w:val="16"/>
                <w:szCs w:val="16"/>
              </w:rPr>
              <w:t>единицы</w:t>
            </w:r>
            <w:r w:rsidRPr="00421C6C">
              <w:rPr>
                <w:rFonts w:ascii="Arial Armenian" w:hAnsi="Arial Armenian" w:cs="Arial"/>
                <w:sz w:val="16"/>
                <w:szCs w:val="16"/>
              </w:rPr>
              <w:t xml:space="preserve"> /</w:t>
            </w:r>
            <w:r w:rsidRPr="00421C6C">
              <w:rPr>
                <w:rFonts w:ascii="Calibri" w:hAnsi="Calibri" w:cs="Calibri"/>
                <w:sz w:val="16"/>
                <w:szCs w:val="16"/>
              </w:rPr>
              <w:t>тыс</w:t>
            </w:r>
            <w:r w:rsidRPr="00421C6C">
              <w:rPr>
                <w:rFonts w:ascii="Arial Armenian" w:hAnsi="Arial Armenian" w:cs="Arial"/>
                <w:sz w:val="16"/>
                <w:szCs w:val="16"/>
              </w:rPr>
              <w:t>.</w:t>
            </w:r>
            <w:r w:rsidRPr="00421C6C">
              <w:rPr>
                <w:rFonts w:ascii="Calibri" w:hAnsi="Calibri" w:cs="Calibri"/>
                <w:sz w:val="16"/>
                <w:szCs w:val="16"/>
              </w:rPr>
              <w:t>драм</w:t>
            </w:r>
            <w:r w:rsidRPr="00421C6C">
              <w:rPr>
                <w:rFonts w:ascii="Arial Armenian" w:hAnsi="Arial Armenian" w:cs="Arial"/>
                <w:sz w:val="16"/>
                <w:szCs w:val="16"/>
              </w:rPr>
              <w:t xml:space="preserve">/ </w:t>
            </w:r>
          </w:p>
        </w:tc>
        <w:tc>
          <w:tcPr>
            <w:tcW w:w="1240" w:type="dxa"/>
            <w:vAlign w:val="center"/>
            <w:hideMark/>
          </w:tcPr>
          <w:p w14:paraId="47C95B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xml:space="preserve">ÀÝ¹Ñ³Ýáõñ ³ñÅ»Ùá /Ñ³½. ¹ñ³Ù/ </w:t>
            </w:r>
            <w:r w:rsidRPr="00421C6C">
              <w:rPr>
                <w:rFonts w:ascii="Calibri" w:hAnsi="Calibri" w:cs="Calibri"/>
                <w:sz w:val="16"/>
                <w:szCs w:val="16"/>
              </w:rPr>
              <w:t>Общая</w:t>
            </w:r>
            <w:r w:rsidRPr="00421C6C">
              <w:rPr>
                <w:rFonts w:ascii="Arial Armenian" w:hAnsi="Arial Armenian" w:cs="Arial"/>
                <w:sz w:val="16"/>
                <w:szCs w:val="16"/>
              </w:rPr>
              <w:t xml:space="preserve"> </w:t>
            </w:r>
            <w:r w:rsidRPr="00421C6C">
              <w:rPr>
                <w:rFonts w:ascii="Calibri" w:hAnsi="Calibri" w:cs="Calibri"/>
                <w:sz w:val="16"/>
                <w:szCs w:val="16"/>
              </w:rPr>
              <w:t>стоимость</w:t>
            </w:r>
            <w:r w:rsidRPr="00421C6C">
              <w:rPr>
                <w:rFonts w:ascii="Arial Armenian" w:hAnsi="Arial Armenian" w:cs="Arial"/>
                <w:sz w:val="16"/>
                <w:szCs w:val="16"/>
              </w:rPr>
              <w:t xml:space="preserve">                                 /</w:t>
            </w:r>
            <w:r w:rsidRPr="00421C6C">
              <w:rPr>
                <w:rFonts w:ascii="Calibri" w:hAnsi="Calibri" w:cs="Calibri"/>
                <w:sz w:val="16"/>
                <w:szCs w:val="16"/>
              </w:rPr>
              <w:t>тыс</w:t>
            </w:r>
            <w:r w:rsidRPr="00421C6C">
              <w:rPr>
                <w:rFonts w:ascii="Arial Armenian" w:hAnsi="Arial Armenian" w:cs="Arial"/>
                <w:sz w:val="16"/>
                <w:szCs w:val="16"/>
              </w:rPr>
              <w:t>.</w:t>
            </w:r>
            <w:r w:rsidRPr="00421C6C">
              <w:rPr>
                <w:rFonts w:ascii="Calibri" w:hAnsi="Calibri" w:cs="Calibri"/>
                <w:sz w:val="16"/>
                <w:szCs w:val="16"/>
              </w:rPr>
              <w:t>драм</w:t>
            </w:r>
            <w:r w:rsidRPr="00421C6C">
              <w:rPr>
                <w:rFonts w:ascii="Arial Armenian" w:hAnsi="Arial Armenian" w:cs="Arial"/>
                <w:sz w:val="16"/>
                <w:szCs w:val="16"/>
              </w:rPr>
              <w:t>/</w:t>
            </w:r>
          </w:p>
        </w:tc>
      </w:tr>
      <w:tr w:rsidR="00421C6C" w:rsidRPr="00421C6C" w14:paraId="13E18EF8" w14:textId="77777777" w:rsidTr="009411D3">
        <w:trPr>
          <w:trHeight w:val="255"/>
        </w:trPr>
        <w:tc>
          <w:tcPr>
            <w:tcW w:w="448" w:type="dxa"/>
            <w:vAlign w:val="center"/>
            <w:hideMark/>
          </w:tcPr>
          <w:p w14:paraId="78865F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vAlign w:val="center"/>
            <w:hideMark/>
          </w:tcPr>
          <w:p w14:paraId="560AE5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940" w:type="dxa"/>
            <w:vAlign w:val="center"/>
            <w:hideMark/>
          </w:tcPr>
          <w:p w14:paraId="7B0C9E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1060" w:type="dxa"/>
            <w:vAlign w:val="center"/>
            <w:hideMark/>
          </w:tcPr>
          <w:p w14:paraId="2E3AF5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1200" w:type="dxa"/>
            <w:vAlign w:val="center"/>
            <w:hideMark/>
          </w:tcPr>
          <w:p w14:paraId="26F72F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1240" w:type="dxa"/>
            <w:vAlign w:val="center"/>
            <w:hideMark/>
          </w:tcPr>
          <w:p w14:paraId="73F833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r>
      <w:tr w:rsidR="00421C6C" w:rsidRPr="00421C6C" w14:paraId="0BDEB5A9" w14:textId="77777777" w:rsidTr="009411D3">
        <w:trPr>
          <w:trHeight w:val="420"/>
        </w:trPr>
        <w:tc>
          <w:tcPr>
            <w:tcW w:w="448" w:type="dxa"/>
            <w:vAlign w:val="center"/>
            <w:hideMark/>
          </w:tcPr>
          <w:p w14:paraId="4F366D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61C43CC"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16,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5</w:t>
            </w:r>
          </w:p>
        </w:tc>
        <w:tc>
          <w:tcPr>
            <w:tcW w:w="940" w:type="dxa"/>
            <w:vAlign w:val="center"/>
            <w:hideMark/>
          </w:tcPr>
          <w:p w14:paraId="3561D1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049D1D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A89A7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bottom"/>
            <w:hideMark/>
          </w:tcPr>
          <w:p w14:paraId="2DFE32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20698DD" w14:textId="77777777" w:rsidTr="009411D3">
        <w:trPr>
          <w:trHeight w:val="315"/>
        </w:trPr>
        <w:tc>
          <w:tcPr>
            <w:tcW w:w="448" w:type="dxa"/>
            <w:shd w:val="clear" w:color="000000" w:fill="FFFFFF"/>
            <w:vAlign w:val="center"/>
            <w:hideMark/>
          </w:tcPr>
          <w:p w14:paraId="79EBDD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8A6E1EB"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535E62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FCC95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69FB0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73AB3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4845793" w14:textId="77777777" w:rsidTr="009411D3">
        <w:trPr>
          <w:trHeight w:val="420"/>
        </w:trPr>
        <w:tc>
          <w:tcPr>
            <w:tcW w:w="448" w:type="dxa"/>
            <w:shd w:val="clear" w:color="000000" w:fill="FFFFFF"/>
            <w:vAlign w:val="center"/>
            <w:hideMark/>
          </w:tcPr>
          <w:p w14:paraId="722327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9A11CD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44DB534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D1653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4C9358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4BB046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5F8FBFA4" w14:textId="77777777" w:rsidTr="009411D3">
        <w:trPr>
          <w:trHeight w:val="420"/>
        </w:trPr>
        <w:tc>
          <w:tcPr>
            <w:tcW w:w="448" w:type="dxa"/>
            <w:shd w:val="clear" w:color="000000" w:fill="FFFFFF"/>
            <w:vAlign w:val="center"/>
            <w:hideMark/>
          </w:tcPr>
          <w:p w14:paraId="242077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C84D11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E57551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7687A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5E3CA2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74079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50C07CB5" w14:textId="77777777" w:rsidTr="009411D3">
        <w:trPr>
          <w:trHeight w:val="420"/>
        </w:trPr>
        <w:tc>
          <w:tcPr>
            <w:tcW w:w="448" w:type="dxa"/>
            <w:shd w:val="clear" w:color="000000" w:fill="FFFFFF"/>
            <w:vAlign w:val="center"/>
            <w:hideMark/>
          </w:tcPr>
          <w:p w14:paraId="28B7E4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1D1475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4ABB22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9DE1C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290557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4CF792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79E535A0" w14:textId="77777777" w:rsidTr="009411D3">
        <w:trPr>
          <w:trHeight w:val="420"/>
        </w:trPr>
        <w:tc>
          <w:tcPr>
            <w:tcW w:w="448" w:type="dxa"/>
            <w:shd w:val="clear" w:color="000000" w:fill="FFFFFF"/>
            <w:vAlign w:val="center"/>
            <w:hideMark/>
          </w:tcPr>
          <w:p w14:paraId="037D06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E6648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6500E23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DF3E9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415359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5AAF0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714DA187" w14:textId="77777777" w:rsidTr="009411D3">
        <w:trPr>
          <w:trHeight w:val="360"/>
        </w:trPr>
        <w:tc>
          <w:tcPr>
            <w:tcW w:w="448" w:type="dxa"/>
            <w:shd w:val="clear" w:color="000000" w:fill="FFFFFF"/>
            <w:vAlign w:val="center"/>
            <w:hideMark/>
          </w:tcPr>
          <w:p w14:paraId="694721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8E4C37D"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B2C8F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77A48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94722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8FB07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D867009" w14:textId="77777777" w:rsidTr="009411D3">
        <w:trPr>
          <w:trHeight w:val="540"/>
        </w:trPr>
        <w:tc>
          <w:tcPr>
            <w:tcW w:w="448" w:type="dxa"/>
            <w:shd w:val="clear" w:color="000000" w:fill="FFFFFF"/>
            <w:noWrap/>
            <w:vAlign w:val="center"/>
            <w:hideMark/>
          </w:tcPr>
          <w:p w14:paraId="4A3AB3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90EA26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178C7C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94AA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5F5FE9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D81F4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47F36704" w14:textId="77777777" w:rsidTr="009411D3">
        <w:trPr>
          <w:trHeight w:val="360"/>
        </w:trPr>
        <w:tc>
          <w:tcPr>
            <w:tcW w:w="448" w:type="dxa"/>
            <w:shd w:val="clear" w:color="000000" w:fill="FFFFFF"/>
            <w:noWrap/>
            <w:vAlign w:val="center"/>
            <w:hideMark/>
          </w:tcPr>
          <w:p w14:paraId="2984F4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6CA45CE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88D605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2B6A4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13C73A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5D0FF33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779521F9" w14:textId="77777777" w:rsidTr="009411D3">
        <w:trPr>
          <w:trHeight w:val="360"/>
        </w:trPr>
        <w:tc>
          <w:tcPr>
            <w:tcW w:w="448" w:type="dxa"/>
            <w:shd w:val="clear" w:color="000000" w:fill="FFFFFF"/>
            <w:noWrap/>
            <w:vAlign w:val="center"/>
            <w:hideMark/>
          </w:tcPr>
          <w:p w14:paraId="5FC3E7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9A6843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42BD0A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FF095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6B9F3D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56FE5F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0DFB921B" w14:textId="77777777" w:rsidTr="009411D3">
        <w:trPr>
          <w:trHeight w:val="360"/>
        </w:trPr>
        <w:tc>
          <w:tcPr>
            <w:tcW w:w="448" w:type="dxa"/>
            <w:shd w:val="clear" w:color="000000" w:fill="FFFFFF"/>
            <w:noWrap/>
            <w:vAlign w:val="center"/>
            <w:hideMark/>
          </w:tcPr>
          <w:p w14:paraId="2F4540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EBE95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406F412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722B3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59511D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7EA2E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0F4E81EC" w14:textId="77777777" w:rsidTr="009411D3">
        <w:trPr>
          <w:trHeight w:val="360"/>
        </w:trPr>
        <w:tc>
          <w:tcPr>
            <w:tcW w:w="448" w:type="dxa"/>
            <w:shd w:val="clear" w:color="000000" w:fill="FFFFFF"/>
            <w:noWrap/>
            <w:vAlign w:val="center"/>
            <w:hideMark/>
          </w:tcPr>
          <w:p w14:paraId="0720CA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FF385E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0C649F1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B3854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AFD6B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372486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2A1280FD" w14:textId="77777777" w:rsidTr="009411D3">
        <w:trPr>
          <w:trHeight w:val="360"/>
        </w:trPr>
        <w:tc>
          <w:tcPr>
            <w:tcW w:w="448" w:type="dxa"/>
            <w:shd w:val="clear" w:color="000000" w:fill="FFFFFF"/>
            <w:noWrap/>
            <w:vAlign w:val="center"/>
            <w:hideMark/>
          </w:tcPr>
          <w:p w14:paraId="51DAF8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5880ED5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651CF21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27F9E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14FD73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A3478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5130AB16" w14:textId="77777777" w:rsidTr="009411D3">
        <w:trPr>
          <w:trHeight w:val="360"/>
        </w:trPr>
        <w:tc>
          <w:tcPr>
            <w:tcW w:w="448" w:type="dxa"/>
            <w:shd w:val="clear" w:color="000000" w:fill="FFFFFF"/>
            <w:noWrap/>
            <w:vAlign w:val="center"/>
            <w:hideMark/>
          </w:tcPr>
          <w:p w14:paraId="22EB46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6EEEA4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69EBB2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27D94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76C3CA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50330A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37DFFB44" w14:textId="77777777" w:rsidTr="009411D3">
        <w:trPr>
          <w:trHeight w:val="360"/>
        </w:trPr>
        <w:tc>
          <w:tcPr>
            <w:tcW w:w="448" w:type="dxa"/>
            <w:shd w:val="clear" w:color="000000" w:fill="FFFFFF"/>
            <w:noWrap/>
            <w:vAlign w:val="center"/>
            <w:hideMark/>
          </w:tcPr>
          <w:p w14:paraId="532059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1B13ED7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668A990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E1E23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15458E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2867F9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254D61B5" w14:textId="77777777" w:rsidTr="009411D3">
        <w:trPr>
          <w:trHeight w:val="645"/>
        </w:trPr>
        <w:tc>
          <w:tcPr>
            <w:tcW w:w="448" w:type="dxa"/>
            <w:shd w:val="clear" w:color="000000" w:fill="FFFFFF"/>
            <w:noWrap/>
            <w:vAlign w:val="center"/>
            <w:hideMark/>
          </w:tcPr>
          <w:p w14:paraId="26B723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5ADA413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0203BE2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4A2D7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5639DF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5478F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447D2F0F" w14:textId="77777777" w:rsidTr="009411D3">
        <w:trPr>
          <w:trHeight w:val="630"/>
        </w:trPr>
        <w:tc>
          <w:tcPr>
            <w:tcW w:w="448" w:type="dxa"/>
            <w:shd w:val="clear" w:color="000000" w:fill="FFFFFF"/>
            <w:noWrap/>
            <w:vAlign w:val="center"/>
            <w:hideMark/>
          </w:tcPr>
          <w:p w14:paraId="24AA2F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2FFA828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86E680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E9ADA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5B651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0E649A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55F4D09E" w14:textId="77777777" w:rsidTr="009411D3">
        <w:trPr>
          <w:trHeight w:val="600"/>
        </w:trPr>
        <w:tc>
          <w:tcPr>
            <w:tcW w:w="448" w:type="dxa"/>
            <w:shd w:val="clear" w:color="000000" w:fill="FFFFFF"/>
            <w:noWrap/>
            <w:vAlign w:val="center"/>
            <w:hideMark/>
          </w:tcPr>
          <w:p w14:paraId="11832E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70A2E06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388317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ADEEF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259B08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7AD14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29A64390" w14:textId="77777777" w:rsidTr="009411D3">
        <w:trPr>
          <w:trHeight w:val="435"/>
        </w:trPr>
        <w:tc>
          <w:tcPr>
            <w:tcW w:w="448" w:type="dxa"/>
            <w:shd w:val="clear" w:color="000000" w:fill="FFFFFF"/>
            <w:noWrap/>
            <w:vAlign w:val="center"/>
            <w:hideMark/>
          </w:tcPr>
          <w:p w14:paraId="2BF41A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4EA50B6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2CB3342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1E580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C7828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78A33E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6B1C89C0" w14:textId="77777777" w:rsidTr="009411D3">
        <w:trPr>
          <w:trHeight w:val="435"/>
        </w:trPr>
        <w:tc>
          <w:tcPr>
            <w:tcW w:w="448" w:type="dxa"/>
            <w:shd w:val="clear" w:color="000000" w:fill="FFFFFF"/>
            <w:noWrap/>
            <w:vAlign w:val="center"/>
            <w:hideMark/>
          </w:tcPr>
          <w:p w14:paraId="6A7AB1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7FE7DD7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7D2948C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3DA97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63E35D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248A5C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14.989</w:t>
            </w:r>
          </w:p>
        </w:tc>
      </w:tr>
      <w:tr w:rsidR="00421C6C" w:rsidRPr="00421C6C" w14:paraId="4C168F0D" w14:textId="77777777" w:rsidTr="009411D3">
        <w:trPr>
          <w:trHeight w:val="435"/>
        </w:trPr>
        <w:tc>
          <w:tcPr>
            <w:tcW w:w="448" w:type="dxa"/>
            <w:shd w:val="clear" w:color="000000" w:fill="FFFFFF"/>
            <w:noWrap/>
            <w:vAlign w:val="center"/>
            <w:hideMark/>
          </w:tcPr>
          <w:p w14:paraId="40DD82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CEF329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4F73741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B3A40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24B7D9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3C0FFA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2EC83C62" w14:textId="77777777" w:rsidTr="009411D3">
        <w:trPr>
          <w:trHeight w:val="435"/>
        </w:trPr>
        <w:tc>
          <w:tcPr>
            <w:tcW w:w="448" w:type="dxa"/>
            <w:shd w:val="clear" w:color="000000" w:fill="FFFFFF"/>
            <w:noWrap/>
            <w:vAlign w:val="center"/>
            <w:hideMark/>
          </w:tcPr>
          <w:p w14:paraId="187ABF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380289C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546BC99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62198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11D897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3D277B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0EDD51DB" w14:textId="77777777" w:rsidTr="009411D3">
        <w:trPr>
          <w:trHeight w:val="435"/>
        </w:trPr>
        <w:tc>
          <w:tcPr>
            <w:tcW w:w="448" w:type="dxa"/>
            <w:shd w:val="clear" w:color="000000" w:fill="FFFFFF"/>
            <w:noWrap/>
            <w:vAlign w:val="center"/>
            <w:hideMark/>
          </w:tcPr>
          <w:p w14:paraId="52C146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5BC15B3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3D4932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D1D76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5E65CB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02338E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2B7E4DA5" w14:textId="77777777" w:rsidTr="009411D3">
        <w:trPr>
          <w:trHeight w:val="435"/>
        </w:trPr>
        <w:tc>
          <w:tcPr>
            <w:tcW w:w="448" w:type="dxa"/>
            <w:shd w:val="clear" w:color="000000" w:fill="FFFFFF"/>
            <w:noWrap/>
            <w:vAlign w:val="center"/>
            <w:hideMark/>
          </w:tcPr>
          <w:p w14:paraId="5B99FC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3D85195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629437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80F17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601DA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30258C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6E8B349F" w14:textId="77777777" w:rsidTr="009411D3">
        <w:trPr>
          <w:trHeight w:val="435"/>
        </w:trPr>
        <w:tc>
          <w:tcPr>
            <w:tcW w:w="448" w:type="dxa"/>
            <w:shd w:val="clear" w:color="000000" w:fill="FFFFFF"/>
            <w:noWrap/>
            <w:vAlign w:val="center"/>
            <w:hideMark/>
          </w:tcPr>
          <w:p w14:paraId="277583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242365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212C737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415662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A0864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1EF9C1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74BD34F8" w14:textId="77777777" w:rsidTr="009411D3">
        <w:trPr>
          <w:trHeight w:val="435"/>
        </w:trPr>
        <w:tc>
          <w:tcPr>
            <w:tcW w:w="448" w:type="dxa"/>
            <w:shd w:val="clear" w:color="000000" w:fill="FFFFFF"/>
            <w:noWrap/>
            <w:vAlign w:val="center"/>
            <w:hideMark/>
          </w:tcPr>
          <w:p w14:paraId="6D6EAF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4A49BF4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0A3BC77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25FA3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1A228A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3A33EA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1865FBFA" w14:textId="77777777" w:rsidTr="009411D3">
        <w:trPr>
          <w:trHeight w:val="600"/>
        </w:trPr>
        <w:tc>
          <w:tcPr>
            <w:tcW w:w="448" w:type="dxa"/>
            <w:shd w:val="clear" w:color="000000" w:fill="FFFFFF"/>
            <w:noWrap/>
            <w:vAlign w:val="center"/>
            <w:hideMark/>
          </w:tcPr>
          <w:p w14:paraId="19A612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31D645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699E624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C2CF2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634D74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2D790F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6C9D0CFA" w14:textId="77777777" w:rsidTr="009411D3">
        <w:trPr>
          <w:trHeight w:val="405"/>
        </w:trPr>
        <w:tc>
          <w:tcPr>
            <w:tcW w:w="448" w:type="dxa"/>
            <w:vAlign w:val="center"/>
            <w:hideMark/>
          </w:tcPr>
          <w:p w14:paraId="1B8074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 </w:t>
            </w:r>
          </w:p>
        </w:tc>
        <w:tc>
          <w:tcPr>
            <w:tcW w:w="4857" w:type="dxa"/>
            <w:vAlign w:val="center"/>
            <w:hideMark/>
          </w:tcPr>
          <w:p w14:paraId="2A0A9AF3"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16,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17</w:t>
            </w:r>
          </w:p>
        </w:tc>
        <w:tc>
          <w:tcPr>
            <w:tcW w:w="940" w:type="dxa"/>
            <w:vAlign w:val="center"/>
            <w:hideMark/>
          </w:tcPr>
          <w:p w14:paraId="73E729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063104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17EB2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bottom"/>
            <w:hideMark/>
          </w:tcPr>
          <w:p w14:paraId="14A3D7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0B43B56" w14:textId="77777777" w:rsidTr="009411D3">
        <w:trPr>
          <w:trHeight w:val="300"/>
        </w:trPr>
        <w:tc>
          <w:tcPr>
            <w:tcW w:w="448" w:type="dxa"/>
            <w:shd w:val="clear" w:color="000000" w:fill="FFFFFF"/>
            <w:vAlign w:val="center"/>
            <w:hideMark/>
          </w:tcPr>
          <w:p w14:paraId="6007CE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69945F7"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11DEA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3BDCF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3D0BB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9AE59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63EEEA3" w14:textId="77777777" w:rsidTr="009411D3">
        <w:trPr>
          <w:trHeight w:val="435"/>
        </w:trPr>
        <w:tc>
          <w:tcPr>
            <w:tcW w:w="448" w:type="dxa"/>
            <w:shd w:val="clear" w:color="000000" w:fill="FFFFFF"/>
            <w:vAlign w:val="center"/>
            <w:hideMark/>
          </w:tcPr>
          <w:p w14:paraId="7D5530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8242C5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2EC5007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6AF6A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noWrap/>
            <w:vAlign w:val="center"/>
            <w:hideMark/>
          </w:tcPr>
          <w:p w14:paraId="22A72CC5"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0.663</w:t>
            </w:r>
          </w:p>
        </w:tc>
        <w:tc>
          <w:tcPr>
            <w:tcW w:w="1240" w:type="dxa"/>
            <w:vAlign w:val="center"/>
            <w:hideMark/>
          </w:tcPr>
          <w:p w14:paraId="026D4D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1FDF60EB" w14:textId="77777777" w:rsidTr="009411D3">
        <w:trPr>
          <w:trHeight w:val="435"/>
        </w:trPr>
        <w:tc>
          <w:tcPr>
            <w:tcW w:w="448" w:type="dxa"/>
            <w:shd w:val="clear" w:color="000000" w:fill="FFFFFF"/>
            <w:vAlign w:val="center"/>
            <w:hideMark/>
          </w:tcPr>
          <w:p w14:paraId="2755BF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FB2C5B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857ECE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02811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noWrap/>
            <w:vAlign w:val="center"/>
            <w:hideMark/>
          </w:tcPr>
          <w:p w14:paraId="2C2946C5"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33.493</w:t>
            </w:r>
          </w:p>
        </w:tc>
        <w:tc>
          <w:tcPr>
            <w:tcW w:w="1240" w:type="dxa"/>
            <w:vAlign w:val="center"/>
            <w:hideMark/>
          </w:tcPr>
          <w:p w14:paraId="468CBA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39B39FC3" w14:textId="77777777" w:rsidTr="009411D3">
        <w:trPr>
          <w:trHeight w:val="435"/>
        </w:trPr>
        <w:tc>
          <w:tcPr>
            <w:tcW w:w="448" w:type="dxa"/>
            <w:shd w:val="clear" w:color="000000" w:fill="FFFFFF"/>
            <w:vAlign w:val="center"/>
            <w:hideMark/>
          </w:tcPr>
          <w:p w14:paraId="5795C8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84BDBB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0139AEF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CFAE4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noWrap/>
            <w:vAlign w:val="center"/>
            <w:hideMark/>
          </w:tcPr>
          <w:p w14:paraId="602730A2"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94.639</w:t>
            </w:r>
          </w:p>
        </w:tc>
        <w:tc>
          <w:tcPr>
            <w:tcW w:w="1240" w:type="dxa"/>
            <w:vAlign w:val="center"/>
            <w:hideMark/>
          </w:tcPr>
          <w:p w14:paraId="5A819E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5B7414C" w14:textId="77777777" w:rsidTr="009411D3">
        <w:trPr>
          <w:trHeight w:val="435"/>
        </w:trPr>
        <w:tc>
          <w:tcPr>
            <w:tcW w:w="448" w:type="dxa"/>
            <w:shd w:val="clear" w:color="000000" w:fill="FFFFFF"/>
            <w:vAlign w:val="center"/>
            <w:hideMark/>
          </w:tcPr>
          <w:p w14:paraId="3B04D3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32A4A0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8668BF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1551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noWrap/>
            <w:vAlign w:val="center"/>
            <w:hideMark/>
          </w:tcPr>
          <w:p w14:paraId="49E4D7F2"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4.106</w:t>
            </w:r>
          </w:p>
        </w:tc>
        <w:tc>
          <w:tcPr>
            <w:tcW w:w="1240" w:type="dxa"/>
            <w:vAlign w:val="center"/>
            <w:hideMark/>
          </w:tcPr>
          <w:p w14:paraId="6B3D32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1AFBB56E" w14:textId="77777777" w:rsidTr="009411D3">
        <w:trPr>
          <w:trHeight w:val="315"/>
        </w:trPr>
        <w:tc>
          <w:tcPr>
            <w:tcW w:w="448" w:type="dxa"/>
            <w:shd w:val="clear" w:color="000000" w:fill="FFFFFF"/>
            <w:vAlign w:val="center"/>
            <w:hideMark/>
          </w:tcPr>
          <w:p w14:paraId="0250C9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70441D3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020D5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6A460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B0BE5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25D93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51154B7" w14:textId="77777777" w:rsidTr="009411D3">
        <w:trPr>
          <w:trHeight w:val="600"/>
        </w:trPr>
        <w:tc>
          <w:tcPr>
            <w:tcW w:w="448" w:type="dxa"/>
            <w:shd w:val="clear" w:color="000000" w:fill="FFFFFF"/>
            <w:noWrap/>
            <w:vAlign w:val="center"/>
            <w:hideMark/>
          </w:tcPr>
          <w:p w14:paraId="456BF8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5A389BB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48BBC27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61FD4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noWrap/>
            <w:vAlign w:val="center"/>
            <w:hideMark/>
          </w:tcPr>
          <w:p w14:paraId="6E2FBAD4"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136.133</w:t>
            </w:r>
          </w:p>
        </w:tc>
        <w:tc>
          <w:tcPr>
            <w:tcW w:w="1240" w:type="dxa"/>
            <w:vAlign w:val="center"/>
            <w:hideMark/>
          </w:tcPr>
          <w:p w14:paraId="381F55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607A09DC" w14:textId="77777777" w:rsidTr="009411D3">
        <w:trPr>
          <w:trHeight w:val="405"/>
        </w:trPr>
        <w:tc>
          <w:tcPr>
            <w:tcW w:w="448" w:type="dxa"/>
            <w:shd w:val="clear" w:color="000000" w:fill="FFFFFF"/>
            <w:noWrap/>
            <w:vAlign w:val="center"/>
            <w:hideMark/>
          </w:tcPr>
          <w:p w14:paraId="24EBAA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00353E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AB6CD4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1EE59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noWrap/>
            <w:vAlign w:val="center"/>
            <w:hideMark/>
          </w:tcPr>
          <w:p w14:paraId="5FF9591E"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9.138</w:t>
            </w:r>
          </w:p>
        </w:tc>
        <w:tc>
          <w:tcPr>
            <w:tcW w:w="1240" w:type="dxa"/>
            <w:vAlign w:val="center"/>
            <w:hideMark/>
          </w:tcPr>
          <w:p w14:paraId="7BDCCB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308DC3D3" w14:textId="77777777" w:rsidTr="009411D3">
        <w:trPr>
          <w:trHeight w:val="405"/>
        </w:trPr>
        <w:tc>
          <w:tcPr>
            <w:tcW w:w="448" w:type="dxa"/>
            <w:shd w:val="clear" w:color="000000" w:fill="FFFFFF"/>
            <w:noWrap/>
            <w:vAlign w:val="center"/>
            <w:hideMark/>
          </w:tcPr>
          <w:p w14:paraId="44D91F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8A3F8F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59405D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AB19D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noWrap/>
            <w:vAlign w:val="center"/>
            <w:hideMark/>
          </w:tcPr>
          <w:p w14:paraId="4AFD4D2D"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11.535</w:t>
            </w:r>
          </w:p>
        </w:tc>
        <w:tc>
          <w:tcPr>
            <w:tcW w:w="1240" w:type="dxa"/>
            <w:vAlign w:val="center"/>
            <w:hideMark/>
          </w:tcPr>
          <w:p w14:paraId="728698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4E6D7A6E" w14:textId="77777777" w:rsidTr="009411D3">
        <w:trPr>
          <w:trHeight w:val="405"/>
        </w:trPr>
        <w:tc>
          <w:tcPr>
            <w:tcW w:w="448" w:type="dxa"/>
            <w:shd w:val="clear" w:color="000000" w:fill="FFFFFF"/>
            <w:noWrap/>
            <w:vAlign w:val="center"/>
            <w:hideMark/>
          </w:tcPr>
          <w:p w14:paraId="499E47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82034A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66917CD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66EC2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noWrap/>
            <w:vAlign w:val="center"/>
            <w:hideMark/>
          </w:tcPr>
          <w:p w14:paraId="12325BFB"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2.303</w:t>
            </w:r>
          </w:p>
        </w:tc>
        <w:tc>
          <w:tcPr>
            <w:tcW w:w="1240" w:type="dxa"/>
            <w:vAlign w:val="center"/>
            <w:hideMark/>
          </w:tcPr>
          <w:p w14:paraId="30FF55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6C960E6A" w14:textId="77777777" w:rsidTr="009411D3">
        <w:trPr>
          <w:trHeight w:val="405"/>
        </w:trPr>
        <w:tc>
          <w:tcPr>
            <w:tcW w:w="448" w:type="dxa"/>
            <w:shd w:val="clear" w:color="000000" w:fill="FFFFFF"/>
            <w:noWrap/>
            <w:vAlign w:val="center"/>
            <w:hideMark/>
          </w:tcPr>
          <w:p w14:paraId="58FEB1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DDCA51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54B6F04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92C83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noWrap/>
            <w:vAlign w:val="center"/>
            <w:hideMark/>
          </w:tcPr>
          <w:p w14:paraId="0BC719D2"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88.852</w:t>
            </w:r>
          </w:p>
        </w:tc>
        <w:tc>
          <w:tcPr>
            <w:tcW w:w="1240" w:type="dxa"/>
            <w:vAlign w:val="center"/>
            <w:hideMark/>
          </w:tcPr>
          <w:p w14:paraId="703642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1952F0EA" w14:textId="77777777" w:rsidTr="009411D3">
        <w:trPr>
          <w:trHeight w:val="405"/>
        </w:trPr>
        <w:tc>
          <w:tcPr>
            <w:tcW w:w="448" w:type="dxa"/>
            <w:shd w:val="clear" w:color="000000" w:fill="FFFFFF"/>
            <w:noWrap/>
            <w:vAlign w:val="center"/>
            <w:hideMark/>
          </w:tcPr>
          <w:p w14:paraId="53B3F6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A0E73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5767507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1878B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noWrap/>
            <w:vAlign w:val="center"/>
            <w:hideMark/>
          </w:tcPr>
          <w:p w14:paraId="380A05E5"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487.378</w:t>
            </w:r>
          </w:p>
        </w:tc>
        <w:tc>
          <w:tcPr>
            <w:tcW w:w="1240" w:type="dxa"/>
            <w:vAlign w:val="center"/>
            <w:hideMark/>
          </w:tcPr>
          <w:p w14:paraId="7390E9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3CF27BDF" w14:textId="77777777" w:rsidTr="009411D3">
        <w:trPr>
          <w:trHeight w:val="405"/>
        </w:trPr>
        <w:tc>
          <w:tcPr>
            <w:tcW w:w="448" w:type="dxa"/>
            <w:shd w:val="clear" w:color="000000" w:fill="FFFFFF"/>
            <w:noWrap/>
            <w:vAlign w:val="center"/>
            <w:hideMark/>
          </w:tcPr>
          <w:p w14:paraId="1DF0EE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EFA151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B06F6F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53DD1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noWrap/>
            <w:vAlign w:val="center"/>
            <w:hideMark/>
          </w:tcPr>
          <w:p w14:paraId="5FA67E69"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511.747</w:t>
            </w:r>
          </w:p>
        </w:tc>
        <w:tc>
          <w:tcPr>
            <w:tcW w:w="1240" w:type="dxa"/>
            <w:vAlign w:val="center"/>
            <w:hideMark/>
          </w:tcPr>
          <w:p w14:paraId="114C73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6FCD9F09" w14:textId="77777777" w:rsidTr="009411D3">
        <w:trPr>
          <w:trHeight w:val="405"/>
        </w:trPr>
        <w:tc>
          <w:tcPr>
            <w:tcW w:w="448" w:type="dxa"/>
            <w:shd w:val="clear" w:color="000000" w:fill="FFFFFF"/>
            <w:noWrap/>
            <w:vAlign w:val="center"/>
            <w:hideMark/>
          </w:tcPr>
          <w:p w14:paraId="3D86DF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A3DA6C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A34468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283B8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noWrap/>
            <w:vAlign w:val="center"/>
            <w:hideMark/>
          </w:tcPr>
          <w:p w14:paraId="023DD3EC"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2.399</w:t>
            </w:r>
          </w:p>
        </w:tc>
        <w:tc>
          <w:tcPr>
            <w:tcW w:w="1240" w:type="dxa"/>
            <w:vAlign w:val="center"/>
            <w:hideMark/>
          </w:tcPr>
          <w:p w14:paraId="18F7A6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0141AE1F" w14:textId="77777777" w:rsidTr="009411D3">
        <w:trPr>
          <w:trHeight w:val="720"/>
        </w:trPr>
        <w:tc>
          <w:tcPr>
            <w:tcW w:w="448" w:type="dxa"/>
            <w:shd w:val="clear" w:color="000000" w:fill="FFFFFF"/>
            <w:noWrap/>
            <w:vAlign w:val="center"/>
            <w:hideMark/>
          </w:tcPr>
          <w:p w14:paraId="3E5B01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44526E7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2964AA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5DE0C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noWrap/>
            <w:vAlign w:val="center"/>
            <w:hideMark/>
          </w:tcPr>
          <w:p w14:paraId="029428AF"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4.171</w:t>
            </w:r>
          </w:p>
        </w:tc>
        <w:tc>
          <w:tcPr>
            <w:tcW w:w="1240" w:type="dxa"/>
            <w:vAlign w:val="center"/>
            <w:hideMark/>
          </w:tcPr>
          <w:p w14:paraId="08E982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0AEB9710" w14:textId="77777777" w:rsidTr="009411D3">
        <w:trPr>
          <w:trHeight w:val="675"/>
        </w:trPr>
        <w:tc>
          <w:tcPr>
            <w:tcW w:w="448" w:type="dxa"/>
            <w:shd w:val="clear" w:color="000000" w:fill="FFFFFF"/>
            <w:noWrap/>
            <w:vAlign w:val="center"/>
            <w:hideMark/>
          </w:tcPr>
          <w:p w14:paraId="4FC198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51002DA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0EE4C26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902B5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noWrap/>
            <w:vAlign w:val="center"/>
            <w:hideMark/>
          </w:tcPr>
          <w:p w14:paraId="77FE642F"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1.139</w:t>
            </w:r>
          </w:p>
        </w:tc>
        <w:tc>
          <w:tcPr>
            <w:tcW w:w="1240" w:type="dxa"/>
            <w:vAlign w:val="center"/>
            <w:hideMark/>
          </w:tcPr>
          <w:p w14:paraId="75564D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22F03855" w14:textId="77777777" w:rsidTr="009411D3">
        <w:trPr>
          <w:trHeight w:val="600"/>
        </w:trPr>
        <w:tc>
          <w:tcPr>
            <w:tcW w:w="448" w:type="dxa"/>
            <w:shd w:val="clear" w:color="000000" w:fill="FFFFFF"/>
            <w:noWrap/>
            <w:vAlign w:val="center"/>
            <w:hideMark/>
          </w:tcPr>
          <w:p w14:paraId="0B0F08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AC0E9E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5D9D7A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133C7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noWrap/>
            <w:vAlign w:val="center"/>
            <w:hideMark/>
          </w:tcPr>
          <w:p w14:paraId="3A74FC01"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10.234</w:t>
            </w:r>
          </w:p>
        </w:tc>
        <w:tc>
          <w:tcPr>
            <w:tcW w:w="1240" w:type="dxa"/>
            <w:vAlign w:val="center"/>
            <w:hideMark/>
          </w:tcPr>
          <w:p w14:paraId="34F480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079C3C1B" w14:textId="77777777" w:rsidTr="009411D3">
        <w:trPr>
          <w:trHeight w:val="345"/>
        </w:trPr>
        <w:tc>
          <w:tcPr>
            <w:tcW w:w="448" w:type="dxa"/>
            <w:shd w:val="clear" w:color="000000" w:fill="FFFFFF"/>
            <w:noWrap/>
            <w:vAlign w:val="center"/>
            <w:hideMark/>
          </w:tcPr>
          <w:p w14:paraId="74ADE1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4DA0B20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28DB8B3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979A0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noWrap/>
            <w:vAlign w:val="center"/>
            <w:hideMark/>
          </w:tcPr>
          <w:p w14:paraId="1A071DC3"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138.037</w:t>
            </w:r>
          </w:p>
        </w:tc>
        <w:tc>
          <w:tcPr>
            <w:tcW w:w="1240" w:type="dxa"/>
            <w:vAlign w:val="center"/>
            <w:hideMark/>
          </w:tcPr>
          <w:p w14:paraId="1E0D84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689751BA" w14:textId="77777777" w:rsidTr="009411D3">
        <w:trPr>
          <w:trHeight w:val="345"/>
        </w:trPr>
        <w:tc>
          <w:tcPr>
            <w:tcW w:w="448" w:type="dxa"/>
            <w:shd w:val="clear" w:color="000000" w:fill="FFFFFF"/>
            <w:noWrap/>
            <w:vAlign w:val="center"/>
            <w:hideMark/>
          </w:tcPr>
          <w:p w14:paraId="0FBA9A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04C5C6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326DC5F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385195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noWrap/>
            <w:vAlign w:val="center"/>
            <w:hideMark/>
          </w:tcPr>
          <w:p w14:paraId="2CD52C34"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10.331</w:t>
            </w:r>
          </w:p>
        </w:tc>
        <w:tc>
          <w:tcPr>
            <w:tcW w:w="1240" w:type="dxa"/>
            <w:vAlign w:val="center"/>
            <w:hideMark/>
          </w:tcPr>
          <w:p w14:paraId="090D91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6BF04EDE" w14:textId="77777777" w:rsidTr="009411D3">
        <w:trPr>
          <w:trHeight w:val="345"/>
        </w:trPr>
        <w:tc>
          <w:tcPr>
            <w:tcW w:w="448" w:type="dxa"/>
            <w:shd w:val="clear" w:color="000000" w:fill="FFFFFF"/>
            <w:noWrap/>
            <w:vAlign w:val="center"/>
            <w:hideMark/>
          </w:tcPr>
          <w:p w14:paraId="102740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4CED2E4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4215D3D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A6C4B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noWrap/>
            <w:vAlign w:val="center"/>
            <w:hideMark/>
          </w:tcPr>
          <w:p w14:paraId="07870B50"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2.849</w:t>
            </w:r>
          </w:p>
        </w:tc>
        <w:tc>
          <w:tcPr>
            <w:tcW w:w="1240" w:type="dxa"/>
            <w:vAlign w:val="center"/>
            <w:hideMark/>
          </w:tcPr>
          <w:p w14:paraId="62C99F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34677B63" w14:textId="77777777" w:rsidTr="009411D3">
        <w:trPr>
          <w:trHeight w:val="345"/>
        </w:trPr>
        <w:tc>
          <w:tcPr>
            <w:tcW w:w="448" w:type="dxa"/>
            <w:shd w:val="clear" w:color="000000" w:fill="FFFFFF"/>
            <w:noWrap/>
            <w:vAlign w:val="center"/>
            <w:hideMark/>
          </w:tcPr>
          <w:p w14:paraId="7D0E7F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304F7D4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7486955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A1CF8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noWrap/>
            <w:vAlign w:val="center"/>
            <w:hideMark/>
          </w:tcPr>
          <w:p w14:paraId="7486D53E"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2.513</w:t>
            </w:r>
          </w:p>
        </w:tc>
        <w:tc>
          <w:tcPr>
            <w:tcW w:w="1240" w:type="dxa"/>
            <w:vAlign w:val="center"/>
            <w:hideMark/>
          </w:tcPr>
          <w:p w14:paraId="73AFA5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150C709D" w14:textId="77777777" w:rsidTr="009411D3">
        <w:trPr>
          <w:trHeight w:val="345"/>
        </w:trPr>
        <w:tc>
          <w:tcPr>
            <w:tcW w:w="448" w:type="dxa"/>
            <w:shd w:val="clear" w:color="000000" w:fill="FFFFFF"/>
            <w:noWrap/>
            <w:vAlign w:val="center"/>
            <w:hideMark/>
          </w:tcPr>
          <w:p w14:paraId="00F54B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5D4BF8A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468EDF7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2205B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noWrap/>
            <w:vAlign w:val="center"/>
            <w:hideMark/>
          </w:tcPr>
          <w:p w14:paraId="5E6549AD"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0.695</w:t>
            </w:r>
          </w:p>
        </w:tc>
        <w:tc>
          <w:tcPr>
            <w:tcW w:w="1240" w:type="dxa"/>
            <w:vAlign w:val="center"/>
            <w:hideMark/>
          </w:tcPr>
          <w:p w14:paraId="6EC84B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30385E6C" w14:textId="77777777" w:rsidTr="009411D3">
        <w:trPr>
          <w:trHeight w:val="345"/>
        </w:trPr>
        <w:tc>
          <w:tcPr>
            <w:tcW w:w="448" w:type="dxa"/>
            <w:shd w:val="clear" w:color="000000" w:fill="FFFFFF"/>
            <w:noWrap/>
            <w:vAlign w:val="center"/>
            <w:hideMark/>
          </w:tcPr>
          <w:p w14:paraId="1948EA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D4DF5C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52DABD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C97E7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noWrap/>
            <w:vAlign w:val="center"/>
            <w:hideMark/>
          </w:tcPr>
          <w:p w14:paraId="5A931B2B"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0.551</w:t>
            </w:r>
          </w:p>
        </w:tc>
        <w:tc>
          <w:tcPr>
            <w:tcW w:w="1240" w:type="dxa"/>
            <w:vAlign w:val="center"/>
            <w:hideMark/>
          </w:tcPr>
          <w:p w14:paraId="588638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1E999088" w14:textId="77777777" w:rsidTr="009411D3">
        <w:trPr>
          <w:trHeight w:val="345"/>
        </w:trPr>
        <w:tc>
          <w:tcPr>
            <w:tcW w:w="448" w:type="dxa"/>
            <w:shd w:val="clear" w:color="000000" w:fill="FFFFFF"/>
            <w:noWrap/>
            <w:vAlign w:val="center"/>
            <w:hideMark/>
          </w:tcPr>
          <w:p w14:paraId="7D8B23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5DDC319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63686CD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38234F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noWrap/>
            <w:vAlign w:val="center"/>
            <w:hideMark/>
          </w:tcPr>
          <w:p w14:paraId="3DAA65E8"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1.007</w:t>
            </w:r>
          </w:p>
        </w:tc>
        <w:tc>
          <w:tcPr>
            <w:tcW w:w="1240" w:type="dxa"/>
            <w:vAlign w:val="center"/>
            <w:hideMark/>
          </w:tcPr>
          <w:p w14:paraId="4D144B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72D7E74E" w14:textId="77777777" w:rsidTr="009411D3">
        <w:trPr>
          <w:trHeight w:val="345"/>
        </w:trPr>
        <w:tc>
          <w:tcPr>
            <w:tcW w:w="448" w:type="dxa"/>
            <w:shd w:val="clear" w:color="000000" w:fill="FFFFFF"/>
            <w:noWrap/>
            <w:vAlign w:val="center"/>
            <w:hideMark/>
          </w:tcPr>
          <w:p w14:paraId="044A76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7BC04D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4313783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F6A4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noWrap/>
            <w:vAlign w:val="center"/>
            <w:hideMark/>
          </w:tcPr>
          <w:p w14:paraId="7D10AA64"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2.193</w:t>
            </w:r>
          </w:p>
        </w:tc>
        <w:tc>
          <w:tcPr>
            <w:tcW w:w="1240" w:type="dxa"/>
            <w:vAlign w:val="center"/>
            <w:hideMark/>
          </w:tcPr>
          <w:p w14:paraId="0365C8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0C35E4FC" w14:textId="77777777" w:rsidTr="009411D3">
        <w:trPr>
          <w:trHeight w:val="600"/>
        </w:trPr>
        <w:tc>
          <w:tcPr>
            <w:tcW w:w="448" w:type="dxa"/>
            <w:shd w:val="clear" w:color="000000" w:fill="FFFFFF"/>
            <w:noWrap/>
            <w:vAlign w:val="center"/>
            <w:hideMark/>
          </w:tcPr>
          <w:p w14:paraId="5FD182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0385DA2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10DFCD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0AA21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noWrap/>
            <w:vAlign w:val="center"/>
            <w:hideMark/>
          </w:tcPr>
          <w:p w14:paraId="29CEFBC0"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1.099</w:t>
            </w:r>
          </w:p>
        </w:tc>
        <w:tc>
          <w:tcPr>
            <w:tcW w:w="1240" w:type="dxa"/>
            <w:vAlign w:val="center"/>
            <w:hideMark/>
          </w:tcPr>
          <w:p w14:paraId="049CBE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51EDEE12" w14:textId="77777777" w:rsidTr="009411D3">
        <w:trPr>
          <w:trHeight w:val="315"/>
        </w:trPr>
        <w:tc>
          <w:tcPr>
            <w:tcW w:w="448" w:type="dxa"/>
            <w:vAlign w:val="center"/>
            <w:hideMark/>
          </w:tcPr>
          <w:p w14:paraId="0A9E3C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3834FF0"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16,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23</w:t>
            </w:r>
          </w:p>
        </w:tc>
        <w:tc>
          <w:tcPr>
            <w:tcW w:w="940" w:type="dxa"/>
            <w:vAlign w:val="center"/>
            <w:hideMark/>
          </w:tcPr>
          <w:p w14:paraId="0F9EA3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53FE9B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99EA2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bottom"/>
            <w:hideMark/>
          </w:tcPr>
          <w:p w14:paraId="05DB87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9FA04E4" w14:textId="77777777" w:rsidTr="009411D3">
        <w:trPr>
          <w:trHeight w:val="270"/>
        </w:trPr>
        <w:tc>
          <w:tcPr>
            <w:tcW w:w="448" w:type="dxa"/>
            <w:shd w:val="clear" w:color="000000" w:fill="FFFFFF"/>
            <w:vAlign w:val="center"/>
            <w:hideMark/>
          </w:tcPr>
          <w:p w14:paraId="2FD2FB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BFB2153"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C3A52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47CFC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9DD83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2094D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A8EA27F" w14:textId="77777777" w:rsidTr="009411D3">
        <w:trPr>
          <w:trHeight w:val="420"/>
        </w:trPr>
        <w:tc>
          <w:tcPr>
            <w:tcW w:w="448" w:type="dxa"/>
            <w:shd w:val="clear" w:color="000000" w:fill="FFFFFF"/>
            <w:vAlign w:val="center"/>
            <w:hideMark/>
          </w:tcPr>
          <w:p w14:paraId="779A75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BA3EED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5B0E687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2CAD6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noWrap/>
            <w:vAlign w:val="center"/>
            <w:hideMark/>
          </w:tcPr>
          <w:p w14:paraId="4AA619AC"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0.663</w:t>
            </w:r>
          </w:p>
        </w:tc>
        <w:tc>
          <w:tcPr>
            <w:tcW w:w="1240" w:type="dxa"/>
            <w:vAlign w:val="center"/>
            <w:hideMark/>
          </w:tcPr>
          <w:p w14:paraId="6133C8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1F62EDD2" w14:textId="77777777" w:rsidTr="009411D3">
        <w:trPr>
          <w:trHeight w:val="420"/>
        </w:trPr>
        <w:tc>
          <w:tcPr>
            <w:tcW w:w="448" w:type="dxa"/>
            <w:shd w:val="clear" w:color="000000" w:fill="FFFFFF"/>
            <w:vAlign w:val="center"/>
            <w:hideMark/>
          </w:tcPr>
          <w:p w14:paraId="6CFC9A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1C7F0E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E720ED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8B0DD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noWrap/>
            <w:vAlign w:val="center"/>
            <w:hideMark/>
          </w:tcPr>
          <w:p w14:paraId="1422A7C0"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33.493</w:t>
            </w:r>
          </w:p>
        </w:tc>
        <w:tc>
          <w:tcPr>
            <w:tcW w:w="1240" w:type="dxa"/>
            <w:vAlign w:val="center"/>
            <w:hideMark/>
          </w:tcPr>
          <w:p w14:paraId="108A29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12B62CB2" w14:textId="77777777" w:rsidTr="009411D3">
        <w:trPr>
          <w:trHeight w:val="420"/>
        </w:trPr>
        <w:tc>
          <w:tcPr>
            <w:tcW w:w="448" w:type="dxa"/>
            <w:shd w:val="clear" w:color="000000" w:fill="FFFFFF"/>
            <w:vAlign w:val="center"/>
            <w:hideMark/>
          </w:tcPr>
          <w:p w14:paraId="314A5A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C8CDEB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1349448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CD61F3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noWrap/>
            <w:vAlign w:val="center"/>
            <w:hideMark/>
          </w:tcPr>
          <w:p w14:paraId="3D797C91"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94.639</w:t>
            </w:r>
          </w:p>
        </w:tc>
        <w:tc>
          <w:tcPr>
            <w:tcW w:w="1240" w:type="dxa"/>
            <w:vAlign w:val="center"/>
            <w:hideMark/>
          </w:tcPr>
          <w:p w14:paraId="78ACA8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4BA40A45" w14:textId="77777777" w:rsidTr="009411D3">
        <w:trPr>
          <w:trHeight w:val="420"/>
        </w:trPr>
        <w:tc>
          <w:tcPr>
            <w:tcW w:w="448" w:type="dxa"/>
            <w:shd w:val="clear" w:color="000000" w:fill="FFFFFF"/>
            <w:vAlign w:val="center"/>
            <w:hideMark/>
          </w:tcPr>
          <w:p w14:paraId="71DD65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594923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3FB96B4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75602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noWrap/>
            <w:vAlign w:val="center"/>
            <w:hideMark/>
          </w:tcPr>
          <w:p w14:paraId="4997871A" w14:textId="77777777" w:rsidR="00421C6C" w:rsidRPr="00421C6C" w:rsidRDefault="00421C6C" w:rsidP="00421C6C">
            <w:pPr>
              <w:jc w:val="center"/>
              <w:rPr>
                <w:rFonts w:ascii="Arial" w:hAnsi="Arial" w:cs="Arial"/>
                <w:sz w:val="16"/>
                <w:szCs w:val="16"/>
              </w:rPr>
            </w:pPr>
            <w:r w:rsidRPr="00421C6C">
              <w:rPr>
                <w:rFonts w:ascii="Arial" w:hAnsi="Arial" w:cs="Arial"/>
                <w:sz w:val="16"/>
                <w:szCs w:val="16"/>
              </w:rPr>
              <w:t>4.106</w:t>
            </w:r>
          </w:p>
        </w:tc>
        <w:tc>
          <w:tcPr>
            <w:tcW w:w="1240" w:type="dxa"/>
            <w:vAlign w:val="center"/>
            <w:hideMark/>
          </w:tcPr>
          <w:p w14:paraId="5526C6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6E113B34" w14:textId="77777777" w:rsidTr="009411D3">
        <w:trPr>
          <w:trHeight w:val="300"/>
        </w:trPr>
        <w:tc>
          <w:tcPr>
            <w:tcW w:w="448" w:type="dxa"/>
            <w:shd w:val="clear" w:color="000000" w:fill="FFFFFF"/>
            <w:vAlign w:val="center"/>
            <w:hideMark/>
          </w:tcPr>
          <w:p w14:paraId="6F2AD4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9207D7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E7B49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AAD6D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A5C3C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F76DD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880D53D" w14:textId="77777777" w:rsidTr="009411D3">
        <w:trPr>
          <w:trHeight w:val="600"/>
        </w:trPr>
        <w:tc>
          <w:tcPr>
            <w:tcW w:w="448" w:type="dxa"/>
            <w:shd w:val="clear" w:color="000000" w:fill="FFFFFF"/>
            <w:noWrap/>
            <w:vAlign w:val="center"/>
            <w:hideMark/>
          </w:tcPr>
          <w:p w14:paraId="26192A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2E8EF6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3D98E9E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E5284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2EC19C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4994F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6AEC92E3" w14:textId="77777777" w:rsidTr="009411D3">
        <w:trPr>
          <w:trHeight w:val="345"/>
        </w:trPr>
        <w:tc>
          <w:tcPr>
            <w:tcW w:w="448" w:type="dxa"/>
            <w:shd w:val="clear" w:color="000000" w:fill="FFFFFF"/>
            <w:noWrap/>
            <w:vAlign w:val="center"/>
            <w:hideMark/>
          </w:tcPr>
          <w:p w14:paraId="218139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759A548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CAACDE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FA952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1DCF25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2ED636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3B96B1AE" w14:textId="77777777" w:rsidTr="009411D3">
        <w:trPr>
          <w:trHeight w:val="345"/>
        </w:trPr>
        <w:tc>
          <w:tcPr>
            <w:tcW w:w="448" w:type="dxa"/>
            <w:shd w:val="clear" w:color="000000" w:fill="FFFFFF"/>
            <w:noWrap/>
            <w:vAlign w:val="center"/>
            <w:hideMark/>
          </w:tcPr>
          <w:p w14:paraId="10CBF3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7B4AF6A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5E6739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4ED1D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478ED9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4E4B58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5AA4B777" w14:textId="77777777" w:rsidTr="009411D3">
        <w:trPr>
          <w:trHeight w:val="345"/>
        </w:trPr>
        <w:tc>
          <w:tcPr>
            <w:tcW w:w="448" w:type="dxa"/>
            <w:shd w:val="clear" w:color="000000" w:fill="FFFFFF"/>
            <w:noWrap/>
            <w:vAlign w:val="center"/>
            <w:hideMark/>
          </w:tcPr>
          <w:p w14:paraId="1F2B34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77EA07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2FDF769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AD616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72184F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29AFDC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5384EF9A" w14:textId="77777777" w:rsidTr="009411D3">
        <w:trPr>
          <w:trHeight w:val="345"/>
        </w:trPr>
        <w:tc>
          <w:tcPr>
            <w:tcW w:w="448" w:type="dxa"/>
            <w:shd w:val="clear" w:color="000000" w:fill="FFFFFF"/>
            <w:noWrap/>
            <w:vAlign w:val="center"/>
            <w:hideMark/>
          </w:tcPr>
          <w:p w14:paraId="7C1F43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566C3A5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1108180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E8E32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303681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360E09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58F490A5" w14:textId="77777777" w:rsidTr="009411D3">
        <w:trPr>
          <w:trHeight w:val="345"/>
        </w:trPr>
        <w:tc>
          <w:tcPr>
            <w:tcW w:w="448" w:type="dxa"/>
            <w:shd w:val="clear" w:color="000000" w:fill="FFFFFF"/>
            <w:noWrap/>
            <w:vAlign w:val="center"/>
            <w:hideMark/>
          </w:tcPr>
          <w:p w14:paraId="2DE8D8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58CAC79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7656D8E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CCCA8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525619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C14E7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145A3843" w14:textId="77777777" w:rsidTr="009411D3">
        <w:trPr>
          <w:trHeight w:val="345"/>
        </w:trPr>
        <w:tc>
          <w:tcPr>
            <w:tcW w:w="448" w:type="dxa"/>
            <w:shd w:val="clear" w:color="000000" w:fill="FFFFFF"/>
            <w:noWrap/>
            <w:vAlign w:val="center"/>
            <w:hideMark/>
          </w:tcPr>
          <w:p w14:paraId="395DDC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60EA0D7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E142B3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6C97B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6A91A8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70F223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63DBFA46" w14:textId="77777777" w:rsidTr="009411D3">
        <w:trPr>
          <w:trHeight w:val="345"/>
        </w:trPr>
        <w:tc>
          <w:tcPr>
            <w:tcW w:w="448" w:type="dxa"/>
            <w:shd w:val="clear" w:color="000000" w:fill="FFFFFF"/>
            <w:noWrap/>
            <w:vAlign w:val="center"/>
            <w:hideMark/>
          </w:tcPr>
          <w:p w14:paraId="642D16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30B6441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B5EA28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88E31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620D92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DC5AF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6E1AE1FD" w14:textId="77777777" w:rsidTr="009411D3">
        <w:trPr>
          <w:trHeight w:val="675"/>
        </w:trPr>
        <w:tc>
          <w:tcPr>
            <w:tcW w:w="448" w:type="dxa"/>
            <w:shd w:val="clear" w:color="000000" w:fill="FFFFFF"/>
            <w:noWrap/>
            <w:vAlign w:val="center"/>
            <w:hideMark/>
          </w:tcPr>
          <w:p w14:paraId="091D2A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3EEA6C0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424045A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6BC04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608B2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6C13B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0AE724F5" w14:textId="77777777" w:rsidTr="009411D3">
        <w:trPr>
          <w:trHeight w:val="645"/>
        </w:trPr>
        <w:tc>
          <w:tcPr>
            <w:tcW w:w="448" w:type="dxa"/>
            <w:shd w:val="clear" w:color="000000" w:fill="FFFFFF"/>
            <w:noWrap/>
            <w:vAlign w:val="center"/>
            <w:hideMark/>
          </w:tcPr>
          <w:p w14:paraId="185CA3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34EE5C0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74C893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E3846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FF5F9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3A6D37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39E8A085" w14:textId="77777777" w:rsidTr="009411D3">
        <w:trPr>
          <w:trHeight w:val="600"/>
        </w:trPr>
        <w:tc>
          <w:tcPr>
            <w:tcW w:w="448" w:type="dxa"/>
            <w:shd w:val="clear" w:color="000000" w:fill="FFFFFF"/>
            <w:noWrap/>
            <w:vAlign w:val="center"/>
            <w:hideMark/>
          </w:tcPr>
          <w:p w14:paraId="608175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6196551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F4B82E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EEA14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253026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33095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16223A55" w14:textId="77777777" w:rsidTr="009411D3">
        <w:trPr>
          <w:trHeight w:val="390"/>
        </w:trPr>
        <w:tc>
          <w:tcPr>
            <w:tcW w:w="448" w:type="dxa"/>
            <w:shd w:val="clear" w:color="000000" w:fill="FFFFFF"/>
            <w:noWrap/>
            <w:vAlign w:val="center"/>
            <w:hideMark/>
          </w:tcPr>
          <w:p w14:paraId="2C62EB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69E4130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6DBAE7E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65F8C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A9D96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A94B6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50699AE7" w14:textId="77777777" w:rsidTr="009411D3">
        <w:trPr>
          <w:trHeight w:val="390"/>
        </w:trPr>
        <w:tc>
          <w:tcPr>
            <w:tcW w:w="448" w:type="dxa"/>
            <w:shd w:val="clear" w:color="000000" w:fill="FFFFFF"/>
            <w:noWrap/>
            <w:vAlign w:val="center"/>
            <w:hideMark/>
          </w:tcPr>
          <w:p w14:paraId="3A2495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288C6D7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2E51633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035863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70ED8D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466A2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16DA1A34" w14:textId="77777777" w:rsidTr="009411D3">
        <w:trPr>
          <w:trHeight w:val="390"/>
        </w:trPr>
        <w:tc>
          <w:tcPr>
            <w:tcW w:w="448" w:type="dxa"/>
            <w:shd w:val="clear" w:color="000000" w:fill="FFFFFF"/>
            <w:noWrap/>
            <w:vAlign w:val="center"/>
            <w:hideMark/>
          </w:tcPr>
          <w:p w14:paraId="7E686C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729A39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637599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19134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2AAA4A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205E2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6BA5CFEA" w14:textId="77777777" w:rsidTr="009411D3">
        <w:trPr>
          <w:trHeight w:val="390"/>
        </w:trPr>
        <w:tc>
          <w:tcPr>
            <w:tcW w:w="448" w:type="dxa"/>
            <w:shd w:val="clear" w:color="000000" w:fill="FFFFFF"/>
            <w:noWrap/>
            <w:vAlign w:val="center"/>
            <w:hideMark/>
          </w:tcPr>
          <w:p w14:paraId="482C06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C1250E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5B62DC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906AA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0FC697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50AF2E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04473D43" w14:textId="77777777" w:rsidTr="009411D3">
        <w:trPr>
          <w:trHeight w:val="390"/>
        </w:trPr>
        <w:tc>
          <w:tcPr>
            <w:tcW w:w="448" w:type="dxa"/>
            <w:shd w:val="clear" w:color="000000" w:fill="FFFFFF"/>
            <w:noWrap/>
            <w:vAlign w:val="center"/>
            <w:hideMark/>
          </w:tcPr>
          <w:p w14:paraId="532638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7C6470C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3446CD8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B482C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3AD1D7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F4A66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2C784F81" w14:textId="77777777" w:rsidTr="009411D3">
        <w:trPr>
          <w:trHeight w:val="390"/>
        </w:trPr>
        <w:tc>
          <w:tcPr>
            <w:tcW w:w="448" w:type="dxa"/>
            <w:shd w:val="clear" w:color="000000" w:fill="FFFFFF"/>
            <w:noWrap/>
            <w:vAlign w:val="center"/>
            <w:hideMark/>
          </w:tcPr>
          <w:p w14:paraId="3C05DD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481041A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2B2C98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FEA2C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5BB84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25D9B8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275B0110" w14:textId="77777777" w:rsidTr="009411D3">
        <w:trPr>
          <w:trHeight w:val="390"/>
        </w:trPr>
        <w:tc>
          <w:tcPr>
            <w:tcW w:w="448" w:type="dxa"/>
            <w:shd w:val="clear" w:color="000000" w:fill="FFFFFF"/>
            <w:noWrap/>
            <w:vAlign w:val="center"/>
            <w:hideMark/>
          </w:tcPr>
          <w:p w14:paraId="1E8ED9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92AF6E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305015C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B603C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6093F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2BCB0A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28D06872" w14:textId="77777777" w:rsidTr="009411D3">
        <w:trPr>
          <w:trHeight w:val="390"/>
        </w:trPr>
        <w:tc>
          <w:tcPr>
            <w:tcW w:w="448" w:type="dxa"/>
            <w:shd w:val="clear" w:color="000000" w:fill="FFFFFF"/>
            <w:noWrap/>
            <w:vAlign w:val="center"/>
            <w:hideMark/>
          </w:tcPr>
          <w:p w14:paraId="69448F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062F5BE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61E48EE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84ABD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066646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CBA0E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560DCDF1" w14:textId="77777777" w:rsidTr="009411D3">
        <w:trPr>
          <w:trHeight w:val="600"/>
        </w:trPr>
        <w:tc>
          <w:tcPr>
            <w:tcW w:w="448" w:type="dxa"/>
            <w:shd w:val="clear" w:color="000000" w:fill="FFFFFF"/>
            <w:noWrap/>
            <w:vAlign w:val="center"/>
            <w:hideMark/>
          </w:tcPr>
          <w:p w14:paraId="5E43A0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6361D23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3ACB9BB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020C9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74D41C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85F96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6366021B" w14:textId="77777777" w:rsidTr="009411D3">
        <w:trPr>
          <w:trHeight w:val="600"/>
        </w:trPr>
        <w:tc>
          <w:tcPr>
            <w:tcW w:w="448" w:type="dxa"/>
            <w:vAlign w:val="center"/>
            <w:hideMark/>
          </w:tcPr>
          <w:p w14:paraId="6AA26B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3FDE6A9"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Ներքին</w:t>
            </w:r>
            <w:r w:rsidRPr="00421C6C">
              <w:rPr>
                <w:rFonts w:ascii="Arial Armenian" w:hAnsi="Arial Armenian" w:cs="Arial"/>
                <w:b/>
                <w:bCs/>
                <w:sz w:val="20"/>
                <w:szCs w:val="20"/>
              </w:rPr>
              <w:t xml:space="preserve"> </w:t>
            </w:r>
            <w:r w:rsidRPr="00421C6C">
              <w:rPr>
                <w:rFonts w:ascii="Sylfaen" w:hAnsi="Sylfaen" w:cs="Sylfaen"/>
                <w:b/>
                <w:bCs/>
                <w:sz w:val="20"/>
                <w:szCs w:val="20"/>
              </w:rPr>
              <w:t>Շենգավիթ</w:t>
            </w:r>
            <w:r w:rsidRPr="00421C6C">
              <w:rPr>
                <w:rFonts w:ascii="Arial Armenian" w:hAnsi="Arial Armenian" w:cs="Arial"/>
                <w:b/>
                <w:bCs/>
                <w:sz w:val="20"/>
                <w:szCs w:val="20"/>
              </w:rPr>
              <w:t xml:space="preserve"> 11-</w:t>
            </w:r>
            <w:r w:rsidRPr="00421C6C">
              <w:rPr>
                <w:rFonts w:ascii="Sylfaen" w:hAnsi="Sylfaen" w:cs="Sylfaen"/>
                <w:b/>
                <w:bCs/>
                <w:sz w:val="20"/>
                <w:szCs w:val="20"/>
              </w:rPr>
              <w:t>րդ</w:t>
            </w:r>
            <w:r w:rsidRPr="00421C6C">
              <w:rPr>
                <w:rFonts w:ascii="Arial Armenian" w:hAnsi="Arial Armenian" w:cs="Arial"/>
                <w:b/>
                <w:bCs/>
                <w:sz w:val="20"/>
                <w:szCs w:val="20"/>
              </w:rPr>
              <w:t xml:space="preserve"> </w:t>
            </w:r>
            <w:r w:rsidRPr="00421C6C">
              <w:rPr>
                <w:rFonts w:ascii="Sylfaen" w:hAnsi="Sylfaen" w:cs="Sylfaen"/>
                <w:b/>
                <w:bCs/>
                <w:sz w:val="20"/>
                <w:szCs w:val="20"/>
              </w:rPr>
              <w:t>փողոց</w:t>
            </w:r>
            <w:r w:rsidRPr="00421C6C">
              <w:rPr>
                <w:rFonts w:ascii="Arial Armenian" w:hAnsi="Arial Armenian" w:cs="Arial"/>
                <w:b/>
                <w:bCs/>
                <w:sz w:val="20"/>
                <w:szCs w:val="20"/>
              </w:rPr>
              <w:t xml:space="preserve">, 35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6</w:t>
            </w:r>
          </w:p>
        </w:tc>
        <w:tc>
          <w:tcPr>
            <w:tcW w:w="940" w:type="dxa"/>
            <w:vAlign w:val="center"/>
            <w:hideMark/>
          </w:tcPr>
          <w:p w14:paraId="6E86E8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489A90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C97AE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20BA2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CE168D4" w14:textId="77777777" w:rsidTr="009411D3">
        <w:trPr>
          <w:trHeight w:val="345"/>
        </w:trPr>
        <w:tc>
          <w:tcPr>
            <w:tcW w:w="448" w:type="dxa"/>
            <w:shd w:val="clear" w:color="000000" w:fill="FFFFFF"/>
            <w:vAlign w:val="center"/>
            <w:hideMark/>
          </w:tcPr>
          <w:p w14:paraId="5B6BBE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F75DFD3"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81875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D57CD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C6733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E40F4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C79E610" w14:textId="77777777" w:rsidTr="009411D3">
        <w:trPr>
          <w:trHeight w:val="405"/>
        </w:trPr>
        <w:tc>
          <w:tcPr>
            <w:tcW w:w="448" w:type="dxa"/>
            <w:shd w:val="clear" w:color="000000" w:fill="FFFFFF"/>
            <w:vAlign w:val="center"/>
            <w:hideMark/>
          </w:tcPr>
          <w:p w14:paraId="7E7F6F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9ECE1F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0FA5CCE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6B34D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07BF89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5A1A42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458EAED0" w14:textId="77777777" w:rsidTr="009411D3">
        <w:trPr>
          <w:trHeight w:val="405"/>
        </w:trPr>
        <w:tc>
          <w:tcPr>
            <w:tcW w:w="448" w:type="dxa"/>
            <w:shd w:val="clear" w:color="000000" w:fill="FFFFFF"/>
            <w:vAlign w:val="center"/>
            <w:hideMark/>
          </w:tcPr>
          <w:p w14:paraId="2B7BBE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54E6B3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C7395D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9490F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72DD23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289DB7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0050C702" w14:textId="77777777" w:rsidTr="009411D3">
        <w:trPr>
          <w:trHeight w:val="405"/>
        </w:trPr>
        <w:tc>
          <w:tcPr>
            <w:tcW w:w="448" w:type="dxa"/>
            <w:shd w:val="clear" w:color="000000" w:fill="FFFFFF"/>
            <w:vAlign w:val="center"/>
            <w:hideMark/>
          </w:tcPr>
          <w:p w14:paraId="0DD53C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8744EA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0FAC88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FEC4E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7997F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66CA77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30291858" w14:textId="77777777" w:rsidTr="009411D3">
        <w:trPr>
          <w:trHeight w:val="405"/>
        </w:trPr>
        <w:tc>
          <w:tcPr>
            <w:tcW w:w="448" w:type="dxa"/>
            <w:shd w:val="clear" w:color="000000" w:fill="FFFFFF"/>
            <w:vAlign w:val="center"/>
            <w:hideMark/>
          </w:tcPr>
          <w:p w14:paraId="35EF44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710E7F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EA0559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80027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08F147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2B59D4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224ED58E" w14:textId="77777777" w:rsidTr="009411D3">
        <w:trPr>
          <w:trHeight w:val="315"/>
        </w:trPr>
        <w:tc>
          <w:tcPr>
            <w:tcW w:w="448" w:type="dxa"/>
            <w:shd w:val="clear" w:color="000000" w:fill="FFFFFF"/>
            <w:vAlign w:val="center"/>
            <w:hideMark/>
          </w:tcPr>
          <w:p w14:paraId="3397BA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ECAE13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82DF0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57677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CDD2A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BBB7A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950909E" w14:textId="77777777" w:rsidTr="009411D3">
        <w:trPr>
          <w:trHeight w:val="600"/>
        </w:trPr>
        <w:tc>
          <w:tcPr>
            <w:tcW w:w="448" w:type="dxa"/>
            <w:shd w:val="clear" w:color="000000" w:fill="FFFFFF"/>
            <w:noWrap/>
            <w:vAlign w:val="center"/>
            <w:hideMark/>
          </w:tcPr>
          <w:p w14:paraId="456361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098DA6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30099C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91876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1A77CB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00CA3B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1C3D7A49" w14:textId="77777777" w:rsidTr="009411D3">
        <w:trPr>
          <w:trHeight w:val="360"/>
        </w:trPr>
        <w:tc>
          <w:tcPr>
            <w:tcW w:w="448" w:type="dxa"/>
            <w:shd w:val="clear" w:color="000000" w:fill="FFFFFF"/>
            <w:noWrap/>
            <w:vAlign w:val="center"/>
            <w:hideMark/>
          </w:tcPr>
          <w:p w14:paraId="52C8F3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22C0BC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ECD7DF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66DD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713D13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4F3416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7F6A83B2" w14:textId="77777777" w:rsidTr="009411D3">
        <w:trPr>
          <w:trHeight w:val="360"/>
        </w:trPr>
        <w:tc>
          <w:tcPr>
            <w:tcW w:w="448" w:type="dxa"/>
            <w:shd w:val="clear" w:color="000000" w:fill="FFFFFF"/>
            <w:noWrap/>
            <w:vAlign w:val="center"/>
            <w:hideMark/>
          </w:tcPr>
          <w:p w14:paraId="7D890C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DAD82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479A27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95ACE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0BA0B2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2EDD6B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3B4CCFF4" w14:textId="77777777" w:rsidTr="009411D3">
        <w:trPr>
          <w:trHeight w:val="360"/>
        </w:trPr>
        <w:tc>
          <w:tcPr>
            <w:tcW w:w="448" w:type="dxa"/>
            <w:shd w:val="clear" w:color="000000" w:fill="FFFFFF"/>
            <w:noWrap/>
            <w:vAlign w:val="center"/>
            <w:hideMark/>
          </w:tcPr>
          <w:p w14:paraId="344B47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6F8C78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510A594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50F18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7F1AE4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45BE94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5326D2CD" w14:textId="77777777" w:rsidTr="009411D3">
        <w:trPr>
          <w:trHeight w:val="360"/>
        </w:trPr>
        <w:tc>
          <w:tcPr>
            <w:tcW w:w="448" w:type="dxa"/>
            <w:shd w:val="clear" w:color="000000" w:fill="FFFFFF"/>
            <w:noWrap/>
            <w:vAlign w:val="center"/>
            <w:hideMark/>
          </w:tcPr>
          <w:p w14:paraId="0CD286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36C91D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772389A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296557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FDC0A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279326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0BA3763A" w14:textId="77777777" w:rsidTr="009411D3">
        <w:trPr>
          <w:trHeight w:val="360"/>
        </w:trPr>
        <w:tc>
          <w:tcPr>
            <w:tcW w:w="448" w:type="dxa"/>
            <w:shd w:val="clear" w:color="000000" w:fill="FFFFFF"/>
            <w:noWrap/>
            <w:vAlign w:val="center"/>
            <w:hideMark/>
          </w:tcPr>
          <w:p w14:paraId="1371F0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52E776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2A883D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5D690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137307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3EFD04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69A5444B" w14:textId="77777777" w:rsidTr="009411D3">
        <w:trPr>
          <w:trHeight w:val="360"/>
        </w:trPr>
        <w:tc>
          <w:tcPr>
            <w:tcW w:w="448" w:type="dxa"/>
            <w:shd w:val="clear" w:color="000000" w:fill="FFFFFF"/>
            <w:noWrap/>
            <w:vAlign w:val="center"/>
            <w:hideMark/>
          </w:tcPr>
          <w:p w14:paraId="18FB57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7D6AE18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85B758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7B882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3C6F72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1A8489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29A7E516" w14:textId="77777777" w:rsidTr="009411D3">
        <w:trPr>
          <w:trHeight w:val="360"/>
        </w:trPr>
        <w:tc>
          <w:tcPr>
            <w:tcW w:w="448" w:type="dxa"/>
            <w:shd w:val="clear" w:color="000000" w:fill="FFFFFF"/>
            <w:noWrap/>
            <w:vAlign w:val="center"/>
            <w:hideMark/>
          </w:tcPr>
          <w:p w14:paraId="0439DE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3B10BB8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0BF8232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96996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72D054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D3808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42CFBD45" w14:textId="77777777" w:rsidTr="009411D3">
        <w:trPr>
          <w:trHeight w:val="600"/>
        </w:trPr>
        <w:tc>
          <w:tcPr>
            <w:tcW w:w="448" w:type="dxa"/>
            <w:shd w:val="clear" w:color="000000" w:fill="FFFFFF"/>
            <w:noWrap/>
            <w:vAlign w:val="center"/>
            <w:hideMark/>
          </w:tcPr>
          <w:p w14:paraId="290C4C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57D6AD4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1C2A88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3C829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30E046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26FFEA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2E36AE8A" w14:textId="77777777" w:rsidTr="009411D3">
        <w:trPr>
          <w:trHeight w:val="600"/>
        </w:trPr>
        <w:tc>
          <w:tcPr>
            <w:tcW w:w="448" w:type="dxa"/>
            <w:shd w:val="clear" w:color="000000" w:fill="FFFFFF"/>
            <w:noWrap/>
            <w:vAlign w:val="center"/>
            <w:hideMark/>
          </w:tcPr>
          <w:p w14:paraId="369CC9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37F386E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148A93A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234F11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2B58D5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09FF9D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3AB7D3F7" w14:textId="77777777" w:rsidTr="009411D3">
        <w:trPr>
          <w:trHeight w:val="600"/>
        </w:trPr>
        <w:tc>
          <w:tcPr>
            <w:tcW w:w="448" w:type="dxa"/>
            <w:shd w:val="clear" w:color="000000" w:fill="FFFFFF"/>
            <w:noWrap/>
            <w:vAlign w:val="center"/>
            <w:hideMark/>
          </w:tcPr>
          <w:p w14:paraId="02D2BE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11</w:t>
            </w:r>
          </w:p>
        </w:tc>
        <w:tc>
          <w:tcPr>
            <w:tcW w:w="4857" w:type="dxa"/>
            <w:shd w:val="clear" w:color="000000" w:fill="FFFFFF"/>
            <w:vAlign w:val="center"/>
            <w:hideMark/>
          </w:tcPr>
          <w:p w14:paraId="69D1AAF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B99F44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C3CE0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5683E5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1D0DEF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2F5E883E" w14:textId="77777777" w:rsidTr="009411D3">
        <w:trPr>
          <w:trHeight w:val="315"/>
        </w:trPr>
        <w:tc>
          <w:tcPr>
            <w:tcW w:w="448" w:type="dxa"/>
            <w:shd w:val="clear" w:color="000000" w:fill="FFFFFF"/>
            <w:noWrap/>
            <w:vAlign w:val="center"/>
            <w:hideMark/>
          </w:tcPr>
          <w:p w14:paraId="394B8D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226E781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3022B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53E49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19158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00087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488212E" w14:textId="77777777" w:rsidTr="009411D3">
        <w:trPr>
          <w:trHeight w:val="315"/>
        </w:trPr>
        <w:tc>
          <w:tcPr>
            <w:tcW w:w="448" w:type="dxa"/>
            <w:shd w:val="clear" w:color="000000" w:fill="FFFFFF"/>
            <w:noWrap/>
            <w:vAlign w:val="center"/>
            <w:hideMark/>
          </w:tcPr>
          <w:p w14:paraId="589D8A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2EE80DB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762772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3782C9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2F76FA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028507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6ED18300" w14:textId="77777777" w:rsidTr="009411D3">
        <w:trPr>
          <w:trHeight w:val="315"/>
        </w:trPr>
        <w:tc>
          <w:tcPr>
            <w:tcW w:w="448" w:type="dxa"/>
            <w:shd w:val="clear" w:color="000000" w:fill="FFFFFF"/>
            <w:noWrap/>
            <w:vAlign w:val="center"/>
            <w:hideMark/>
          </w:tcPr>
          <w:p w14:paraId="356DAA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4B42D59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5E098C2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F527C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0A8992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5AB863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78609284" w14:textId="77777777" w:rsidTr="009411D3">
        <w:trPr>
          <w:trHeight w:val="315"/>
        </w:trPr>
        <w:tc>
          <w:tcPr>
            <w:tcW w:w="448" w:type="dxa"/>
            <w:shd w:val="clear" w:color="000000" w:fill="FFFFFF"/>
            <w:noWrap/>
            <w:vAlign w:val="center"/>
            <w:hideMark/>
          </w:tcPr>
          <w:p w14:paraId="769B8D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488EC87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28ACC2D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6BC5F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039608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2DC84D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171CD179" w14:textId="77777777" w:rsidTr="009411D3">
        <w:trPr>
          <w:trHeight w:val="315"/>
        </w:trPr>
        <w:tc>
          <w:tcPr>
            <w:tcW w:w="448" w:type="dxa"/>
            <w:shd w:val="clear" w:color="000000" w:fill="FFFFFF"/>
            <w:noWrap/>
            <w:vAlign w:val="center"/>
            <w:hideMark/>
          </w:tcPr>
          <w:p w14:paraId="2BE1D3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1184777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1E8C5F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A002A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7370A4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435461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058E9523" w14:textId="77777777" w:rsidTr="009411D3">
        <w:trPr>
          <w:trHeight w:val="315"/>
        </w:trPr>
        <w:tc>
          <w:tcPr>
            <w:tcW w:w="448" w:type="dxa"/>
            <w:shd w:val="clear" w:color="000000" w:fill="FFFFFF"/>
            <w:noWrap/>
            <w:vAlign w:val="center"/>
            <w:hideMark/>
          </w:tcPr>
          <w:p w14:paraId="479CD1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662EF33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235C86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5599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2F7D9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296793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65DE7ABB" w14:textId="77777777" w:rsidTr="009411D3">
        <w:trPr>
          <w:trHeight w:val="315"/>
        </w:trPr>
        <w:tc>
          <w:tcPr>
            <w:tcW w:w="448" w:type="dxa"/>
            <w:shd w:val="clear" w:color="000000" w:fill="FFFFFF"/>
            <w:noWrap/>
            <w:vAlign w:val="center"/>
            <w:hideMark/>
          </w:tcPr>
          <w:p w14:paraId="49FC14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6A9EE4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2026D37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C8C37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7A26FD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4EA26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26A4819F" w14:textId="77777777" w:rsidTr="009411D3">
        <w:trPr>
          <w:trHeight w:val="315"/>
        </w:trPr>
        <w:tc>
          <w:tcPr>
            <w:tcW w:w="448" w:type="dxa"/>
            <w:shd w:val="clear" w:color="000000" w:fill="FFFFFF"/>
            <w:noWrap/>
            <w:vAlign w:val="center"/>
            <w:hideMark/>
          </w:tcPr>
          <w:p w14:paraId="23173A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4D3EDAB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7F58AFE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8606D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765215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461B76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239BDFD5" w14:textId="77777777" w:rsidTr="009411D3">
        <w:trPr>
          <w:trHeight w:val="600"/>
        </w:trPr>
        <w:tc>
          <w:tcPr>
            <w:tcW w:w="448" w:type="dxa"/>
            <w:shd w:val="clear" w:color="000000" w:fill="FFFFFF"/>
            <w:noWrap/>
            <w:vAlign w:val="center"/>
            <w:hideMark/>
          </w:tcPr>
          <w:p w14:paraId="100D82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7146363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2D9B542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AF7D9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51675B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536D5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7FC90016" w14:textId="77777777" w:rsidTr="009411D3">
        <w:trPr>
          <w:trHeight w:val="600"/>
        </w:trPr>
        <w:tc>
          <w:tcPr>
            <w:tcW w:w="448" w:type="dxa"/>
            <w:vAlign w:val="center"/>
            <w:hideMark/>
          </w:tcPr>
          <w:p w14:paraId="2DE6BD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08097020"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Ներքին</w:t>
            </w:r>
            <w:r w:rsidRPr="00421C6C">
              <w:rPr>
                <w:rFonts w:ascii="Arial Armenian" w:hAnsi="Arial Armenian" w:cs="Arial"/>
                <w:b/>
                <w:bCs/>
                <w:sz w:val="20"/>
                <w:szCs w:val="20"/>
              </w:rPr>
              <w:t xml:space="preserve"> </w:t>
            </w:r>
            <w:r w:rsidRPr="00421C6C">
              <w:rPr>
                <w:rFonts w:ascii="Sylfaen" w:hAnsi="Sylfaen" w:cs="Sylfaen"/>
                <w:b/>
                <w:bCs/>
                <w:sz w:val="20"/>
                <w:szCs w:val="20"/>
              </w:rPr>
              <w:t>Շենգավիթ</w:t>
            </w:r>
            <w:r w:rsidRPr="00421C6C">
              <w:rPr>
                <w:rFonts w:ascii="Arial Armenian" w:hAnsi="Arial Armenian" w:cs="Arial"/>
                <w:b/>
                <w:bCs/>
                <w:sz w:val="20"/>
                <w:szCs w:val="20"/>
              </w:rPr>
              <w:t xml:space="preserve"> 11-</w:t>
            </w:r>
            <w:r w:rsidRPr="00421C6C">
              <w:rPr>
                <w:rFonts w:ascii="Sylfaen" w:hAnsi="Sylfaen" w:cs="Sylfaen"/>
                <w:b/>
                <w:bCs/>
                <w:sz w:val="20"/>
                <w:szCs w:val="20"/>
              </w:rPr>
              <w:t>րդ</w:t>
            </w:r>
            <w:r w:rsidRPr="00421C6C">
              <w:rPr>
                <w:rFonts w:ascii="Arial Armenian" w:hAnsi="Arial Armenian" w:cs="Arial"/>
                <w:b/>
                <w:bCs/>
                <w:sz w:val="20"/>
                <w:szCs w:val="20"/>
              </w:rPr>
              <w:t xml:space="preserve"> </w:t>
            </w:r>
            <w:r w:rsidRPr="00421C6C">
              <w:rPr>
                <w:rFonts w:ascii="Sylfaen" w:hAnsi="Sylfaen" w:cs="Sylfaen"/>
                <w:b/>
                <w:bCs/>
                <w:sz w:val="20"/>
                <w:szCs w:val="20"/>
              </w:rPr>
              <w:t>փողոց</w:t>
            </w:r>
            <w:r w:rsidRPr="00421C6C">
              <w:rPr>
                <w:rFonts w:ascii="Arial Armenian" w:hAnsi="Arial Armenian" w:cs="Arial"/>
                <w:b/>
                <w:bCs/>
                <w:sz w:val="20"/>
                <w:szCs w:val="20"/>
              </w:rPr>
              <w:t xml:space="preserve">, 35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9</w:t>
            </w:r>
          </w:p>
        </w:tc>
        <w:tc>
          <w:tcPr>
            <w:tcW w:w="940" w:type="dxa"/>
            <w:vAlign w:val="center"/>
            <w:hideMark/>
          </w:tcPr>
          <w:p w14:paraId="6D1F30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608708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75684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D2FD9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2BBE28D" w14:textId="77777777" w:rsidTr="009411D3">
        <w:trPr>
          <w:trHeight w:val="315"/>
        </w:trPr>
        <w:tc>
          <w:tcPr>
            <w:tcW w:w="448" w:type="dxa"/>
            <w:shd w:val="clear" w:color="000000" w:fill="FFFFFF"/>
            <w:vAlign w:val="center"/>
            <w:hideMark/>
          </w:tcPr>
          <w:p w14:paraId="5D1550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5C843F3"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EE385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983E4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3F2F3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A6228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9EC8BFF" w14:textId="77777777" w:rsidTr="009411D3">
        <w:trPr>
          <w:trHeight w:val="390"/>
        </w:trPr>
        <w:tc>
          <w:tcPr>
            <w:tcW w:w="448" w:type="dxa"/>
            <w:shd w:val="clear" w:color="000000" w:fill="FFFFFF"/>
            <w:vAlign w:val="center"/>
            <w:hideMark/>
          </w:tcPr>
          <w:p w14:paraId="0CEF0F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A3EA18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5FC7F2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49F36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3B030C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F13E9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6B8E2A8A" w14:textId="77777777" w:rsidTr="009411D3">
        <w:trPr>
          <w:trHeight w:val="390"/>
        </w:trPr>
        <w:tc>
          <w:tcPr>
            <w:tcW w:w="448" w:type="dxa"/>
            <w:shd w:val="clear" w:color="000000" w:fill="FFFFFF"/>
            <w:vAlign w:val="center"/>
            <w:hideMark/>
          </w:tcPr>
          <w:p w14:paraId="42C38F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63588D8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7399E1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87318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527329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271855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768008B3" w14:textId="77777777" w:rsidTr="009411D3">
        <w:trPr>
          <w:trHeight w:val="390"/>
        </w:trPr>
        <w:tc>
          <w:tcPr>
            <w:tcW w:w="448" w:type="dxa"/>
            <w:shd w:val="clear" w:color="000000" w:fill="FFFFFF"/>
            <w:vAlign w:val="center"/>
            <w:hideMark/>
          </w:tcPr>
          <w:p w14:paraId="4802E4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20D58F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51AA15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9AC8D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BCAB8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B1D1A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69860438" w14:textId="77777777" w:rsidTr="009411D3">
        <w:trPr>
          <w:trHeight w:val="390"/>
        </w:trPr>
        <w:tc>
          <w:tcPr>
            <w:tcW w:w="448" w:type="dxa"/>
            <w:shd w:val="clear" w:color="000000" w:fill="FFFFFF"/>
            <w:vAlign w:val="center"/>
            <w:hideMark/>
          </w:tcPr>
          <w:p w14:paraId="28DABB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A5357E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A60D0D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F3906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19A9E5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25E1FB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163EED4D" w14:textId="77777777" w:rsidTr="009411D3">
        <w:trPr>
          <w:trHeight w:val="315"/>
        </w:trPr>
        <w:tc>
          <w:tcPr>
            <w:tcW w:w="448" w:type="dxa"/>
            <w:shd w:val="clear" w:color="000000" w:fill="FFFFFF"/>
            <w:vAlign w:val="center"/>
            <w:hideMark/>
          </w:tcPr>
          <w:p w14:paraId="555CD8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5E0C50C"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AF447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85D95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93E0F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CE632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619E09D" w14:textId="77777777" w:rsidTr="009411D3">
        <w:trPr>
          <w:trHeight w:val="600"/>
        </w:trPr>
        <w:tc>
          <w:tcPr>
            <w:tcW w:w="448" w:type="dxa"/>
            <w:shd w:val="clear" w:color="000000" w:fill="FFFFFF"/>
            <w:noWrap/>
            <w:vAlign w:val="center"/>
            <w:hideMark/>
          </w:tcPr>
          <w:p w14:paraId="072271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F5D7D4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09BFF2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B979C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52517E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1B67BF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49C5F06B" w14:textId="77777777" w:rsidTr="009411D3">
        <w:trPr>
          <w:trHeight w:val="405"/>
        </w:trPr>
        <w:tc>
          <w:tcPr>
            <w:tcW w:w="448" w:type="dxa"/>
            <w:shd w:val="clear" w:color="000000" w:fill="FFFFFF"/>
            <w:noWrap/>
            <w:vAlign w:val="center"/>
            <w:hideMark/>
          </w:tcPr>
          <w:p w14:paraId="59CAE7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81BA0A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6EED86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3F172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60B2A1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FE831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5060BB67" w14:textId="77777777" w:rsidTr="009411D3">
        <w:trPr>
          <w:trHeight w:val="405"/>
        </w:trPr>
        <w:tc>
          <w:tcPr>
            <w:tcW w:w="448" w:type="dxa"/>
            <w:shd w:val="clear" w:color="000000" w:fill="FFFFFF"/>
            <w:noWrap/>
            <w:vAlign w:val="center"/>
            <w:hideMark/>
          </w:tcPr>
          <w:p w14:paraId="49A512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CC0224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1F0F4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3D588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51DC71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1106E3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4EC038A4" w14:textId="77777777" w:rsidTr="009411D3">
        <w:trPr>
          <w:trHeight w:val="405"/>
        </w:trPr>
        <w:tc>
          <w:tcPr>
            <w:tcW w:w="448" w:type="dxa"/>
            <w:shd w:val="clear" w:color="000000" w:fill="FFFFFF"/>
            <w:noWrap/>
            <w:vAlign w:val="center"/>
            <w:hideMark/>
          </w:tcPr>
          <w:p w14:paraId="2A022C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07781B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3B755A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B5D55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6A464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BAEDF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7C9680C6" w14:textId="77777777" w:rsidTr="009411D3">
        <w:trPr>
          <w:trHeight w:val="405"/>
        </w:trPr>
        <w:tc>
          <w:tcPr>
            <w:tcW w:w="448" w:type="dxa"/>
            <w:shd w:val="clear" w:color="000000" w:fill="FFFFFF"/>
            <w:noWrap/>
            <w:vAlign w:val="center"/>
            <w:hideMark/>
          </w:tcPr>
          <w:p w14:paraId="3F49C5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C3B8AA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6342721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720E0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13426B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762821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6C2B1EBE" w14:textId="77777777" w:rsidTr="009411D3">
        <w:trPr>
          <w:trHeight w:val="405"/>
        </w:trPr>
        <w:tc>
          <w:tcPr>
            <w:tcW w:w="448" w:type="dxa"/>
            <w:shd w:val="clear" w:color="000000" w:fill="FFFFFF"/>
            <w:noWrap/>
            <w:vAlign w:val="center"/>
            <w:hideMark/>
          </w:tcPr>
          <w:p w14:paraId="34D71E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BBF7D6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C39B91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D7FAD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7635E6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0CCE94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540523B5" w14:textId="77777777" w:rsidTr="009411D3">
        <w:trPr>
          <w:trHeight w:val="405"/>
        </w:trPr>
        <w:tc>
          <w:tcPr>
            <w:tcW w:w="448" w:type="dxa"/>
            <w:shd w:val="clear" w:color="000000" w:fill="FFFFFF"/>
            <w:noWrap/>
            <w:vAlign w:val="center"/>
            <w:hideMark/>
          </w:tcPr>
          <w:p w14:paraId="4D4754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4470B92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337C417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0E78D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0E24A9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F8673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28246296" w14:textId="77777777" w:rsidTr="009411D3">
        <w:trPr>
          <w:trHeight w:val="405"/>
        </w:trPr>
        <w:tc>
          <w:tcPr>
            <w:tcW w:w="448" w:type="dxa"/>
            <w:shd w:val="clear" w:color="000000" w:fill="FFFFFF"/>
            <w:noWrap/>
            <w:vAlign w:val="center"/>
            <w:hideMark/>
          </w:tcPr>
          <w:p w14:paraId="6437BD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497E31D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094C0CC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59232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14AE62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10497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65231942" w14:textId="77777777" w:rsidTr="009411D3">
        <w:trPr>
          <w:trHeight w:val="600"/>
        </w:trPr>
        <w:tc>
          <w:tcPr>
            <w:tcW w:w="448" w:type="dxa"/>
            <w:shd w:val="clear" w:color="000000" w:fill="FFFFFF"/>
            <w:noWrap/>
            <w:vAlign w:val="center"/>
            <w:hideMark/>
          </w:tcPr>
          <w:p w14:paraId="16E6CE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2F80E7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7F3F37A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74762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489A43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610A59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5FE05B6F" w14:textId="77777777" w:rsidTr="009411D3">
        <w:trPr>
          <w:trHeight w:val="600"/>
        </w:trPr>
        <w:tc>
          <w:tcPr>
            <w:tcW w:w="448" w:type="dxa"/>
            <w:shd w:val="clear" w:color="000000" w:fill="FFFFFF"/>
            <w:noWrap/>
            <w:vAlign w:val="center"/>
            <w:hideMark/>
          </w:tcPr>
          <w:p w14:paraId="0E8CDD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4D15BB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5C1B28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2EBCE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2B5521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7BED76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65AA8752" w14:textId="77777777" w:rsidTr="009411D3">
        <w:trPr>
          <w:trHeight w:val="600"/>
        </w:trPr>
        <w:tc>
          <w:tcPr>
            <w:tcW w:w="448" w:type="dxa"/>
            <w:shd w:val="clear" w:color="000000" w:fill="FFFFFF"/>
            <w:noWrap/>
            <w:vAlign w:val="center"/>
            <w:hideMark/>
          </w:tcPr>
          <w:p w14:paraId="3D20AE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29C31FA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DA293E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110C1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1AEBDB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65616D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6CF7F30A" w14:textId="77777777" w:rsidTr="009411D3">
        <w:trPr>
          <w:trHeight w:val="330"/>
        </w:trPr>
        <w:tc>
          <w:tcPr>
            <w:tcW w:w="448" w:type="dxa"/>
            <w:shd w:val="clear" w:color="000000" w:fill="FFFFFF"/>
            <w:noWrap/>
            <w:vAlign w:val="center"/>
            <w:hideMark/>
          </w:tcPr>
          <w:p w14:paraId="5A1654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25A207A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540B6DB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57D41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156F4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3FE5C6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01D46FC7" w14:textId="77777777" w:rsidTr="009411D3">
        <w:trPr>
          <w:trHeight w:val="330"/>
        </w:trPr>
        <w:tc>
          <w:tcPr>
            <w:tcW w:w="448" w:type="dxa"/>
            <w:shd w:val="clear" w:color="000000" w:fill="FFFFFF"/>
            <w:noWrap/>
            <w:vAlign w:val="center"/>
            <w:hideMark/>
          </w:tcPr>
          <w:p w14:paraId="7F33C0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7F62DCD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0EC0227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7BF70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4EA54E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36D0C2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485148B8" w14:textId="77777777" w:rsidTr="009411D3">
        <w:trPr>
          <w:trHeight w:val="330"/>
        </w:trPr>
        <w:tc>
          <w:tcPr>
            <w:tcW w:w="448" w:type="dxa"/>
            <w:shd w:val="clear" w:color="000000" w:fill="FFFFFF"/>
            <w:noWrap/>
            <w:vAlign w:val="center"/>
            <w:hideMark/>
          </w:tcPr>
          <w:p w14:paraId="4DD0C3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5CF9B33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725C49F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98DBF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2DF3A6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7745B5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50ED9AEA" w14:textId="77777777" w:rsidTr="009411D3">
        <w:trPr>
          <w:trHeight w:val="330"/>
        </w:trPr>
        <w:tc>
          <w:tcPr>
            <w:tcW w:w="448" w:type="dxa"/>
            <w:shd w:val="clear" w:color="000000" w:fill="FFFFFF"/>
            <w:noWrap/>
            <w:vAlign w:val="center"/>
            <w:hideMark/>
          </w:tcPr>
          <w:p w14:paraId="715F84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786AEB2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38CD250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112EF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3E6916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6091B5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35D5968F" w14:textId="77777777" w:rsidTr="009411D3">
        <w:trPr>
          <w:trHeight w:val="330"/>
        </w:trPr>
        <w:tc>
          <w:tcPr>
            <w:tcW w:w="448" w:type="dxa"/>
            <w:shd w:val="clear" w:color="000000" w:fill="FFFFFF"/>
            <w:noWrap/>
            <w:vAlign w:val="center"/>
            <w:hideMark/>
          </w:tcPr>
          <w:p w14:paraId="465CD6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729FCD5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796696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057C2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21DC1F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4BD1B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519D844D" w14:textId="77777777" w:rsidTr="009411D3">
        <w:trPr>
          <w:trHeight w:val="330"/>
        </w:trPr>
        <w:tc>
          <w:tcPr>
            <w:tcW w:w="448" w:type="dxa"/>
            <w:shd w:val="clear" w:color="000000" w:fill="FFFFFF"/>
            <w:noWrap/>
            <w:vAlign w:val="center"/>
            <w:hideMark/>
          </w:tcPr>
          <w:p w14:paraId="5DFDAC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67C5742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1D05EDC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77F13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1182D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07A149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5DE2096A" w14:textId="77777777" w:rsidTr="009411D3">
        <w:trPr>
          <w:trHeight w:val="330"/>
        </w:trPr>
        <w:tc>
          <w:tcPr>
            <w:tcW w:w="448" w:type="dxa"/>
            <w:shd w:val="clear" w:color="000000" w:fill="FFFFFF"/>
            <w:noWrap/>
            <w:vAlign w:val="center"/>
            <w:hideMark/>
          </w:tcPr>
          <w:p w14:paraId="22E966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F027F6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4DDE7A3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6B0299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DCE16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63798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0DF82CE9" w14:textId="77777777" w:rsidTr="009411D3">
        <w:trPr>
          <w:trHeight w:val="330"/>
        </w:trPr>
        <w:tc>
          <w:tcPr>
            <w:tcW w:w="448" w:type="dxa"/>
            <w:shd w:val="clear" w:color="000000" w:fill="FFFFFF"/>
            <w:noWrap/>
            <w:vAlign w:val="center"/>
            <w:hideMark/>
          </w:tcPr>
          <w:p w14:paraId="43901A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0A451A5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180FD0A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1C52D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7465D7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01FACF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0516C0C8" w14:textId="77777777" w:rsidTr="009411D3">
        <w:trPr>
          <w:trHeight w:val="600"/>
        </w:trPr>
        <w:tc>
          <w:tcPr>
            <w:tcW w:w="448" w:type="dxa"/>
            <w:shd w:val="clear" w:color="000000" w:fill="FFFFFF"/>
            <w:noWrap/>
            <w:vAlign w:val="center"/>
            <w:hideMark/>
          </w:tcPr>
          <w:p w14:paraId="04DFA9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37005B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B96E25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6750B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035291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1197BC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48AE8501" w14:textId="77777777" w:rsidTr="009411D3">
        <w:trPr>
          <w:trHeight w:val="600"/>
        </w:trPr>
        <w:tc>
          <w:tcPr>
            <w:tcW w:w="448" w:type="dxa"/>
            <w:vAlign w:val="center"/>
            <w:hideMark/>
          </w:tcPr>
          <w:p w14:paraId="54EE72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 </w:t>
            </w:r>
          </w:p>
        </w:tc>
        <w:tc>
          <w:tcPr>
            <w:tcW w:w="4857" w:type="dxa"/>
            <w:vAlign w:val="center"/>
            <w:hideMark/>
          </w:tcPr>
          <w:p w14:paraId="5AB13AC5"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Ներքին</w:t>
            </w:r>
            <w:r w:rsidRPr="00421C6C">
              <w:rPr>
                <w:rFonts w:ascii="Arial Armenian" w:hAnsi="Arial Armenian" w:cs="Arial"/>
                <w:b/>
                <w:bCs/>
                <w:sz w:val="20"/>
                <w:szCs w:val="20"/>
              </w:rPr>
              <w:t xml:space="preserve"> </w:t>
            </w:r>
            <w:r w:rsidRPr="00421C6C">
              <w:rPr>
                <w:rFonts w:ascii="Sylfaen" w:hAnsi="Sylfaen" w:cs="Sylfaen"/>
                <w:b/>
                <w:bCs/>
                <w:sz w:val="20"/>
                <w:szCs w:val="20"/>
              </w:rPr>
              <w:t>Շենգավիթ</w:t>
            </w:r>
            <w:r w:rsidRPr="00421C6C">
              <w:rPr>
                <w:rFonts w:ascii="Arial Armenian" w:hAnsi="Arial Armenian" w:cs="Arial"/>
                <w:b/>
                <w:bCs/>
                <w:sz w:val="20"/>
                <w:szCs w:val="20"/>
              </w:rPr>
              <w:t xml:space="preserve"> 11-</w:t>
            </w:r>
            <w:r w:rsidRPr="00421C6C">
              <w:rPr>
                <w:rFonts w:ascii="Sylfaen" w:hAnsi="Sylfaen" w:cs="Sylfaen"/>
                <w:b/>
                <w:bCs/>
                <w:sz w:val="20"/>
                <w:szCs w:val="20"/>
              </w:rPr>
              <w:t>րդ</w:t>
            </w:r>
            <w:r w:rsidRPr="00421C6C">
              <w:rPr>
                <w:rFonts w:ascii="Arial Armenian" w:hAnsi="Arial Armenian" w:cs="Arial"/>
                <w:b/>
                <w:bCs/>
                <w:sz w:val="20"/>
                <w:szCs w:val="20"/>
              </w:rPr>
              <w:t xml:space="preserve"> </w:t>
            </w:r>
            <w:r w:rsidRPr="00421C6C">
              <w:rPr>
                <w:rFonts w:ascii="Sylfaen" w:hAnsi="Sylfaen" w:cs="Sylfaen"/>
                <w:b/>
                <w:bCs/>
                <w:sz w:val="20"/>
                <w:szCs w:val="20"/>
              </w:rPr>
              <w:t>փողոց</w:t>
            </w:r>
            <w:r w:rsidRPr="00421C6C">
              <w:rPr>
                <w:rFonts w:ascii="Arial Armenian" w:hAnsi="Arial Armenian" w:cs="Arial"/>
                <w:b/>
                <w:bCs/>
                <w:sz w:val="20"/>
                <w:szCs w:val="20"/>
              </w:rPr>
              <w:t xml:space="preserve">, 35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28</w:t>
            </w:r>
          </w:p>
        </w:tc>
        <w:tc>
          <w:tcPr>
            <w:tcW w:w="940" w:type="dxa"/>
            <w:vAlign w:val="center"/>
            <w:hideMark/>
          </w:tcPr>
          <w:p w14:paraId="5C288A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A4529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A6575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15BC5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5CC7A09" w14:textId="77777777" w:rsidTr="009411D3">
        <w:trPr>
          <w:trHeight w:val="315"/>
        </w:trPr>
        <w:tc>
          <w:tcPr>
            <w:tcW w:w="448" w:type="dxa"/>
            <w:shd w:val="clear" w:color="000000" w:fill="FFFFFF"/>
            <w:vAlign w:val="center"/>
            <w:hideMark/>
          </w:tcPr>
          <w:p w14:paraId="6A314E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09D8E39"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765CE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7B52A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C2548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D54B5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F20B6B4" w14:textId="77777777" w:rsidTr="009411D3">
        <w:trPr>
          <w:trHeight w:val="330"/>
        </w:trPr>
        <w:tc>
          <w:tcPr>
            <w:tcW w:w="448" w:type="dxa"/>
            <w:shd w:val="clear" w:color="000000" w:fill="FFFFFF"/>
            <w:vAlign w:val="center"/>
            <w:hideMark/>
          </w:tcPr>
          <w:p w14:paraId="207280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3B71CD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02DB16A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A0048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67ED15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0D65A2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4470D2CD" w14:textId="77777777" w:rsidTr="009411D3">
        <w:trPr>
          <w:trHeight w:val="330"/>
        </w:trPr>
        <w:tc>
          <w:tcPr>
            <w:tcW w:w="448" w:type="dxa"/>
            <w:shd w:val="clear" w:color="000000" w:fill="FFFFFF"/>
            <w:vAlign w:val="center"/>
            <w:hideMark/>
          </w:tcPr>
          <w:p w14:paraId="750DD7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F20A1D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11ECB4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0C825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5948A2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28146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707FCBE7" w14:textId="77777777" w:rsidTr="009411D3">
        <w:trPr>
          <w:trHeight w:val="330"/>
        </w:trPr>
        <w:tc>
          <w:tcPr>
            <w:tcW w:w="448" w:type="dxa"/>
            <w:shd w:val="clear" w:color="000000" w:fill="FFFFFF"/>
            <w:vAlign w:val="center"/>
            <w:hideMark/>
          </w:tcPr>
          <w:p w14:paraId="3753DC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734DAD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1BD2DC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192B8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34CE84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1C368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070314AC" w14:textId="77777777" w:rsidTr="009411D3">
        <w:trPr>
          <w:trHeight w:val="330"/>
        </w:trPr>
        <w:tc>
          <w:tcPr>
            <w:tcW w:w="448" w:type="dxa"/>
            <w:shd w:val="clear" w:color="000000" w:fill="FFFFFF"/>
            <w:vAlign w:val="center"/>
            <w:hideMark/>
          </w:tcPr>
          <w:p w14:paraId="71BE43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B1EED0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5C777B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EBE88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1E83C3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FF722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149474A7" w14:textId="77777777" w:rsidTr="009411D3">
        <w:trPr>
          <w:trHeight w:val="315"/>
        </w:trPr>
        <w:tc>
          <w:tcPr>
            <w:tcW w:w="448" w:type="dxa"/>
            <w:shd w:val="clear" w:color="000000" w:fill="FFFFFF"/>
            <w:vAlign w:val="center"/>
            <w:hideMark/>
          </w:tcPr>
          <w:p w14:paraId="1C3CBD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144D88E"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934A9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455E0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D9601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EB36E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EE2C113" w14:textId="77777777" w:rsidTr="009411D3">
        <w:trPr>
          <w:trHeight w:val="600"/>
        </w:trPr>
        <w:tc>
          <w:tcPr>
            <w:tcW w:w="448" w:type="dxa"/>
            <w:shd w:val="clear" w:color="000000" w:fill="FFFFFF"/>
            <w:noWrap/>
            <w:vAlign w:val="center"/>
            <w:hideMark/>
          </w:tcPr>
          <w:p w14:paraId="1E4BF8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39834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6133F3E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2052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7011E4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97D16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7D7E6F5D" w14:textId="77777777" w:rsidTr="009411D3">
        <w:trPr>
          <w:trHeight w:val="345"/>
        </w:trPr>
        <w:tc>
          <w:tcPr>
            <w:tcW w:w="448" w:type="dxa"/>
            <w:shd w:val="clear" w:color="000000" w:fill="FFFFFF"/>
            <w:noWrap/>
            <w:vAlign w:val="center"/>
            <w:hideMark/>
          </w:tcPr>
          <w:p w14:paraId="6C15D6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CE3714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C7DA4B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B248D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2455F2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03287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780F7E22" w14:textId="77777777" w:rsidTr="009411D3">
        <w:trPr>
          <w:trHeight w:val="345"/>
        </w:trPr>
        <w:tc>
          <w:tcPr>
            <w:tcW w:w="448" w:type="dxa"/>
            <w:shd w:val="clear" w:color="000000" w:fill="FFFFFF"/>
            <w:noWrap/>
            <w:vAlign w:val="center"/>
            <w:hideMark/>
          </w:tcPr>
          <w:p w14:paraId="768338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31867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A595BB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121B9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15DA35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6F49AA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4483F3C2" w14:textId="77777777" w:rsidTr="009411D3">
        <w:trPr>
          <w:trHeight w:val="345"/>
        </w:trPr>
        <w:tc>
          <w:tcPr>
            <w:tcW w:w="448" w:type="dxa"/>
            <w:shd w:val="clear" w:color="000000" w:fill="FFFFFF"/>
            <w:noWrap/>
            <w:vAlign w:val="center"/>
            <w:hideMark/>
          </w:tcPr>
          <w:p w14:paraId="0566E4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76074B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2A6AEB4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2D09EE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786C6F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72EE8C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0CC97F4D" w14:textId="77777777" w:rsidTr="009411D3">
        <w:trPr>
          <w:trHeight w:val="345"/>
        </w:trPr>
        <w:tc>
          <w:tcPr>
            <w:tcW w:w="448" w:type="dxa"/>
            <w:shd w:val="clear" w:color="000000" w:fill="FFFFFF"/>
            <w:noWrap/>
            <w:vAlign w:val="center"/>
            <w:hideMark/>
          </w:tcPr>
          <w:p w14:paraId="152B44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7FD1DD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046E6EE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BA0D3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3E3A7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4F911B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4AA247C6" w14:textId="77777777" w:rsidTr="009411D3">
        <w:trPr>
          <w:trHeight w:val="345"/>
        </w:trPr>
        <w:tc>
          <w:tcPr>
            <w:tcW w:w="448" w:type="dxa"/>
            <w:shd w:val="clear" w:color="000000" w:fill="FFFFFF"/>
            <w:noWrap/>
            <w:vAlign w:val="center"/>
            <w:hideMark/>
          </w:tcPr>
          <w:p w14:paraId="292572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C956F0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2BD2627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11895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672C05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ED41E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0E3BFB7D" w14:textId="77777777" w:rsidTr="009411D3">
        <w:trPr>
          <w:trHeight w:val="345"/>
        </w:trPr>
        <w:tc>
          <w:tcPr>
            <w:tcW w:w="448" w:type="dxa"/>
            <w:shd w:val="clear" w:color="000000" w:fill="FFFFFF"/>
            <w:noWrap/>
            <w:vAlign w:val="center"/>
            <w:hideMark/>
          </w:tcPr>
          <w:p w14:paraId="4EA850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A2F67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7798688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CEFB7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035D82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356567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54D20256" w14:textId="77777777" w:rsidTr="009411D3">
        <w:trPr>
          <w:trHeight w:val="345"/>
        </w:trPr>
        <w:tc>
          <w:tcPr>
            <w:tcW w:w="448" w:type="dxa"/>
            <w:shd w:val="clear" w:color="000000" w:fill="FFFFFF"/>
            <w:noWrap/>
            <w:vAlign w:val="center"/>
            <w:hideMark/>
          </w:tcPr>
          <w:p w14:paraId="2E2B98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5988C85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6F79BCD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C4F6A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7DBACE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2A025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456759DF" w14:textId="77777777" w:rsidTr="009411D3">
        <w:trPr>
          <w:trHeight w:val="540"/>
        </w:trPr>
        <w:tc>
          <w:tcPr>
            <w:tcW w:w="448" w:type="dxa"/>
            <w:shd w:val="clear" w:color="000000" w:fill="FFFFFF"/>
            <w:noWrap/>
            <w:vAlign w:val="center"/>
            <w:hideMark/>
          </w:tcPr>
          <w:p w14:paraId="17B088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6A78CAE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70D39F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17593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698DB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113550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17146DC4" w14:textId="77777777" w:rsidTr="009411D3">
        <w:trPr>
          <w:trHeight w:val="705"/>
        </w:trPr>
        <w:tc>
          <w:tcPr>
            <w:tcW w:w="448" w:type="dxa"/>
            <w:shd w:val="clear" w:color="000000" w:fill="FFFFFF"/>
            <w:noWrap/>
            <w:vAlign w:val="center"/>
            <w:hideMark/>
          </w:tcPr>
          <w:p w14:paraId="28EF99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ADFB28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42D0399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493DFB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9F36A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3A562D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074E4410" w14:textId="77777777" w:rsidTr="009411D3">
        <w:trPr>
          <w:trHeight w:val="600"/>
        </w:trPr>
        <w:tc>
          <w:tcPr>
            <w:tcW w:w="448" w:type="dxa"/>
            <w:shd w:val="clear" w:color="000000" w:fill="FFFFFF"/>
            <w:noWrap/>
            <w:vAlign w:val="center"/>
            <w:hideMark/>
          </w:tcPr>
          <w:p w14:paraId="05C3B1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3F83F9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4508E5B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16296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3E29C7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63CE95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1B42BF2B" w14:textId="77777777" w:rsidTr="009411D3">
        <w:trPr>
          <w:trHeight w:val="360"/>
        </w:trPr>
        <w:tc>
          <w:tcPr>
            <w:tcW w:w="448" w:type="dxa"/>
            <w:shd w:val="clear" w:color="000000" w:fill="FFFFFF"/>
            <w:noWrap/>
            <w:vAlign w:val="center"/>
            <w:hideMark/>
          </w:tcPr>
          <w:p w14:paraId="6095CA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6D8FA5F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ADE4DB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D5767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D1FF3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6DCAE1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C58FFDD" w14:textId="77777777" w:rsidTr="009411D3">
        <w:trPr>
          <w:trHeight w:val="360"/>
        </w:trPr>
        <w:tc>
          <w:tcPr>
            <w:tcW w:w="448" w:type="dxa"/>
            <w:shd w:val="clear" w:color="000000" w:fill="FFFFFF"/>
            <w:noWrap/>
            <w:vAlign w:val="center"/>
            <w:hideMark/>
          </w:tcPr>
          <w:p w14:paraId="6AAC8E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78DF6DE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2E879C5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384BD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365B04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5CDAAE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0EFF9325" w14:textId="77777777" w:rsidTr="009411D3">
        <w:trPr>
          <w:trHeight w:val="360"/>
        </w:trPr>
        <w:tc>
          <w:tcPr>
            <w:tcW w:w="448" w:type="dxa"/>
            <w:shd w:val="clear" w:color="000000" w:fill="FFFFFF"/>
            <w:noWrap/>
            <w:vAlign w:val="center"/>
            <w:hideMark/>
          </w:tcPr>
          <w:p w14:paraId="0D5CA3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35F41E1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713278F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857B9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18755E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9B991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5B10E29C" w14:textId="77777777" w:rsidTr="009411D3">
        <w:trPr>
          <w:trHeight w:val="360"/>
        </w:trPr>
        <w:tc>
          <w:tcPr>
            <w:tcW w:w="448" w:type="dxa"/>
            <w:shd w:val="clear" w:color="000000" w:fill="FFFFFF"/>
            <w:noWrap/>
            <w:vAlign w:val="center"/>
            <w:hideMark/>
          </w:tcPr>
          <w:p w14:paraId="7DBCB4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4B77C00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C0F757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81AE9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0B88D3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1B2AFB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7C33687B" w14:textId="77777777" w:rsidTr="009411D3">
        <w:trPr>
          <w:trHeight w:val="360"/>
        </w:trPr>
        <w:tc>
          <w:tcPr>
            <w:tcW w:w="448" w:type="dxa"/>
            <w:shd w:val="clear" w:color="000000" w:fill="FFFFFF"/>
            <w:noWrap/>
            <w:vAlign w:val="center"/>
            <w:hideMark/>
          </w:tcPr>
          <w:p w14:paraId="31D257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6D6592B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6CBB18E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0B731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6EE974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0D2C6B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4E15A7AA" w14:textId="77777777" w:rsidTr="009411D3">
        <w:trPr>
          <w:trHeight w:val="360"/>
        </w:trPr>
        <w:tc>
          <w:tcPr>
            <w:tcW w:w="448" w:type="dxa"/>
            <w:shd w:val="clear" w:color="000000" w:fill="FFFFFF"/>
            <w:noWrap/>
            <w:vAlign w:val="center"/>
            <w:hideMark/>
          </w:tcPr>
          <w:p w14:paraId="5B3C3D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310C89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48F1F85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5D0BB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3B444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25B5E4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7EF98B21" w14:textId="77777777" w:rsidTr="009411D3">
        <w:trPr>
          <w:trHeight w:val="360"/>
        </w:trPr>
        <w:tc>
          <w:tcPr>
            <w:tcW w:w="448" w:type="dxa"/>
            <w:shd w:val="clear" w:color="000000" w:fill="FFFFFF"/>
            <w:noWrap/>
            <w:vAlign w:val="center"/>
            <w:hideMark/>
          </w:tcPr>
          <w:p w14:paraId="2FCDFF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0CD5437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6C89327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66621F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D5C7F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0A46D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0D907B04" w14:textId="77777777" w:rsidTr="009411D3">
        <w:trPr>
          <w:trHeight w:val="360"/>
        </w:trPr>
        <w:tc>
          <w:tcPr>
            <w:tcW w:w="448" w:type="dxa"/>
            <w:shd w:val="clear" w:color="000000" w:fill="FFFFFF"/>
            <w:noWrap/>
            <w:vAlign w:val="center"/>
            <w:hideMark/>
          </w:tcPr>
          <w:p w14:paraId="465B5C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9F03A8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500331D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59C50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78DBB6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FFED0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6E6BDBD3" w14:textId="77777777" w:rsidTr="009411D3">
        <w:trPr>
          <w:trHeight w:val="600"/>
        </w:trPr>
        <w:tc>
          <w:tcPr>
            <w:tcW w:w="448" w:type="dxa"/>
            <w:shd w:val="clear" w:color="000000" w:fill="FFFFFF"/>
            <w:noWrap/>
            <w:vAlign w:val="center"/>
            <w:hideMark/>
          </w:tcPr>
          <w:p w14:paraId="7ACBFF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7F1F448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6D95293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E5BF1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784DEF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60EFE6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2A5E2B51" w14:textId="77777777" w:rsidTr="009411D3">
        <w:trPr>
          <w:trHeight w:val="600"/>
        </w:trPr>
        <w:tc>
          <w:tcPr>
            <w:tcW w:w="448" w:type="dxa"/>
            <w:vAlign w:val="center"/>
            <w:hideMark/>
          </w:tcPr>
          <w:p w14:paraId="3ADD27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5140A75F"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Ներքին</w:t>
            </w:r>
            <w:r w:rsidRPr="00421C6C">
              <w:rPr>
                <w:rFonts w:ascii="Arial Armenian" w:hAnsi="Arial Armenian" w:cs="Arial"/>
                <w:b/>
                <w:bCs/>
                <w:sz w:val="20"/>
                <w:szCs w:val="20"/>
              </w:rPr>
              <w:t xml:space="preserve"> </w:t>
            </w:r>
            <w:r w:rsidRPr="00421C6C">
              <w:rPr>
                <w:rFonts w:ascii="Sylfaen" w:hAnsi="Sylfaen" w:cs="Sylfaen"/>
                <w:b/>
                <w:bCs/>
                <w:sz w:val="20"/>
                <w:szCs w:val="20"/>
              </w:rPr>
              <w:t>Շենգավիթ</w:t>
            </w:r>
            <w:r w:rsidRPr="00421C6C">
              <w:rPr>
                <w:rFonts w:ascii="Arial Armenian" w:hAnsi="Arial Armenian" w:cs="Arial"/>
                <w:b/>
                <w:bCs/>
                <w:sz w:val="20"/>
                <w:szCs w:val="20"/>
              </w:rPr>
              <w:t xml:space="preserve"> 11-</w:t>
            </w:r>
            <w:r w:rsidRPr="00421C6C">
              <w:rPr>
                <w:rFonts w:ascii="Sylfaen" w:hAnsi="Sylfaen" w:cs="Sylfaen"/>
                <w:b/>
                <w:bCs/>
                <w:sz w:val="20"/>
                <w:szCs w:val="20"/>
              </w:rPr>
              <w:t>րդ</w:t>
            </w:r>
            <w:r w:rsidRPr="00421C6C">
              <w:rPr>
                <w:rFonts w:ascii="Arial Armenian" w:hAnsi="Arial Armenian" w:cs="Arial"/>
                <w:b/>
                <w:bCs/>
                <w:sz w:val="20"/>
                <w:szCs w:val="20"/>
              </w:rPr>
              <w:t xml:space="preserve"> </w:t>
            </w:r>
            <w:r w:rsidRPr="00421C6C">
              <w:rPr>
                <w:rFonts w:ascii="Sylfaen" w:hAnsi="Sylfaen" w:cs="Sylfaen"/>
                <w:b/>
                <w:bCs/>
                <w:sz w:val="20"/>
                <w:szCs w:val="20"/>
              </w:rPr>
              <w:t>փողոց</w:t>
            </w:r>
            <w:r w:rsidRPr="00421C6C">
              <w:rPr>
                <w:rFonts w:ascii="Arial Armenian" w:hAnsi="Arial Armenian" w:cs="Arial"/>
                <w:b/>
                <w:bCs/>
                <w:sz w:val="20"/>
                <w:szCs w:val="20"/>
              </w:rPr>
              <w:t xml:space="preserve">, 39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9</w:t>
            </w:r>
          </w:p>
        </w:tc>
        <w:tc>
          <w:tcPr>
            <w:tcW w:w="940" w:type="dxa"/>
            <w:vAlign w:val="center"/>
            <w:hideMark/>
          </w:tcPr>
          <w:p w14:paraId="3861D3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C096B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06AF9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2F3B4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13DE898" w14:textId="77777777" w:rsidTr="009411D3">
        <w:trPr>
          <w:trHeight w:val="300"/>
        </w:trPr>
        <w:tc>
          <w:tcPr>
            <w:tcW w:w="448" w:type="dxa"/>
            <w:shd w:val="clear" w:color="000000" w:fill="FFFFFF"/>
            <w:vAlign w:val="center"/>
            <w:hideMark/>
          </w:tcPr>
          <w:p w14:paraId="79B09B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73F7030"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7BFA7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7E9506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61777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D3EE7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618E8CB" w14:textId="77777777" w:rsidTr="009411D3">
        <w:trPr>
          <w:trHeight w:val="465"/>
        </w:trPr>
        <w:tc>
          <w:tcPr>
            <w:tcW w:w="448" w:type="dxa"/>
            <w:shd w:val="clear" w:color="000000" w:fill="FFFFFF"/>
            <w:vAlign w:val="center"/>
            <w:hideMark/>
          </w:tcPr>
          <w:p w14:paraId="2F10EF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7D22A3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14AAAA9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25F53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4E1502E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171CC7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408A1684" w14:textId="77777777" w:rsidTr="009411D3">
        <w:trPr>
          <w:trHeight w:val="465"/>
        </w:trPr>
        <w:tc>
          <w:tcPr>
            <w:tcW w:w="448" w:type="dxa"/>
            <w:shd w:val="clear" w:color="000000" w:fill="FFFFFF"/>
            <w:vAlign w:val="center"/>
            <w:hideMark/>
          </w:tcPr>
          <w:p w14:paraId="44A77B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6837E4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3445C1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08E5E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60CAA8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9BCF1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20A637DE" w14:textId="77777777" w:rsidTr="009411D3">
        <w:trPr>
          <w:trHeight w:val="465"/>
        </w:trPr>
        <w:tc>
          <w:tcPr>
            <w:tcW w:w="448" w:type="dxa"/>
            <w:shd w:val="clear" w:color="000000" w:fill="FFFFFF"/>
            <w:vAlign w:val="center"/>
            <w:hideMark/>
          </w:tcPr>
          <w:p w14:paraId="0C8E9D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63624A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762A3BD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D479B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F33AD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C8D37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61E087C2" w14:textId="77777777" w:rsidTr="009411D3">
        <w:trPr>
          <w:trHeight w:val="465"/>
        </w:trPr>
        <w:tc>
          <w:tcPr>
            <w:tcW w:w="448" w:type="dxa"/>
            <w:shd w:val="clear" w:color="000000" w:fill="FFFFFF"/>
            <w:vAlign w:val="center"/>
            <w:hideMark/>
          </w:tcPr>
          <w:p w14:paraId="23B9F3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FCAC32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0ACCA0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FCECD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4B9D3E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6A65E3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5666B8EC" w14:textId="77777777" w:rsidTr="009411D3">
        <w:trPr>
          <w:trHeight w:val="315"/>
        </w:trPr>
        <w:tc>
          <w:tcPr>
            <w:tcW w:w="448" w:type="dxa"/>
            <w:shd w:val="clear" w:color="000000" w:fill="FFFFFF"/>
            <w:vAlign w:val="center"/>
            <w:hideMark/>
          </w:tcPr>
          <w:p w14:paraId="7DC513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C83BFBC"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55F3B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17D84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73E72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1C826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2A30D40" w14:textId="77777777" w:rsidTr="009411D3">
        <w:trPr>
          <w:trHeight w:val="600"/>
        </w:trPr>
        <w:tc>
          <w:tcPr>
            <w:tcW w:w="448" w:type="dxa"/>
            <w:shd w:val="clear" w:color="000000" w:fill="FFFFFF"/>
            <w:noWrap/>
            <w:vAlign w:val="center"/>
            <w:hideMark/>
          </w:tcPr>
          <w:p w14:paraId="3DD117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9775E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137AE90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D4AA6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63DCD1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29663F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13A371D7" w14:textId="77777777" w:rsidTr="009411D3">
        <w:trPr>
          <w:trHeight w:val="375"/>
        </w:trPr>
        <w:tc>
          <w:tcPr>
            <w:tcW w:w="448" w:type="dxa"/>
            <w:shd w:val="clear" w:color="000000" w:fill="FFFFFF"/>
            <w:noWrap/>
            <w:vAlign w:val="center"/>
            <w:hideMark/>
          </w:tcPr>
          <w:p w14:paraId="544038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EBDAD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DB42B2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3E88C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1B65C4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2A3378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67E09D63" w14:textId="77777777" w:rsidTr="009411D3">
        <w:trPr>
          <w:trHeight w:val="375"/>
        </w:trPr>
        <w:tc>
          <w:tcPr>
            <w:tcW w:w="448" w:type="dxa"/>
            <w:shd w:val="clear" w:color="000000" w:fill="FFFFFF"/>
            <w:noWrap/>
            <w:vAlign w:val="center"/>
            <w:hideMark/>
          </w:tcPr>
          <w:p w14:paraId="005311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0DDA327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6CF4C3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9AC80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49D637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3A0EE1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738205F8" w14:textId="77777777" w:rsidTr="009411D3">
        <w:trPr>
          <w:trHeight w:val="375"/>
        </w:trPr>
        <w:tc>
          <w:tcPr>
            <w:tcW w:w="448" w:type="dxa"/>
            <w:shd w:val="clear" w:color="000000" w:fill="FFFFFF"/>
            <w:noWrap/>
            <w:vAlign w:val="center"/>
            <w:hideMark/>
          </w:tcPr>
          <w:p w14:paraId="2F02C1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7C039C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4474E42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3617E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5E47F8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A261F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575EF3DF" w14:textId="77777777" w:rsidTr="009411D3">
        <w:trPr>
          <w:trHeight w:val="375"/>
        </w:trPr>
        <w:tc>
          <w:tcPr>
            <w:tcW w:w="448" w:type="dxa"/>
            <w:shd w:val="clear" w:color="000000" w:fill="FFFFFF"/>
            <w:noWrap/>
            <w:vAlign w:val="center"/>
            <w:hideMark/>
          </w:tcPr>
          <w:p w14:paraId="5E2BE9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55AB231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216DAF3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7E717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478949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78DD28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2060B9F8" w14:textId="77777777" w:rsidTr="009411D3">
        <w:trPr>
          <w:trHeight w:val="375"/>
        </w:trPr>
        <w:tc>
          <w:tcPr>
            <w:tcW w:w="448" w:type="dxa"/>
            <w:shd w:val="clear" w:color="000000" w:fill="FFFFFF"/>
            <w:noWrap/>
            <w:vAlign w:val="center"/>
            <w:hideMark/>
          </w:tcPr>
          <w:p w14:paraId="70BEA8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5D4C4A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52DB7BA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92313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61B5B5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30776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2213D602" w14:textId="77777777" w:rsidTr="009411D3">
        <w:trPr>
          <w:trHeight w:val="375"/>
        </w:trPr>
        <w:tc>
          <w:tcPr>
            <w:tcW w:w="448" w:type="dxa"/>
            <w:shd w:val="clear" w:color="000000" w:fill="FFFFFF"/>
            <w:noWrap/>
            <w:vAlign w:val="center"/>
            <w:hideMark/>
          </w:tcPr>
          <w:p w14:paraId="39CB20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40B9440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E72ECA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9EC7F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40D7E5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358749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68E3338B" w14:textId="77777777" w:rsidTr="009411D3">
        <w:trPr>
          <w:trHeight w:val="375"/>
        </w:trPr>
        <w:tc>
          <w:tcPr>
            <w:tcW w:w="448" w:type="dxa"/>
            <w:shd w:val="clear" w:color="000000" w:fill="FFFFFF"/>
            <w:noWrap/>
            <w:vAlign w:val="center"/>
            <w:hideMark/>
          </w:tcPr>
          <w:p w14:paraId="6E05C5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6E7E15A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7610A4E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793A6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766F57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288748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5E007AAC" w14:textId="77777777" w:rsidTr="009411D3">
        <w:trPr>
          <w:trHeight w:val="705"/>
        </w:trPr>
        <w:tc>
          <w:tcPr>
            <w:tcW w:w="448" w:type="dxa"/>
            <w:shd w:val="clear" w:color="000000" w:fill="FFFFFF"/>
            <w:noWrap/>
            <w:vAlign w:val="center"/>
            <w:hideMark/>
          </w:tcPr>
          <w:p w14:paraId="6F3D57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1F445B9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1C7A78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160A1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32449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219AC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4F1FBBFE" w14:textId="77777777" w:rsidTr="009411D3">
        <w:trPr>
          <w:trHeight w:val="690"/>
        </w:trPr>
        <w:tc>
          <w:tcPr>
            <w:tcW w:w="448" w:type="dxa"/>
            <w:shd w:val="clear" w:color="000000" w:fill="FFFFFF"/>
            <w:noWrap/>
            <w:vAlign w:val="center"/>
            <w:hideMark/>
          </w:tcPr>
          <w:p w14:paraId="536EFE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6430565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2D6DC0E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668DD0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99330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EC0A2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76B0F1F9" w14:textId="77777777" w:rsidTr="009411D3">
        <w:trPr>
          <w:trHeight w:val="600"/>
        </w:trPr>
        <w:tc>
          <w:tcPr>
            <w:tcW w:w="448" w:type="dxa"/>
            <w:shd w:val="clear" w:color="000000" w:fill="FFFFFF"/>
            <w:noWrap/>
            <w:vAlign w:val="center"/>
            <w:hideMark/>
          </w:tcPr>
          <w:p w14:paraId="0F7BCC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1B5F351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E83861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6BD2E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22BD0D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9A915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0B54CACC" w14:textId="77777777" w:rsidTr="009411D3">
        <w:trPr>
          <w:trHeight w:val="405"/>
        </w:trPr>
        <w:tc>
          <w:tcPr>
            <w:tcW w:w="448" w:type="dxa"/>
            <w:shd w:val="clear" w:color="000000" w:fill="FFFFFF"/>
            <w:noWrap/>
            <w:vAlign w:val="center"/>
            <w:hideMark/>
          </w:tcPr>
          <w:p w14:paraId="7D3FC7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2E013E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968737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72166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76457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3F6B1D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6ACE5CC0" w14:textId="77777777" w:rsidTr="009411D3">
        <w:trPr>
          <w:trHeight w:val="405"/>
        </w:trPr>
        <w:tc>
          <w:tcPr>
            <w:tcW w:w="448" w:type="dxa"/>
            <w:shd w:val="clear" w:color="000000" w:fill="FFFFFF"/>
            <w:noWrap/>
            <w:vAlign w:val="center"/>
            <w:hideMark/>
          </w:tcPr>
          <w:p w14:paraId="4EF4B2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1C77640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2B45177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14A20F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283AFC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79FFF1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5ABE509E" w14:textId="77777777" w:rsidTr="009411D3">
        <w:trPr>
          <w:trHeight w:val="405"/>
        </w:trPr>
        <w:tc>
          <w:tcPr>
            <w:tcW w:w="448" w:type="dxa"/>
            <w:shd w:val="clear" w:color="000000" w:fill="FFFFFF"/>
            <w:noWrap/>
            <w:vAlign w:val="center"/>
            <w:hideMark/>
          </w:tcPr>
          <w:p w14:paraId="09C92F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62C73C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7262B90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06198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4B1EF8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7E3538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5B2606E8" w14:textId="77777777" w:rsidTr="009411D3">
        <w:trPr>
          <w:trHeight w:val="405"/>
        </w:trPr>
        <w:tc>
          <w:tcPr>
            <w:tcW w:w="448" w:type="dxa"/>
            <w:shd w:val="clear" w:color="000000" w:fill="FFFFFF"/>
            <w:noWrap/>
            <w:vAlign w:val="center"/>
            <w:hideMark/>
          </w:tcPr>
          <w:p w14:paraId="5227AB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6E9EDE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6759033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DE6E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5C4378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236455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3659622D" w14:textId="77777777" w:rsidTr="009411D3">
        <w:trPr>
          <w:trHeight w:val="405"/>
        </w:trPr>
        <w:tc>
          <w:tcPr>
            <w:tcW w:w="448" w:type="dxa"/>
            <w:shd w:val="clear" w:color="000000" w:fill="FFFFFF"/>
            <w:noWrap/>
            <w:vAlign w:val="center"/>
            <w:hideMark/>
          </w:tcPr>
          <w:p w14:paraId="5CE3C9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29BBB73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1700DD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2CF19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3E12A9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6D0A11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043CCF6D" w14:textId="77777777" w:rsidTr="009411D3">
        <w:trPr>
          <w:trHeight w:val="405"/>
        </w:trPr>
        <w:tc>
          <w:tcPr>
            <w:tcW w:w="448" w:type="dxa"/>
            <w:shd w:val="clear" w:color="000000" w:fill="FFFFFF"/>
            <w:noWrap/>
            <w:vAlign w:val="center"/>
            <w:hideMark/>
          </w:tcPr>
          <w:p w14:paraId="1E1832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2155AC9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6ECB0C1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E9CF7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66C9F5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6CD6B7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28D3A021" w14:textId="77777777" w:rsidTr="009411D3">
        <w:trPr>
          <w:trHeight w:val="405"/>
        </w:trPr>
        <w:tc>
          <w:tcPr>
            <w:tcW w:w="448" w:type="dxa"/>
            <w:shd w:val="clear" w:color="000000" w:fill="FFFFFF"/>
            <w:noWrap/>
            <w:vAlign w:val="center"/>
            <w:hideMark/>
          </w:tcPr>
          <w:p w14:paraId="2BEE39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D107BB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2C68332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347FB7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2C038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33D7C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54E86AEE" w14:textId="77777777" w:rsidTr="009411D3">
        <w:trPr>
          <w:trHeight w:val="405"/>
        </w:trPr>
        <w:tc>
          <w:tcPr>
            <w:tcW w:w="448" w:type="dxa"/>
            <w:shd w:val="clear" w:color="000000" w:fill="FFFFFF"/>
            <w:noWrap/>
            <w:vAlign w:val="center"/>
            <w:hideMark/>
          </w:tcPr>
          <w:p w14:paraId="59B2CA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B0BEF5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53EABF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FB1BC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1091EC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491F68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67C5DCBC" w14:textId="77777777" w:rsidTr="009411D3">
        <w:trPr>
          <w:trHeight w:val="600"/>
        </w:trPr>
        <w:tc>
          <w:tcPr>
            <w:tcW w:w="448" w:type="dxa"/>
            <w:shd w:val="clear" w:color="000000" w:fill="FFFFFF"/>
            <w:noWrap/>
            <w:vAlign w:val="center"/>
            <w:hideMark/>
          </w:tcPr>
          <w:p w14:paraId="735B17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08B3EB2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794FF6A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BB732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0E20CD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1B7B64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054E0421" w14:textId="77777777" w:rsidTr="009411D3">
        <w:trPr>
          <w:trHeight w:val="600"/>
        </w:trPr>
        <w:tc>
          <w:tcPr>
            <w:tcW w:w="448" w:type="dxa"/>
            <w:vAlign w:val="center"/>
            <w:hideMark/>
          </w:tcPr>
          <w:p w14:paraId="2CB204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46EBA2F"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Ներքին</w:t>
            </w:r>
            <w:r w:rsidRPr="00421C6C">
              <w:rPr>
                <w:rFonts w:ascii="Arial Armenian" w:hAnsi="Arial Armenian" w:cs="Arial"/>
                <w:b/>
                <w:bCs/>
                <w:sz w:val="20"/>
                <w:szCs w:val="20"/>
              </w:rPr>
              <w:t xml:space="preserve"> </w:t>
            </w:r>
            <w:r w:rsidRPr="00421C6C">
              <w:rPr>
                <w:rFonts w:ascii="Sylfaen" w:hAnsi="Sylfaen" w:cs="Sylfaen"/>
                <w:b/>
                <w:bCs/>
                <w:sz w:val="20"/>
                <w:szCs w:val="20"/>
              </w:rPr>
              <w:t>Շենգավիթ</w:t>
            </w:r>
            <w:r w:rsidRPr="00421C6C">
              <w:rPr>
                <w:rFonts w:ascii="Arial Armenian" w:hAnsi="Arial Armenian" w:cs="Arial"/>
                <w:b/>
                <w:bCs/>
                <w:sz w:val="20"/>
                <w:szCs w:val="20"/>
              </w:rPr>
              <w:t xml:space="preserve"> 11-</w:t>
            </w:r>
            <w:r w:rsidRPr="00421C6C">
              <w:rPr>
                <w:rFonts w:ascii="Sylfaen" w:hAnsi="Sylfaen" w:cs="Sylfaen"/>
                <w:b/>
                <w:bCs/>
                <w:sz w:val="20"/>
                <w:szCs w:val="20"/>
              </w:rPr>
              <w:t>րդ</w:t>
            </w:r>
            <w:r w:rsidRPr="00421C6C">
              <w:rPr>
                <w:rFonts w:ascii="Arial Armenian" w:hAnsi="Arial Armenian" w:cs="Arial"/>
                <w:b/>
                <w:bCs/>
                <w:sz w:val="20"/>
                <w:szCs w:val="20"/>
              </w:rPr>
              <w:t xml:space="preserve"> </w:t>
            </w:r>
            <w:r w:rsidRPr="00421C6C">
              <w:rPr>
                <w:rFonts w:ascii="Sylfaen" w:hAnsi="Sylfaen" w:cs="Sylfaen"/>
                <w:b/>
                <w:bCs/>
                <w:sz w:val="20"/>
                <w:szCs w:val="20"/>
              </w:rPr>
              <w:t>փողոց</w:t>
            </w:r>
            <w:r w:rsidRPr="00421C6C">
              <w:rPr>
                <w:rFonts w:ascii="Arial Armenian" w:hAnsi="Arial Armenian" w:cs="Arial"/>
                <w:b/>
                <w:bCs/>
                <w:sz w:val="20"/>
                <w:szCs w:val="20"/>
              </w:rPr>
              <w:t xml:space="preserve">, 39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12</w:t>
            </w:r>
          </w:p>
        </w:tc>
        <w:tc>
          <w:tcPr>
            <w:tcW w:w="940" w:type="dxa"/>
            <w:vAlign w:val="center"/>
            <w:hideMark/>
          </w:tcPr>
          <w:p w14:paraId="66E980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26E550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6588D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E2BE7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4C69332" w14:textId="77777777" w:rsidTr="009411D3">
        <w:trPr>
          <w:trHeight w:val="285"/>
        </w:trPr>
        <w:tc>
          <w:tcPr>
            <w:tcW w:w="448" w:type="dxa"/>
            <w:shd w:val="clear" w:color="000000" w:fill="FFFFFF"/>
            <w:vAlign w:val="center"/>
            <w:hideMark/>
          </w:tcPr>
          <w:p w14:paraId="1D0109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BC81818"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6513A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53066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CE193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4E0F2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8CA9060" w14:textId="77777777" w:rsidTr="009411D3">
        <w:trPr>
          <w:trHeight w:val="330"/>
        </w:trPr>
        <w:tc>
          <w:tcPr>
            <w:tcW w:w="448" w:type="dxa"/>
            <w:shd w:val="clear" w:color="000000" w:fill="FFFFFF"/>
            <w:vAlign w:val="center"/>
            <w:hideMark/>
          </w:tcPr>
          <w:p w14:paraId="7109BB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D7B805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25F74C3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B33C6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2C4691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2A401D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2.718</w:t>
            </w:r>
          </w:p>
        </w:tc>
      </w:tr>
      <w:tr w:rsidR="00421C6C" w:rsidRPr="00421C6C" w14:paraId="7F5C908C" w14:textId="77777777" w:rsidTr="009411D3">
        <w:trPr>
          <w:trHeight w:val="330"/>
        </w:trPr>
        <w:tc>
          <w:tcPr>
            <w:tcW w:w="448" w:type="dxa"/>
            <w:shd w:val="clear" w:color="000000" w:fill="FFFFFF"/>
            <w:vAlign w:val="center"/>
            <w:hideMark/>
          </w:tcPr>
          <w:p w14:paraId="0E11B8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8E1AE7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4F01D9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AAC39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6C31F7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40282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3F0FFE04" w14:textId="77777777" w:rsidTr="009411D3">
        <w:trPr>
          <w:trHeight w:val="330"/>
        </w:trPr>
        <w:tc>
          <w:tcPr>
            <w:tcW w:w="448" w:type="dxa"/>
            <w:shd w:val="clear" w:color="000000" w:fill="FFFFFF"/>
            <w:vAlign w:val="center"/>
            <w:hideMark/>
          </w:tcPr>
          <w:p w14:paraId="1D2239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4FD354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0F204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F93C6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33844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20B0F0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307EEB5E" w14:textId="77777777" w:rsidTr="009411D3">
        <w:trPr>
          <w:trHeight w:val="330"/>
        </w:trPr>
        <w:tc>
          <w:tcPr>
            <w:tcW w:w="448" w:type="dxa"/>
            <w:shd w:val="clear" w:color="000000" w:fill="FFFFFF"/>
            <w:vAlign w:val="center"/>
            <w:hideMark/>
          </w:tcPr>
          <w:p w14:paraId="6390C6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4128D8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6CCF6D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026A5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0.96</w:t>
            </w:r>
          </w:p>
        </w:tc>
        <w:tc>
          <w:tcPr>
            <w:tcW w:w="1200" w:type="dxa"/>
            <w:vAlign w:val="center"/>
            <w:hideMark/>
          </w:tcPr>
          <w:p w14:paraId="759A4C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B7FCA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3.942</w:t>
            </w:r>
          </w:p>
        </w:tc>
      </w:tr>
      <w:tr w:rsidR="00421C6C" w:rsidRPr="00421C6C" w14:paraId="31D27261" w14:textId="77777777" w:rsidTr="009411D3">
        <w:trPr>
          <w:trHeight w:val="330"/>
        </w:trPr>
        <w:tc>
          <w:tcPr>
            <w:tcW w:w="448" w:type="dxa"/>
            <w:shd w:val="clear" w:color="000000" w:fill="FFFFFF"/>
            <w:vAlign w:val="center"/>
            <w:hideMark/>
          </w:tcPr>
          <w:p w14:paraId="101841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D874983"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A1BD4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8BD79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7D8F2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8EE87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AB2CBE4" w14:textId="77777777" w:rsidTr="009411D3">
        <w:trPr>
          <w:trHeight w:val="600"/>
        </w:trPr>
        <w:tc>
          <w:tcPr>
            <w:tcW w:w="448" w:type="dxa"/>
            <w:shd w:val="clear" w:color="000000" w:fill="FFFFFF"/>
            <w:noWrap/>
            <w:vAlign w:val="center"/>
            <w:hideMark/>
          </w:tcPr>
          <w:p w14:paraId="717AC4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DCCD8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06AB5A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6B845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0.0977</w:t>
            </w:r>
          </w:p>
        </w:tc>
        <w:tc>
          <w:tcPr>
            <w:tcW w:w="1200" w:type="dxa"/>
            <w:vAlign w:val="center"/>
            <w:hideMark/>
          </w:tcPr>
          <w:p w14:paraId="164405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4A80CF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13.300</w:t>
            </w:r>
          </w:p>
        </w:tc>
      </w:tr>
      <w:tr w:rsidR="00421C6C" w:rsidRPr="00421C6C" w14:paraId="4A1E0DC4" w14:textId="77777777" w:rsidTr="009411D3">
        <w:trPr>
          <w:trHeight w:val="420"/>
        </w:trPr>
        <w:tc>
          <w:tcPr>
            <w:tcW w:w="448" w:type="dxa"/>
            <w:shd w:val="clear" w:color="000000" w:fill="FFFFFF"/>
            <w:noWrap/>
            <w:vAlign w:val="center"/>
            <w:hideMark/>
          </w:tcPr>
          <w:p w14:paraId="4844C0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0A04D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0DBE18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E671D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4.800</w:t>
            </w:r>
          </w:p>
        </w:tc>
        <w:tc>
          <w:tcPr>
            <w:tcW w:w="1200" w:type="dxa"/>
            <w:vAlign w:val="center"/>
            <w:hideMark/>
          </w:tcPr>
          <w:p w14:paraId="14F033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5DF63A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43.864</w:t>
            </w:r>
          </w:p>
        </w:tc>
      </w:tr>
      <w:tr w:rsidR="00421C6C" w:rsidRPr="00421C6C" w14:paraId="19D317ED" w14:textId="77777777" w:rsidTr="009411D3">
        <w:trPr>
          <w:trHeight w:val="420"/>
        </w:trPr>
        <w:tc>
          <w:tcPr>
            <w:tcW w:w="448" w:type="dxa"/>
            <w:shd w:val="clear" w:color="000000" w:fill="FFFFFF"/>
            <w:noWrap/>
            <w:vAlign w:val="center"/>
            <w:hideMark/>
          </w:tcPr>
          <w:p w14:paraId="7E02FA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35133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D20743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117D4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1.150</w:t>
            </w:r>
          </w:p>
        </w:tc>
        <w:tc>
          <w:tcPr>
            <w:tcW w:w="1200" w:type="dxa"/>
            <w:vAlign w:val="center"/>
            <w:hideMark/>
          </w:tcPr>
          <w:p w14:paraId="5A43D1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76C5B5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13.265</w:t>
            </w:r>
          </w:p>
        </w:tc>
      </w:tr>
      <w:tr w:rsidR="00421C6C" w:rsidRPr="00421C6C" w14:paraId="7DFC28B0" w14:textId="77777777" w:rsidTr="009411D3">
        <w:trPr>
          <w:trHeight w:val="420"/>
        </w:trPr>
        <w:tc>
          <w:tcPr>
            <w:tcW w:w="448" w:type="dxa"/>
            <w:shd w:val="clear" w:color="000000" w:fill="FFFFFF"/>
            <w:noWrap/>
            <w:vAlign w:val="center"/>
            <w:hideMark/>
          </w:tcPr>
          <w:p w14:paraId="5249A5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E4C034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525EA6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A9E02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ACFF2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6942F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6315B4E0" w14:textId="77777777" w:rsidTr="009411D3">
        <w:trPr>
          <w:trHeight w:val="420"/>
        </w:trPr>
        <w:tc>
          <w:tcPr>
            <w:tcW w:w="448" w:type="dxa"/>
            <w:shd w:val="clear" w:color="000000" w:fill="FFFFFF"/>
            <w:noWrap/>
            <w:vAlign w:val="center"/>
            <w:hideMark/>
          </w:tcPr>
          <w:p w14:paraId="4DB1E3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C62E76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954AE7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0B5E6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D60F2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B3ECB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698764F2" w14:textId="77777777" w:rsidTr="009411D3">
        <w:trPr>
          <w:trHeight w:val="420"/>
        </w:trPr>
        <w:tc>
          <w:tcPr>
            <w:tcW w:w="448" w:type="dxa"/>
            <w:shd w:val="clear" w:color="000000" w:fill="FFFFFF"/>
            <w:noWrap/>
            <w:vAlign w:val="center"/>
            <w:hideMark/>
          </w:tcPr>
          <w:p w14:paraId="52C8DE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7F1827C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5CB9E3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25269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0.01188</w:t>
            </w:r>
          </w:p>
        </w:tc>
        <w:tc>
          <w:tcPr>
            <w:tcW w:w="1200" w:type="dxa"/>
            <w:vAlign w:val="center"/>
            <w:hideMark/>
          </w:tcPr>
          <w:p w14:paraId="0EB678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092EF5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5.790</w:t>
            </w:r>
          </w:p>
        </w:tc>
      </w:tr>
      <w:tr w:rsidR="00421C6C" w:rsidRPr="00421C6C" w14:paraId="7AF6042C" w14:textId="77777777" w:rsidTr="009411D3">
        <w:trPr>
          <w:trHeight w:val="420"/>
        </w:trPr>
        <w:tc>
          <w:tcPr>
            <w:tcW w:w="448" w:type="dxa"/>
            <w:shd w:val="clear" w:color="000000" w:fill="FFFFFF"/>
            <w:noWrap/>
            <w:vAlign w:val="center"/>
            <w:hideMark/>
          </w:tcPr>
          <w:p w14:paraId="0A387D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42B76D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27C0D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C217B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0.01904</w:t>
            </w:r>
          </w:p>
        </w:tc>
        <w:tc>
          <w:tcPr>
            <w:tcW w:w="1200" w:type="dxa"/>
            <w:vAlign w:val="center"/>
            <w:hideMark/>
          </w:tcPr>
          <w:p w14:paraId="5B8F63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6D957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9.744</w:t>
            </w:r>
          </w:p>
        </w:tc>
      </w:tr>
      <w:tr w:rsidR="00421C6C" w:rsidRPr="00421C6C" w14:paraId="1FDCE7E7" w14:textId="77777777" w:rsidTr="009411D3">
        <w:trPr>
          <w:trHeight w:val="420"/>
        </w:trPr>
        <w:tc>
          <w:tcPr>
            <w:tcW w:w="448" w:type="dxa"/>
            <w:shd w:val="clear" w:color="000000" w:fill="FFFFFF"/>
            <w:noWrap/>
            <w:vAlign w:val="center"/>
            <w:hideMark/>
          </w:tcPr>
          <w:p w14:paraId="4B0B13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30491F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61619F4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92857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1BA2C8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4EFB75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79A365B4" w14:textId="77777777" w:rsidTr="009411D3">
        <w:trPr>
          <w:trHeight w:val="675"/>
        </w:trPr>
        <w:tc>
          <w:tcPr>
            <w:tcW w:w="448" w:type="dxa"/>
            <w:shd w:val="clear" w:color="000000" w:fill="FFFFFF"/>
            <w:noWrap/>
            <w:vAlign w:val="center"/>
            <w:hideMark/>
          </w:tcPr>
          <w:p w14:paraId="78B93B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7537C16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77033A3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1DC8F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58438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C88DD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2134CB52" w14:textId="77777777" w:rsidTr="009411D3">
        <w:trPr>
          <w:trHeight w:val="660"/>
        </w:trPr>
        <w:tc>
          <w:tcPr>
            <w:tcW w:w="448" w:type="dxa"/>
            <w:shd w:val="clear" w:color="000000" w:fill="FFFFFF"/>
            <w:noWrap/>
            <w:vAlign w:val="center"/>
            <w:hideMark/>
          </w:tcPr>
          <w:p w14:paraId="0C8192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10</w:t>
            </w:r>
          </w:p>
        </w:tc>
        <w:tc>
          <w:tcPr>
            <w:tcW w:w="4857" w:type="dxa"/>
            <w:vAlign w:val="center"/>
            <w:hideMark/>
          </w:tcPr>
          <w:p w14:paraId="61E564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83FC31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12C5FE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E675E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7E9124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2301E628" w14:textId="77777777" w:rsidTr="009411D3">
        <w:trPr>
          <w:trHeight w:val="600"/>
        </w:trPr>
        <w:tc>
          <w:tcPr>
            <w:tcW w:w="448" w:type="dxa"/>
            <w:shd w:val="clear" w:color="000000" w:fill="FFFFFF"/>
            <w:noWrap/>
            <w:vAlign w:val="center"/>
            <w:hideMark/>
          </w:tcPr>
          <w:p w14:paraId="0168D5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2DD6E2A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7C261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71BF8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372AF5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60904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3FC6AEC6" w14:textId="77777777" w:rsidTr="009411D3">
        <w:trPr>
          <w:trHeight w:val="360"/>
        </w:trPr>
        <w:tc>
          <w:tcPr>
            <w:tcW w:w="448" w:type="dxa"/>
            <w:shd w:val="clear" w:color="000000" w:fill="FFFFFF"/>
            <w:noWrap/>
            <w:vAlign w:val="center"/>
            <w:hideMark/>
          </w:tcPr>
          <w:p w14:paraId="1AE743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3505391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246C3DF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791E3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2E2DC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343066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79C9F1E1" w14:textId="77777777" w:rsidTr="009411D3">
        <w:trPr>
          <w:trHeight w:val="360"/>
        </w:trPr>
        <w:tc>
          <w:tcPr>
            <w:tcW w:w="448" w:type="dxa"/>
            <w:shd w:val="clear" w:color="000000" w:fill="FFFFFF"/>
            <w:noWrap/>
            <w:vAlign w:val="center"/>
            <w:hideMark/>
          </w:tcPr>
          <w:p w14:paraId="442BBD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5D0E836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0D3852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1DA7B2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45875F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756D36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51462460" w14:textId="77777777" w:rsidTr="009411D3">
        <w:trPr>
          <w:trHeight w:val="360"/>
        </w:trPr>
        <w:tc>
          <w:tcPr>
            <w:tcW w:w="448" w:type="dxa"/>
            <w:shd w:val="clear" w:color="000000" w:fill="FFFFFF"/>
            <w:noWrap/>
            <w:vAlign w:val="center"/>
            <w:hideMark/>
          </w:tcPr>
          <w:p w14:paraId="53513B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6E75B2D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3459D8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5C3AE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6EF7AA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2E4612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11.682</w:t>
            </w:r>
          </w:p>
        </w:tc>
      </w:tr>
      <w:tr w:rsidR="00421C6C" w:rsidRPr="00421C6C" w14:paraId="6144C80C" w14:textId="77777777" w:rsidTr="009411D3">
        <w:trPr>
          <w:trHeight w:val="360"/>
        </w:trPr>
        <w:tc>
          <w:tcPr>
            <w:tcW w:w="448" w:type="dxa"/>
            <w:shd w:val="clear" w:color="000000" w:fill="FFFFFF"/>
            <w:noWrap/>
            <w:vAlign w:val="center"/>
            <w:hideMark/>
          </w:tcPr>
          <w:p w14:paraId="0AEE47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724AFD4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1E3A25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D81F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17.800</w:t>
            </w:r>
          </w:p>
        </w:tc>
        <w:tc>
          <w:tcPr>
            <w:tcW w:w="1200" w:type="dxa"/>
            <w:vAlign w:val="center"/>
            <w:hideMark/>
          </w:tcPr>
          <w:p w14:paraId="023B66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3BE87E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44.739</w:t>
            </w:r>
          </w:p>
        </w:tc>
      </w:tr>
      <w:tr w:rsidR="00421C6C" w:rsidRPr="00421C6C" w14:paraId="4FE0680C" w14:textId="77777777" w:rsidTr="009411D3">
        <w:trPr>
          <w:trHeight w:val="360"/>
        </w:trPr>
        <w:tc>
          <w:tcPr>
            <w:tcW w:w="448" w:type="dxa"/>
            <w:shd w:val="clear" w:color="000000" w:fill="FFFFFF"/>
            <w:noWrap/>
            <w:vAlign w:val="center"/>
            <w:hideMark/>
          </w:tcPr>
          <w:p w14:paraId="26BB54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7BA2617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1F81EED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6B49B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69BB7E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59027F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5CD1D76E" w14:textId="77777777" w:rsidTr="009411D3">
        <w:trPr>
          <w:trHeight w:val="360"/>
        </w:trPr>
        <w:tc>
          <w:tcPr>
            <w:tcW w:w="448" w:type="dxa"/>
            <w:shd w:val="clear" w:color="000000" w:fill="FFFFFF"/>
            <w:noWrap/>
            <w:vAlign w:val="center"/>
            <w:hideMark/>
          </w:tcPr>
          <w:p w14:paraId="6F0465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6AB7B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4BB6173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3A462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450AA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55B6B1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2.425</w:t>
            </w:r>
          </w:p>
        </w:tc>
      </w:tr>
      <w:tr w:rsidR="00421C6C" w:rsidRPr="00421C6C" w14:paraId="4F80A8FA" w14:textId="77777777" w:rsidTr="009411D3">
        <w:trPr>
          <w:trHeight w:val="360"/>
        </w:trPr>
        <w:tc>
          <w:tcPr>
            <w:tcW w:w="448" w:type="dxa"/>
            <w:shd w:val="clear" w:color="000000" w:fill="FFFFFF"/>
            <w:noWrap/>
            <w:vAlign w:val="center"/>
            <w:hideMark/>
          </w:tcPr>
          <w:p w14:paraId="79426B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0427E31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093EEC7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4E01D9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38013E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22C736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113AC04A" w14:textId="77777777" w:rsidTr="009411D3">
        <w:trPr>
          <w:trHeight w:val="360"/>
        </w:trPr>
        <w:tc>
          <w:tcPr>
            <w:tcW w:w="448" w:type="dxa"/>
            <w:shd w:val="clear" w:color="000000" w:fill="FFFFFF"/>
            <w:noWrap/>
            <w:vAlign w:val="center"/>
            <w:hideMark/>
          </w:tcPr>
          <w:p w14:paraId="15DF58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4507D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0EE9B0E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340E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4.100</w:t>
            </w:r>
          </w:p>
        </w:tc>
        <w:tc>
          <w:tcPr>
            <w:tcW w:w="1200" w:type="dxa"/>
            <w:vAlign w:val="center"/>
            <w:hideMark/>
          </w:tcPr>
          <w:p w14:paraId="061529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74E85C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8.992</w:t>
            </w:r>
          </w:p>
        </w:tc>
      </w:tr>
      <w:tr w:rsidR="00421C6C" w:rsidRPr="00421C6C" w14:paraId="407B5E62" w14:textId="77777777" w:rsidTr="009411D3">
        <w:trPr>
          <w:trHeight w:val="600"/>
        </w:trPr>
        <w:tc>
          <w:tcPr>
            <w:tcW w:w="448" w:type="dxa"/>
            <w:shd w:val="clear" w:color="000000" w:fill="FFFFFF"/>
            <w:noWrap/>
            <w:vAlign w:val="center"/>
            <w:hideMark/>
          </w:tcPr>
          <w:p w14:paraId="15EF93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23002D0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58CD658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ABDA8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38F799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DCB04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05D4B61D" w14:textId="77777777" w:rsidTr="009411D3">
        <w:trPr>
          <w:trHeight w:val="255"/>
        </w:trPr>
        <w:tc>
          <w:tcPr>
            <w:tcW w:w="448" w:type="dxa"/>
            <w:noWrap/>
            <w:vAlign w:val="bottom"/>
            <w:hideMark/>
          </w:tcPr>
          <w:p w14:paraId="57E0AD6B"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6169B736"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2FA68E8D"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23B77B56"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510349FD"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063A4E26"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3313.541</w:t>
            </w:r>
          </w:p>
        </w:tc>
      </w:tr>
      <w:tr w:rsidR="00421C6C" w:rsidRPr="00421C6C" w14:paraId="4784DA45" w14:textId="77777777" w:rsidTr="009411D3">
        <w:trPr>
          <w:trHeight w:val="255"/>
        </w:trPr>
        <w:tc>
          <w:tcPr>
            <w:tcW w:w="448" w:type="dxa"/>
            <w:noWrap/>
            <w:vAlign w:val="bottom"/>
            <w:hideMark/>
          </w:tcPr>
          <w:p w14:paraId="4C5B33C0"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61DD35F3"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 </w:t>
            </w:r>
          </w:p>
        </w:tc>
        <w:tc>
          <w:tcPr>
            <w:tcW w:w="940" w:type="dxa"/>
            <w:noWrap/>
            <w:vAlign w:val="bottom"/>
            <w:hideMark/>
          </w:tcPr>
          <w:p w14:paraId="7E6B8603"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7E012004"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0C362E45"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1599C770"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 </w:t>
            </w:r>
          </w:p>
        </w:tc>
      </w:tr>
      <w:tr w:rsidR="00421C6C" w:rsidRPr="00421C6C" w14:paraId="44EA991D" w14:textId="77777777" w:rsidTr="009411D3">
        <w:trPr>
          <w:trHeight w:val="435"/>
        </w:trPr>
        <w:tc>
          <w:tcPr>
            <w:tcW w:w="448" w:type="dxa"/>
            <w:vAlign w:val="center"/>
            <w:hideMark/>
          </w:tcPr>
          <w:p w14:paraId="4EB666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69868F8"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20,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5</w:t>
            </w:r>
          </w:p>
        </w:tc>
        <w:tc>
          <w:tcPr>
            <w:tcW w:w="940" w:type="dxa"/>
            <w:vAlign w:val="center"/>
            <w:hideMark/>
          </w:tcPr>
          <w:p w14:paraId="5FFFD3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45355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BF3D4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noWrap/>
            <w:vAlign w:val="bottom"/>
            <w:hideMark/>
          </w:tcPr>
          <w:p w14:paraId="141A02D0" w14:textId="77777777" w:rsidR="00421C6C" w:rsidRPr="00421C6C" w:rsidRDefault="00421C6C" w:rsidP="00421C6C">
            <w:pPr>
              <w:rPr>
                <w:rFonts w:ascii="Arial" w:hAnsi="Arial" w:cs="Arial"/>
                <w:sz w:val="20"/>
                <w:szCs w:val="20"/>
              </w:rPr>
            </w:pPr>
            <w:r w:rsidRPr="00421C6C">
              <w:rPr>
                <w:rFonts w:ascii="Arial" w:hAnsi="Arial" w:cs="Arial"/>
                <w:sz w:val="20"/>
                <w:szCs w:val="20"/>
              </w:rPr>
              <w:t> </w:t>
            </w:r>
          </w:p>
        </w:tc>
      </w:tr>
      <w:tr w:rsidR="00421C6C" w:rsidRPr="00421C6C" w14:paraId="61067D17" w14:textId="77777777" w:rsidTr="009411D3">
        <w:trPr>
          <w:trHeight w:val="300"/>
        </w:trPr>
        <w:tc>
          <w:tcPr>
            <w:tcW w:w="448" w:type="dxa"/>
            <w:shd w:val="clear" w:color="000000" w:fill="FFFFFF"/>
            <w:vAlign w:val="center"/>
            <w:hideMark/>
          </w:tcPr>
          <w:p w14:paraId="7700C6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73BF819D"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4DC59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454DD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6B0F1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noWrap/>
            <w:vAlign w:val="bottom"/>
            <w:hideMark/>
          </w:tcPr>
          <w:p w14:paraId="6D39E4AC" w14:textId="77777777" w:rsidR="00421C6C" w:rsidRPr="00421C6C" w:rsidRDefault="00421C6C" w:rsidP="00421C6C">
            <w:pPr>
              <w:rPr>
                <w:rFonts w:ascii="Arial" w:hAnsi="Arial" w:cs="Arial"/>
                <w:sz w:val="20"/>
                <w:szCs w:val="20"/>
              </w:rPr>
            </w:pPr>
            <w:r w:rsidRPr="00421C6C">
              <w:rPr>
                <w:rFonts w:ascii="Arial" w:hAnsi="Arial" w:cs="Arial"/>
                <w:sz w:val="20"/>
                <w:szCs w:val="20"/>
              </w:rPr>
              <w:t> </w:t>
            </w:r>
          </w:p>
        </w:tc>
      </w:tr>
      <w:tr w:rsidR="00421C6C" w:rsidRPr="00421C6C" w14:paraId="100A3D17" w14:textId="77777777" w:rsidTr="009411D3">
        <w:trPr>
          <w:trHeight w:val="345"/>
        </w:trPr>
        <w:tc>
          <w:tcPr>
            <w:tcW w:w="448" w:type="dxa"/>
            <w:shd w:val="clear" w:color="000000" w:fill="FFFFFF"/>
            <w:vAlign w:val="center"/>
            <w:hideMark/>
          </w:tcPr>
          <w:p w14:paraId="50F9B6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6E28E4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0C7800F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2C919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7E92D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3792A6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64BC74E3" w14:textId="77777777" w:rsidTr="009411D3">
        <w:trPr>
          <w:trHeight w:val="345"/>
        </w:trPr>
        <w:tc>
          <w:tcPr>
            <w:tcW w:w="448" w:type="dxa"/>
            <w:shd w:val="clear" w:color="000000" w:fill="FFFFFF"/>
            <w:vAlign w:val="center"/>
            <w:hideMark/>
          </w:tcPr>
          <w:p w14:paraId="73D664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2E82D0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0144EF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62649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45D9CB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F50AA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4E761E1C" w14:textId="77777777" w:rsidTr="009411D3">
        <w:trPr>
          <w:trHeight w:val="345"/>
        </w:trPr>
        <w:tc>
          <w:tcPr>
            <w:tcW w:w="448" w:type="dxa"/>
            <w:shd w:val="clear" w:color="000000" w:fill="FFFFFF"/>
            <w:vAlign w:val="center"/>
            <w:hideMark/>
          </w:tcPr>
          <w:p w14:paraId="2CDD25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AF53F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6D875AB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CB076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8BBF9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E70F5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5061EDE" w14:textId="77777777" w:rsidTr="009411D3">
        <w:trPr>
          <w:trHeight w:val="345"/>
        </w:trPr>
        <w:tc>
          <w:tcPr>
            <w:tcW w:w="448" w:type="dxa"/>
            <w:shd w:val="clear" w:color="000000" w:fill="FFFFFF"/>
            <w:vAlign w:val="center"/>
            <w:hideMark/>
          </w:tcPr>
          <w:p w14:paraId="246DF4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93AAB2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AC45D2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A3713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5DEDA6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011887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5CF6DB55" w14:textId="77777777" w:rsidTr="009411D3">
        <w:trPr>
          <w:trHeight w:val="285"/>
        </w:trPr>
        <w:tc>
          <w:tcPr>
            <w:tcW w:w="448" w:type="dxa"/>
            <w:shd w:val="clear" w:color="000000" w:fill="FFFFFF"/>
            <w:vAlign w:val="center"/>
            <w:hideMark/>
          </w:tcPr>
          <w:p w14:paraId="76DADE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596AE27"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0A3E1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A16F1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D3271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33E02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5DA1CE1" w14:textId="77777777" w:rsidTr="009411D3">
        <w:trPr>
          <w:trHeight w:val="435"/>
        </w:trPr>
        <w:tc>
          <w:tcPr>
            <w:tcW w:w="448" w:type="dxa"/>
            <w:shd w:val="clear" w:color="000000" w:fill="FFFFFF"/>
            <w:noWrap/>
            <w:vAlign w:val="center"/>
            <w:hideMark/>
          </w:tcPr>
          <w:p w14:paraId="054942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691437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6DD6160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917F6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375EB5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477105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2E359F02" w14:textId="77777777" w:rsidTr="009411D3">
        <w:trPr>
          <w:trHeight w:val="375"/>
        </w:trPr>
        <w:tc>
          <w:tcPr>
            <w:tcW w:w="448" w:type="dxa"/>
            <w:shd w:val="clear" w:color="000000" w:fill="FFFFFF"/>
            <w:noWrap/>
            <w:vAlign w:val="center"/>
            <w:hideMark/>
          </w:tcPr>
          <w:p w14:paraId="2B92C6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8E6F84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FCF5E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165B8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5670C9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FF4D2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7400FEEF" w14:textId="77777777" w:rsidTr="009411D3">
        <w:trPr>
          <w:trHeight w:val="375"/>
        </w:trPr>
        <w:tc>
          <w:tcPr>
            <w:tcW w:w="448" w:type="dxa"/>
            <w:shd w:val="clear" w:color="000000" w:fill="FFFFFF"/>
            <w:noWrap/>
            <w:vAlign w:val="center"/>
            <w:hideMark/>
          </w:tcPr>
          <w:p w14:paraId="5A21D5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F19133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0039D5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5B8FE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2500EA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2F2D32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6B1BC6DA" w14:textId="77777777" w:rsidTr="009411D3">
        <w:trPr>
          <w:trHeight w:val="375"/>
        </w:trPr>
        <w:tc>
          <w:tcPr>
            <w:tcW w:w="448" w:type="dxa"/>
            <w:shd w:val="clear" w:color="000000" w:fill="FFFFFF"/>
            <w:noWrap/>
            <w:vAlign w:val="center"/>
            <w:hideMark/>
          </w:tcPr>
          <w:p w14:paraId="65411B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DC6D1B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1F68F3A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85876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14C62F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21C84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174A9C9D" w14:textId="77777777" w:rsidTr="009411D3">
        <w:trPr>
          <w:trHeight w:val="375"/>
        </w:trPr>
        <w:tc>
          <w:tcPr>
            <w:tcW w:w="448" w:type="dxa"/>
            <w:shd w:val="clear" w:color="000000" w:fill="FFFFFF"/>
            <w:noWrap/>
            <w:vAlign w:val="center"/>
            <w:hideMark/>
          </w:tcPr>
          <w:p w14:paraId="23A894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155F77D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0A84869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92CE7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6AC9BC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584983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03465056" w14:textId="77777777" w:rsidTr="009411D3">
        <w:trPr>
          <w:trHeight w:val="375"/>
        </w:trPr>
        <w:tc>
          <w:tcPr>
            <w:tcW w:w="448" w:type="dxa"/>
            <w:shd w:val="clear" w:color="000000" w:fill="FFFFFF"/>
            <w:noWrap/>
            <w:vAlign w:val="center"/>
            <w:hideMark/>
          </w:tcPr>
          <w:p w14:paraId="2466FB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DCDBCE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78D57C0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1031D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5F819B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0A33E0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786B5CB1" w14:textId="77777777" w:rsidTr="009411D3">
        <w:trPr>
          <w:trHeight w:val="375"/>
        </w:trPr>
        <w:tc>
          <w:tcPr>
            <w:tcW w:w="448" w:type="dxa"/>
            <w:shd w:val="clear" w:color="000000" w:fill="FFFFFF"/>
            <w:noWrap/>
            <w:vAlign w:val="center"/>
            <w:hideMark/>
          </w:tcPr>
          <w:p w14:paraId="3B84A2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6A64595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26C5762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0521A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68D8D8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6201C1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04095A2C" w14:textId="77777777" w:rsidTr="009411D3">
        <w:trPr>
          <w:trHeight w:val="375"/>
        </w:trPr>
        <w:tc>
          <w:tcPr>
            <w:tcW w:w="448" w:type="dxa"/>
            <w:shd w:val="clear" w:color="000000" w:fill="FFFFFF"/>
            <w:noWrap/>
            <w:vAlign w:val="center"/>
            <w:hideMark/>
          </w:tcPr>
          <w:p w14:paraId="49CFF9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4A91256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3D55ED6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480D5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7D8D02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25A69E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6A2AD0AA" w14:textId="77777777" w:rsidTr="009411D3">
        <w:trPr>
          <w:trHeight w:val="495"/>
        </w:trPr>
        <w:tc>
          <w:tcPr>
            <w:tcW w:w="448" w:type="dxa"/>
            <w:shd w:val="clear" w:color="000000" w:fill="FFFFFF"/>
            <w:noWrap/>
            <w:vAlign w:val="center"/>
            <w:hideMark/>
          </w:tcPr>
          <w:p w14:paraId="75D505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083FFBB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19A7EEE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A84C4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327224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5FEB8A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24836306" w14:textId="77777777" w:rsidTr="009411D3">
        <w:trPr>
          <w:trHeight w:val="720"/>
        </w:trPr>
        <w:tc>
          <w:tcPr>
            <w:tcW w:w="448" w:type="dxa"/>
            <w:shd w:val="clear" w:color="000000" w:fill="FFFFFF"/>
            <w:noWrap/>
            <w:vAlign w:val="center"/>
            <w:hideMark/>
          </w:tcPr>
          <w:p w14:paraId="0793EB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50C8882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81C4B1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30795B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3ABF60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5AF282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08581B65" w14:textId="77777777" w:rsidTr="009411D3">
        <w:trPr>
          <w:trHeight w:val="435"/>
        </w:trPr>
        <w:tc>
          <w:tcPr>
            <w:tcW w:w="448" w:type="dxa"/>
            <w:shd w:val="clear" w:color="000000" w:fill="FFFFFF"/>
            <w:noWrap/>
            <w:vAlign w:val="center"/>
            <w:hideMark/>
          </w:tcPr>
          <w:p w14:paraId="5F7AB0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0D4D79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00605E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C0AC5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143E6E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3A23BE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1CC2874B" w14:textId="77777777" w:rsidTr="009411D3">
        <w:trPr>
          <w:trHeight w:val="435"/>
        </w:trPr>
        <w:tc>
          <w:tcPr>
            <w:tcW w:w="448" w:type="dxa"/>
            <w:shd w:val="clear" w:color="000000" w:fill="FFFFFF"/>
            <w:noWrap/>
            <w:vAlign w:val="center"/>
            <w:hideMark/>
          </w:tcPr>
          <w:p w14:paraId="371FAB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5512E8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517434C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21A3F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40A2B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4520F7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036D0678" w14:textId="77777777" w:rsidTr="009411D3">
        <w:trPr>
          <w:trHeight w:val="435"/>
        </w:trPr>
        <w:tc>
          <w:tcPr>
            <w:tcW w:w="448" w:type="dxa"/>
            <w:shd w:val="clear" w:color="000000" w:fill="FFFFFF"/>
            <w:noWrap/>
            <w:vAlign w:val="center"/>
            <w:hideMark/>
          </w:tcPr>
          <w:p w14:paraId="6DCD13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6F7C70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3EF8D1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68051F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278C96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57877A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78FF36F8" w14:textId="77777777" w:rsidTr="009411D3">
        <w:trPr>
          <w:trHeight w:val="435"/>
        </w:trPr>
        <w:tc>
          <w:tcPr>
            <w:tcW w:w="448" w:type="dxa"/>
            <w:shd w:val="clear" w:color="000000" w:fill="FFFFFF"/>
            <w:noWrap/>
            <w:vAlign w:val="center"/>
            <w:hideMark/>
          </w:tcPr>
          <w:p w14:paraId="089DD9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2AA153F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0A1DE7B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84E52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FBC49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5513F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0088D992" w14:textId="77777777" w:rsidTr="009411D3">
        <w:trPr>
          <w:trHeight w:val="435"/>
        </w:trPr>
        <w:tc>
          <w:tcPr>
            <w:tcW w:w="448" w:type="dxa"/>
            <w:shd w:val="clear" w:color="000000" w:fill="FFFFFF"/>
            <w:noWrap/>
            <w:vAlign w:val="center"/>
            <w:hideMark/>
          </w:tcPr>
          <w:p w14:paraId="71ECBD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223D4F4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25166DD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87FD8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0BABE2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5C172F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7D1F74DE" w14:textId="77777777" w:rsidTr="009411D3">
        <w:trPr>
          <w:trHeight w:val="435"/>
        </w:trPr>
        <w:tc>
          <w:tcPr>
            <w:tcW w:w="448" w:type="dxa"/>
            <w:shd w:val="clear" w:color="000000" w:fill="FFFFFF"/>
            <w:noWrap/>
            <w:vAlign w:val="center"/>
            <w:hideMark/>
          </w:tcPr>
          <w:p w14:paraId="1D0F6E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7404D67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8A4F42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B3664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20AC7D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46837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15521D04" w14:textId="77777777" w:rsidTr="009411D3">
        <w:trPr>
          <w:trHeight w:val="435"/>
        </w:trPr>
        <w:tc>
          <w:tcPr>
            <w:tcW w:w="448" w:type="dxa"/>
            <w:shd w:val="clear" w:color="000000" w:fill="FFFFFF"/>
            <w:noWrap/>
            <w:vAlign w:val="center"/>
            <w:hideMark/>
          </w:tcPr>
          <w:p w14:paraId="3AD363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5A958E8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689160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41DD2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472AAD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4B519F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0FC6429B" w14:textId="77777777" w:rsidTr="009411D3">
        <w:trPr>
          <w:trHeight w:val="435"/>
        </w:trPr>
        <w:tc>
          <w:tcPr>
            <w:tcW w:w="448" w:type="dxa"/>
            <w:shd w:val="clear" w:color="000000" w:fill="FFFFFF"/>
            <w:noWrap/>
            <w:vAlign w:val="center"/>
            <w:hideMark/>
          </w:tcPr>
          <w:p w14:paraId="0A2FD1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18</w:t>
            </w:r>
          </w:p>
        </w:tc>
        <w:tc>
          <w:tcPr>
            <w:tcW w:w="4857" w:type="dxa"/>
            <w:shd w:val="clear" w:color="000000" w:fill="FFFFFF"/>
            <w:vAlign w:val="center"/>
            <w:hideMark/>
          </w:tcPr>
          <w:p w14:paraId="6776E56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74BC1B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10544C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CFEE0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28F310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5F65CD90" w14:textId="77777777" w:rsidTr="009411D3">
        <w:trPr>
          <w:trHeight w:val="435"/>
        </w:trPr>
        <w:tc>
          <w:tcPr>
            <w:tcW w:w="448" w:type="dxa"/>
            <w:shd w:val="clear" w:color="000000" w:fill="FFFFFF"/>
            <w:noWrap/>
            <w:vAlign w:val="center"/>
            <w:hideMark/>
          </w:tcPr>
          <w:p w14:paraId="43F5F0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4D25AC0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3945FB7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CCCB3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63FE34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2A2EC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2706C491" w14:textId="77777777" w:rsidTr="009411D3">
        <w:trPr>
          <w:trHeight w:val="435"/>
        </w:trPr>
        <w:tc>
          <w:tcPr>
            <w:tcW w:w="448" w:type="dxa"/>
            <w:shd w:val="clear" w:color="000000" w:fill="FFFFFF"/>
            <w:noWrap/>
            <w:vAlign w:val="center"/>
            <w:hideMark/>
          </w:tcPr>
          <w:p w14:paraId="5F8BF3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70CBF6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5F167F5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D2039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58385D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572FA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5EA10ABD" w14:textId="77777777" w:rsidTr="009411D3">
        <w:trPr>
          <w:trHeight w:val="435"/>
        </w:trPr>
        <w:tc>
          <w:tcPr>
            <w:tcW w:w="448" w:type="dxa"/>
            <w:vAlign w:val="center"/>
            <w:hideMark/>
          </w:tcPr>
          <w:p w14:paraId="49AFB7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5285E97"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Մայիսի</w:t>
            </w:r>
            <w:r w:rsidRPr="00421C6C">
              <w:rPr>
                <w:rFonts w:ascii="Arial Armenian" w:hAnsi="Arial Armenian" w:cs="Arial"/>
                <w:b/>
                <w:bCs/>
                <w:sz w:val="20"/>
                <w:szCs w:val="20"/>
              </w:rPr>
              <w:t xml:space="preserve"> 9-</w:t>
            </w:r>
            <w:r w:rsidRPr="00421C6C">
              <w:rPr>
                <w:rFonts w:ascii="Sylfaen" w:hAnsi="Sylfaen" w:cs="Sylfaen"/>
                <w:b/>
                <w:bCs/>
                <w:sz w:val="20"/>
                <w:szCs w:val="20"/>
              </w:rPr>
              <w:t>ի</w:t>
            </w:r>
            <w:r w:rsidRPr="00421C6C">
              <w:rPr>
                <w:rFonts w:ascii="Arial Armenian" w:hAnsi="Arial Armenian" w:cs="Arial"/>
                <w:b/>
                <w:bCs/>
                <w:sz w:val="20"/>
                <w:szCs w:val="20"/>
              </w:rPr>
              <w:t xml:space="preserve"> 4/2,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5</w:t>
            </w:r>
          </w:p>
        </w:tc>
        <w:tc>
          <w:tcPr>
            <w:tcW w:w="940" w:type="dxa"/>
            <w:vAlign w:val="center"/>
            <w:hideMark/>
          </w:tcPr>
          <w:p w14:paraId="28C1C9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2D4918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84A8B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EDD66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0F3E0C7" w14:textId="77777777" w:rsidTr="009411D3">
        <w:trPr>
          <w:trHeight w:val="270"/>
        </w:trPr>
        <w:tc>
          <w:tcPr>
            <w:tcW w:w="448" w:type="dxa"/>
            <w:shd w:val="clear" w:color="000000" w:fill="FFFFFF"/>
            <w:vAlign w:val="center"/>
            <w:hideMark/>
          </w:tcPr>
          <w:p w14:paraId="6325E4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3FC86FA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76F72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993A0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F8219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D0C03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DA0CF32" w14:textId="77777777" w:rsidTr="009411D3">
        <w:trPr>
          <w:trHeight w:val="435"/>
        </w:trPr>
        <w:tc>
          <w:tcPr>
            <w:tcW w:w="448" w:type="dxa"/>
            <w:shd w:val="clear" w:color="000000" w:fill="FFFFFF"/>
            <w:vAlign w:val="center"/>
            <w:hideMark/>
          </w:tcPr>
          <w:p w14:paraId="4702E8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55B122A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078C2ED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7EE19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44854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15DA95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702192BF" w14:textId="77777777" w:rsidTr="009411D3">
        <w:trPr>
          <w:trHeight w:val="435"/>
        </w:trPr>
        <w:tc>
          <w:tcPr>
            <w:tcW w:w="448" w:type="dxa"/>
            <w:shd w:val="clear" w:color="000000" w:fill="FFFFFF"/>
            <w:vAlign w:val="center"/>
            <w:hideMark/>
          </w:tcPr>
          <w:p w14:paraId="1D39BD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B19808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C64268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92652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6E2F03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1CA139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2DE20C7E" w14:textId="77777777" w:rsidTr="009411D3">
        <w:trPr>
          <w:trHeight w:val="435"/>
        </w:trPr>
        <w:tc>
          <w:tcPr>
            <w:tcW w:w="448" w:type="dxa"/>
            <w:shd w:val="clear" w:color="000000" w:fill="FFFFFF"/>
            <w:vAlign w:val="center"/>
            <w:hideMark/>
          </w:tcPr>
          <w:p w14:paraId="5307A8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7E7F8D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94236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C2485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02292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94A2E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5A04AD1E" w14:textId="77777777" w:rsidTr="009411D3">
        <w:trPr>
          <w:trHeight w:val="435"/>
        </w:trPr>
        <w:tc>
          <w:tcPr>
            <w:tcW w:w="448" w:type="dxa"/>
            <w:shd w:val="clear" w:color="000000" w:fill="FFFFFF"/>
            <w:vAlign w:val="center"/>
            <w:hideMark/>
          </w:tcPr>
          <w:p w14:paraId="5405FB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49763D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3EDD20D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440CE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0534CB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5573E4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7B3C5273" w14:textId="77777777" w:rsidTr="009411D3">
        <w:trPr>
          <w:trHeight w:val="285"/>
        </w:trPr>
        <w:tc>
          <w:tcPr>
            <w:tcW w:w="448" w:type="dxa"/>
            <w:shd w:val="clear" w:color="000000" w:fill="FFFFFF"/>
            <w:vAlign w:val="center"/>
            <w:hideMark/>
          </w:tcPr>
          <w:p w14:paraId="007248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3B63295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636F3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527B6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F8DB6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A94D8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927F346" w14:textId="77777777" w:rsidTr="009411D3">
        <w:trPr>
          <w:trHeight w:val="435"/>
        </w:trPr>
        <w:tc>
          <w:tcPr>
            <w:tcW w:w="448" w:type="dxa"/>
            <w:shd w:val="clear" w:color="000000" w:fill="FFFFFF"/>
            <w:noWrap/>
            <w:vAlign w:val="center"/>
            <w:hideMark/>
          </w:tcPr>
          <w:p w14:paraId="543405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AC7E0A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11023C3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DCDB4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778F58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15306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0E14AFFF" w14:textId="77777777" w:rsidTr="009411D3">
        <w:trPr>
          <w:trHeight w:val="435"/>
        </w:trPr>
        <w:tc>
          <w:tcPr>
            <w:tcW w:w="448" w:type="dxa"/>
            <w:shd w:val="clear" w:color="000000" w:fill="FFFFFF"/>
            <w:noWrap/>
            <w:vAlign w:val="center"/>
            <w:hideMark/>
          </w:tcPr>
          <w:p w14:paraId="0CACCE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C731BD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6FFE5F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2260C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68CA8B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D58AD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67A684DC" w14:textId="77777777" w:rsidTr="009411D3">
        <w:trPr>
          <w:trHeight w:val="435"/>
        </w:trPr>
        <w:tc>
          <w:tcPr>
            <w:tcW w:w="448" w:type="dxa"/>
            <w:shd w:val="clear" w:color="000000" w:fill="FFFFFF"/>
            <w:noWrap/>
            <w:vAlign w:val="center"/>
            <w:hideMark/>
          </w:tcPr>
          <w:p w14:paraId="4AB06F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DBCEA3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372911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D3591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6B0E3E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1C82F9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700D9317" w14:textId="77777777" w:rsidTr="009411D3">
        <w:trPr>
          <w:trHeight w:val="435"/>
        </w:trPr>
        <w:tc>
          <w:tcPr>
            <w:tcW w:w="448" w:type="dxa"/>
            <w:shd w:val="clear" w:color="000000" w:fill="FFFFFF"/>
            <w:noWrap/>
            <w:vAlign w:val="center"/>
            <w:hideMark/>
          </w:tcPr>
          <w:p w14:paraId="7A43DE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8C3D0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2B2087A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A00A3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598C7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713096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62479157" w14:textId="77777777" w:rsidTr="009411D3">
        <w:trPr>
          <w:trHeight w:val="435"/>
        </w:trPr>
        <w:tc>
          <w:tcPr>
            <w:tcW w:w="448" w:type="dxa"/>
            <w:shd w:val="clear" w:color="000000" w:fill="FFFFFF"/>
            <w:noWrap/>
            <w:vAlign w:val="center"/>
            <w:hideMark/>
          </w:tcPr>
          <w:p w14:paraId="53D0C5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B4036D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9849DE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2FA9E7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242CAC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0D83A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36B29A12" w14:textId="77777777" w:rsidTr="009411D3">
        <w:trPr>
          <w:trHeight w:val="435"/>
        </w:trPr>
        <w:tc>
          <w:tcPr>
            <w:tcW w:w="448" w:type="dxa"/>
            <w:shd w:val="clear" w:color="000000" w:fill="FFFFFF"/>
            <w:noWrap/>
            <w:vAlign w:val="center"/>
            <w:hideMark/>
          </w:tcPr>
          <w:p w14:paraId="6E9F93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7AEDF1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55C7FC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89F46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315D4F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63B1CA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56730680" w14:textId="77777777" w:rsidTr="009411D3">
        <w:trPr>
          <w:trHeight w:val="435"/>
        </w:trPr>
        <w:tc>
          <w:tcPr>
            <w:tcW w:w="448" w:type="dxa"/>
            <w:shd w:val="clear" w:color="000000" w:fill="FFFFFF"/>
            <w:noWrap/>
            <w:vAlign w:val="center"/>
            <w:hideMark/>
          </w:tcPr>
          <w:p w14:paraId="7CCD6A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6F8AC28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3955D89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D63C6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67C67A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445A47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4CCF596A" w14:textId="77777777" w:rsidTr="009411D3">
        <w:trPr>
          <w:trHeight w:val="435"/>
        </w:trPr>
        <w:tc>
          <w:tcPr>
            <w:tcW w:w="448" w:type="dxa"/>
            <w:shd w:val="clear" w:color="000000" w:fill="FFFFFF"/>
            <w:noWrap/>
            <w:vAlign w:val="center"/>
            <w:hideMark/>
          </w:tcPr>
          <w:p w14:paraId="15CD37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CD8773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1762107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81D46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062B02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B0BBF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0A0BAB9D" w14:textId="77777777" w:rsidTr="009411D3">
        <w:trPr>
          <w:trHeight w:val="690"/>
        </w:trPr>
        <w:tc>
          <w:tcPr>
            <w:tcW w:w="448" w:type="dxa"/>
            <w:shd w:val="clear" w:color="000000" w:fill="FFFFFF"/>
            <w:noWrap/>
            <w:vAlign w:val="center"/>
            <w:hideMark/>
          </w:tcPr>
          <w:p w14:paraId="49A621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0566F8D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5A640CE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B5066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667AAD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B6A5A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736DA503" w14:textId="77777777" w:rsidTr="009411D3">
        <w:trPr>
          <w:trHeight w:val="705"/>
        </w:trPr>
        <w:tc>
          <w:tcPr>
            <w:tcW w:w="448" w:type="dxa"/>
            <w:shd w:val="clear" w:color="000000" w:fill="FFFFFF"/>
            <w:noWrap/>
            <w:vAlign w:val="center"/>
            <w:hideMark/>
          </w:tcPr>
          <w:p w14:paraId="7CC351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6C2B755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A40C4D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1CC8E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1F8869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F365B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11DC5073" w14:textId="77777777" w:rsidTr="009411D3">
        <w:trPr>
          <w:trHeight w:val="435"/>
        </w:trPr>
        <w:tc>
          <w:tcPr>
            <w:tcW w:w="448" w:type="dxa"/>
            <w:shd w:val="clear" w:color="000000" w:fill="FFFFFF"/>
            <w:noWrap/>
            <w:vAlign w:val="center"/>
            <w:hideMark/>
          </w:tcPr>
          <w:p w14:paraId="50604B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193CEDB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178C0F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08F15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2C49E5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2A0160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4DC1349A" w14:textId="77777777" w:rsidTr="009411D3">
        <w:trPr>
          <w:trHeight w:val="435"/>
        </w:trPr>
        <w:tc>
          <w:tcPr>
            <w:tcW w:w="448" w:type="dxa"/>
            <w:shd w:val="clear" w:color="000000" w:fill="FFFFFF"/>
            <w:noWrap/>
            <w:vAlign w:val="center"/>
            <w:hideMark/>
          </w:tcPr>
          <w:p w14:paraId="4C06F7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423F008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60373F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D8389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A414F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468740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36A39A6A" w14:textId="77777777" w:rsidTr="009411D3">
        <w:trPr>
          <w:trHeight w:val="435"/>
        </w:trPr>
        <w:tc>
          <w:tcPr>
            <w:tcW w:w="448" w:type="dxa"/>
            <w:shd w:val="clear" w:color="000000" w:fill="FFFFFF"/>
            <w:noWrap/>
            <w:vAlign w:val="center"/>
            <w:hideMark/>
          </w:tcPr>
          <w:p w14:paraId="080BDF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4A7E668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6E30B31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5D5470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0B7909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3D7E70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3BEE084F" w14:textId="77777777" w:rsidTr="009411D3">
        <w:trPr>
          <w:trHeight w:val="435"/>
        </w:trPr>
        <w:tc>
          <w:tcPr>
            <w:tcW w:w="448" w:type="dxa"/>
            <w:shd w:val="clear" w:color="000000" w:fill="FFFFFF"/>
            <w:noWrap/>
            <w:vAlign w:val="center"/>
            <w:hideMark/>
          </w:tcPr>
          <w:p w14:paraId="3D67A3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4BF1D10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16EC57D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3F21D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A63C9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1274E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382E2743" w14:textId="77777777" w:rsidTr="009411D3">
        <w:trPr>
          <w:trHeight w:val="435"/>
        </w:trPr>
        <w:tc>
          <w:tcPr>
            <w:tcW w:w="448" w:type="dxa"/>
            <w:shd w:val="clear" w:color="000000" w:fill="FFFFFF"/>
            <w:noWrap/>
            <w:vAlign w:val="center"/>
            <w:hideMark/>
          </w:tcPr>
          <w:p w14:paraId="35C185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C39F80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36EC347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EA503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3B8FE2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19F071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0255EF7B" w14:textId="77777777" w:rsidTr="009411D3">
        <w:trPr>
          <w:trHeight w:val="435"/>
        </w:trPr>
        <w:tc>
          <w:tcPr>
            <w:tcW w:w="448" w:type="dxa"/>
            <w:shd w:val="clear" w:color="000000" w:fill="FFFFFF"/>
            <w:noWrap/>
            <w:vAlign w:val="center"/>
            <w:hideMark/>
          </w:tcPr>
          <w:p w14:paraId="5DA514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211E9F8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EDBDDA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3D446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41B125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43F0A7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67BA2DB3" w14:textId="77777777" w:rsidTr="009411D3">
        <w:trPr>
          <w:trHeight w:val="435"/>
        </w:trPr>
        <w:tc>
          <w:tcPr>
            <w:tcW w:w="448" w:type="dxa"/>
            <w:shd w:val="clear" w:color="000000" w:fill="FFFFFF"/>
            <w:noWrap/>
            <w:vAlign w:val="center"/>
            <w:hideMark/>
          </w:tcPr>
          <w:p w14:paraId="35D0F4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2C3A58F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5574D94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EC013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29B7AF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06D656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486EA2C6" w14:textId="77777777" w:rsidTr="009411D3">
        <w:trPr>
          <w:trHeight w:val="435"/>
        </w:trPr>
        <w:tc>
          <w:tcPr>
            <w:tcW w:w="448" w:type="dxa"/>
            <w:shd w:val="clear" w:color="000000" w:fill="FFFFFF"/>
            <w:noWrap/>
            <w:vAlign w:val="center"/>
            <w:hideMark/>
          </w:tcPr>
          <w:p w14:paraId="6C7828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58C16B0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0F34CF3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77FEC7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43574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11D236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3E9167FB" w14:textId="77777777" w:rsidTr="009411D3">
        <w:trPr>
          <w:trHeight w:val="435"/>
        </w:trPr>
        <w:tc>
          <w:tcPr>
            <w:tcW w:w="448" w:type="dxa"/>
            <w:shd w:val="clear" w:color="000000" w:fill="FFFFFF"/>
            <w:noWrap/>
            <w:vAlign w:val="center"/>
            <w:hideMark/>
          </w:tcPr>
          <w:p w14:paraId="57675A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30E63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49FA0EF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91DB4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3A88C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42084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43EA97EA" w14:textId="77777777" w:rsidTr="009411D3">
        <w:trPr>
          <w:trHeight w:val="435"/>
        </w:trPr>
        <w:tc>
          <w:tcPr>
            <w:tcW w:w="448" w:type="dxa"/>
            <w:shd w:val="clear" w:color="000000" w:fill="FFFFFF"/>
            <w:noWrap/>
            <w:vAlign w:val="center"/>
            <w:hideMark/>
          </w:tcPr>
          <w:p w14:paraId="6B4EE4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4CAC2D1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0449BF9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C48CD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2FF0CA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438798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395B7ADC" w14:textId="77777777" w:rsidTr="009411D3">
        <w:trPr>
          <w:trHeight w:val="435"/>
        </w:trPr>
        <w:tc>
          <w:tcPr>
            <w:tcW w:w="448" w:type="dxa"/>
            <w:vAlign w:val="center"/>
            <w:hideMark/>
          </w:tcPr>
          <w:p w14:paraId="19D2D2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7F3F0DF"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Մայիսի</w:t>
            </w:r>
            <w:r w:rsidRPr="00421C6C">
              <w:rPr>
                <w:rFonts w:ascii="Arial Armenian" w:hAnsi="Arial Armenian" w:cs="Arial"/>
                <w:b/>
                <w:bCs/>
                <w:sz w:val="20"/>
                <w:szCs w:val="20"/>
              </w:rPr>
              <w:t xml:space="preserve"> 9-</w:t>
            </w:r>
            <w:r w:rsidRPr="00421C6C">
              <w:rPr>
                <w:rFonts w:ascii="Sylfaen" w:hAnsi="Sylfaen" w:cs="Sylfaen"/>
                <w:b/>
                <w:bCs/>
                <w:sz w:val="20"/>
                <w:szCs w:val="20"/>
              </w:rPr>
              <w:t>ի</w:t>
            </w:r>
            <w:r w:rsidRPr="00421C6C">
              <w:rPr>
                <w:rFonts w:ascii="Arial Armenian" w:hAnsi="Arial Armenian" w:cs="Arial"/>
                <w:b/>
                <w:bCs/>
                <w:sz w:val="20"/>
                <w:szCs w:val="20"/>
              </w:rPr>
              <w:t xml:space="preserve"> 4/2,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10</w:t>
            </w:r>
          </w:p>
        </w:tc>
        <w:tc>
          <w:tcPr>
            <w:tcW w:w="940" w:type="dxa"/>
            <w:vAlign w:val="center"/>
            <w:hideMark/>
          </w:tcPr>
          <w:p w14:paraId="746C7C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00E274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A955D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F3117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59D2F5B" w14:textId="77777777" w:rsidTr="009411D3">
        <w:trPr>
          <w:trHeight w:val="270"/>
        </w:trPr>
        <w:tc>
          <w:tcPr>
            <w:tcW w:w="448" w:type="dxa"/>
            <w:shd w:val="clear" w:color="000000" w:fill="FFFFFF"/>
            <w:vAlign w:val="center"/>
            <w:hideMark/>
          </w:tcPr>
          <w:p w14:paraId="058521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F53B610"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97C78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737F2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855F0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3EC91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526ED68" w14:textId="77777777" w:rsidTr="009411D3">
        <w:trPr>
          <w:trHeight w:val="435"/>
        </w:trPr>
        <w:tc>
          <w:tcPr>
            <w:tcW w:w="448" w:type="dxa"/>
            <w:shd w:val="clear" w:color="000000" w:fill="FFFFFF"/>
            <w:vAlign w:val="center"/>
            <w:hideMark/>
          </w:tcPr>
          <w:p w14:paraId="1A2E6E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25415C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6ED4451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06C50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6670B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2A283F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4CF64229" w14:textId="77777777" w:rsidTr="009411D3">
        <w:trPr>
          <w:trHeight w:val="435"/>
        </w:trPr>
        <w:tc>
          <w:tcPr>
            <w:tcW w:w="448" w:type="dxa"/>
            <w:shd w:val="clear" w:color="000000" w:fill="FFFFFF"/>
            <w:vAlign w:val="center"/>
            <w:hideMark/>
          </w:tcPr>
          <w:p w14:paraId="216E8C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91A265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B3CF4B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C8459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1C7816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61273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6168B51A" w14:textId="77777777" w:rsidTr="009411D3">
        <w:trPr>
          <w:trHeight w:val="435"/>
        </w:trPr>
        <w:tc>
          <w:tcPr>
            <w:tcW w:w="448" w:type="dxa"/>
            <w:shd w:val="clear" w:color="000000" w:fill="FFFFFF"/>
            <w:vAlign w:val="center"/>
            <w:hideMark/>
          </w:tcPr>
          <w:p w14:paraId="1E54EA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3AB20EA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5BE9A35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D2D20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374654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202C5F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16228915" w14:textId="77777777" w:rsidTr="009411D3">
        <w:trPr>
          <w:trHeight w:val="435"/>
        </w:trPr>
        <w:tc>
          <w:tcPr>
            <w:tcW w:w="448" w:type="dxa"/>
            <w:shd w:val="clear" w:color="000000" w:fill="FFFFFF"/>
            <w:vAlign w:val="center"/>
            <w:hideMark/>
          </w:tcPr>
          <w:p w14:paraId="08F894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3665F4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961D9A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9E85B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72158E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4018E5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1B3BA3DD" w14:textId="77777777" w:rsidTr="009411D3">
        <w:trPr>
          <w:trHeight w:val="285"/>
        </w:trPr>
        <w:tc>
          <w:tcPr>
            <w:tcW w:w="448" w:type="dxa"/>
            <w:shd w:val="clear" w:color="000000" w:fill="FFFFFF"/>
            <w:vAlign w:val="center"/>
            <w:hideMark/>
          </w:tcPr>
          <w:p w14:paraId="45F19B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0EC67B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854F8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ED513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F577C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0A5288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2182259" w14:textId="77777777" w:rsidTr="009411D3">
        <w:trPr>
          <w:trHeight w:val="435"/>
        </w:trPr>
        <w:tc>
          <w:tcPr>
            <w:tcW w:w="448" w:type="dxa"/>
            <w:shd w:val="clear" w:color="000000" w:fill="FFFFFF"/>
            <w:noWrap/>
            <w:vAlign w:val="center"/>
            <w:hideMark/>
          </w:tcPr>
          <w:p w14:paraId="5A0A10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F15C5F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1158846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BDB23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70DD85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D5E9F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6E1320DA" w14:textId="77777777" w:rsidTr="009411D3">
        <w:trPr>
          <w:trHeight w:val="435"/>
        </w:trPr>
        <w:tc>
          <w:tcPr>
            <w:tcW w:w="448" w:type="dxa"/>
            <w:shd w:val="clear" w:color="000000" w:fill="FFFFFF"/>
            <w:noWrap/>
            <w:vAlign w:val="center"/>
            <w:hideMark/>
          </w:tcPr>
          <w:p w14:paraId="62EA77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8062B3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FB4981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E3BDC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69998A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42666A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0514A4C7" w14:textId="77777777" w:rsidTr="009411D3">
        <w:trPr>
          <w:trHeight w:val="435"/>
        </w:trPr>
        <w:tc>
          <w:tcPr>
            <w:tcW w:w="448" w:type="dxa"/>
            <w:shd w:val="clear" w:color="000000" w:fill="FFFFFF"/>
            <w:noWrap/>
            <w:vAlign w:val="center"/>
            <w:hideMark/>
          </w:tcPr>
          <w:p w14:paraId="6EE045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CE1C36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C13083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12FC5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10AF38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2D1120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6DAB4A1A" w14:textId="77777777" w:rsidTr="009411D3">
        <w:trPr>
          <w:trHeight w:val="435"/>
        </w:trPr>
        <w:tc>
          <w:tcPr>
            <w:tcW w:w="448" w:type="dxa"/>
            <w:shd w:val="clear" w:color="000000" w:fill="FFFFFF"/>
            <w:noWrap/>
            <w:vAlign w:val="center"/>
            <w:hideMark/>
          </w:tcPr>
          <w:p w14:paraId="040210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E4D5BA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58C1008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F3F5C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3CC57E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7F9762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58318196" w14:textId="77777777" w:rsidTr="009411D3">
        <w:trPr>
          <w:trHeight w:val="435"/>
        </w:trPr>
        <w:tc>
          <w:tcPr>
            <w:tcW w:w="448" w:type="dxa"/>
            <w:shd w:val="clear" w:color="000000" w:fill="FFFFFF"/>
            <w:noWrap/>
            <w:vAlign w:val="center"/>
            <w:hideMark/>
          </w:tcPr>
          <w:p w14:paraId="5F46B3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66F1F3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600C88F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5BEE86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689F4E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428089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473A7009" w14:textId="77777777" w:rsidTr="009411D3">
        <w:trPr>
          <w:trHeight w:val="435"/>
        </w:trPr>
        <w:tc>
          <w:tcPr>
            <w:tcW w:w="448" w:type="dxa"/>
            <w:shd w:val="clear" w:color="000000" w:fill="FFFFFF"/>
            <w:noWrap/>
            <w:vAlign w:val="center"/>
            <w:hideMark/>
          </w:tcPr>
          <w:p w14:paraId="7E4534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FFB161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E8C690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BA5C2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712E1D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13206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2F601528" w14:textId="77777777" w:rsidTr="009411D3">
        <w:trPr>
          <w:trHeight w:val="435"/>
        </w:trPr>
        <w:tc>
          <w:tcPr>
            <w:tcW w:w="448" w:type="dxa"/>
            <w:shd w:val="clear" w:color="000000" w:fill="FFFFFF"/>
            <w:noWrap/>
            <w:vAlign w:val="center"/>
            <w:hideMark/>
          </w:tcPr>
          <w:p w14:paraId="27E8D3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9F9366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58A86F2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0BCCF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7682CA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12B11A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1C6F2D20" w14:textId="77777777" w:rsidTr="009411D3">
        <w:trPr>
          <w:trHeight w:val="435"/>
        </w:trPr>
        <w:tc>
          <w:tcPr>
            <w:tcW w:w="448" w:type="dxa"/>
            <w:shd w:val="clear" w:color="000000" w:fill="FFFFFF"/>
            <w:noWrap/>
            <w:vAlign w:val="center"/>
            <w:hideMark/>
          </w:tcPr>
          <w:p w14:paraId="141871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8D86FF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724D08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043CE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145154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F2F16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64D572B6" w14:textId="77777777" w:rsidTr="009411D3">
        <w:trPr>
          <w:trHeight w:val="480"/>
        </w:trPr>
        <w:tc>
          <w:tcPr>
            <w:tcW w:w="448" w:type="dxa"/>
            <w:shd w:val="clear" w:color="000000" w:fill="FFFFFF"/>
            <w:noWrap/>
            <w:vAlign w:val="center"/>
            <w:hideMark/>
          </w:tcPr>
          <w:p w14:paraId="7022E4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05923A8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55DD2FF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18674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3E255F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3ACCFB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06A843E2" w14:textId="77777777" w:rsidTr="009411D3">
        <w:trPr>
          <w:trHeight w:val="600"/>
        </w:trPr>
        <w:tc>
          <w:tcPr>
            <w:tcW w:w="448" w:type="dxa"/>
            <w:shd w:val="clear" w:color="000000" w:fill="FFFFFF"/>
            <w:noWrap/>
            <w:vAlign w:val="center"/>
            <w:hideMark/>
          </w:tcPr>
          <w:p w14:paraId="6B9E97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3E1C16C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6A2F5F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44C2A9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7ADFD4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77F82B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54D32C6D" w14:textId="77777777" w:rsidTr="009411D3">
        <w:trPr>
          <w:trHeight w:val="435"/>
        </w:trPr>
        <w:tc>
          <w:tcPr>
            <w:tcW w:w="448" w:type="dxa"/>
            <w:shd w:val="clear" w:color="000000" w:fill="FFFFFF"/>
            <w:noWrap/>
            <w:vAlign w:val="center"/>
            <w:hideMark/>
          </w:tcPr>
          <w:p w14:paraId="0040EB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5A5C1B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306A04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03F3D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5532A6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133AE0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260214E5" w14:textId="77777777" w:rsidTr="009411D3">
        <w:trPr>
          <w:trHeight w:val="435"/>
        </w:trPr>
        <w:tc>
          <w:tcPr>
            <w:tcW w:w="448" w:type="dxa"/>
            <w:shd w:val="clear" w:color="000000" w:fill="FFFFFF"/>
            <w:noWrap/>
            <w:vAlign w:val="center"/>
            <w:hideMark/>
          </w:tcPr>
          <w:p w14:paraId="445C2D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F3796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29B078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07C29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363F7F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3D19E8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57FB11C4" w14:textId="77777777" w:rsidTr="009411D3">
        <w:trPr>
          <w:trHeight w:val="435"/>
        </w:trPr>
        <w:tc>
          <w:tcPr>
            <w:tcW w:w="448" w:type="dxa"/>
            <w:shd w:val="clear" w:color="000000" w:fill="FFFFFF"/>
            <w:noWrap/>
            <w:vAlign w:val="center"/>
            <w:hideMark/>
          </w:tcPr>
          <w:p w14:paraId="38E849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424CB8E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145DBF6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B8370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12.80</w:t>
            </w:r>
          </w:p>
        </w:tc>
        <w:tc>
          <w:tcPr>
            <w:tcW w:w="1200" w:type="dxa"/>
            <w:vAlign w:val="center"/>
            <w:hideMark/>
          </w:tcPr>
          <w:p w14:paraId="2C7A52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6BCAA3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13.704</w:t>
            </w:r>
          </w:p>
        </w:tc>
      </w:tr>
      <w:tr w:rsidR="00421C6C" w:rsidRPr="00421C6C" w14:paraId="6C0211EA" w14:textId="77777777" w:rsidTr="009411D3">
        <w:trPr>
          <w:trHeight w:val="435"/>
        </w:trPr>
        <w:tc>
          <w:tcPr>
            <w:tcW w:w="448" w:type="dxa"/>
            <w:shd w:val="clear" w:color="000000" w:fill="FFFFFF"/>
            <w:noWrap/>
            <w:vAlign w:val="center"/>
            <w:hideMark/>
          </w:tcPr>
          <w:p w14:paraId="55E576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5F0C68B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7A19720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D37FF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8477D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59A00C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5EFFBF61" w14:textId="77777777" w:rsidTr="009411D3">
        <w:trPr>
          <w:trHeight w:val="435"/>
        </w:trPr>
        <w:tc>
          <w:tcPr>
            <w:tcW w:w="448" w:type="dxa"/>
            <w:shd w:val="clear" w:color="000000" w:fill="FFFFFF"/>
            <w:noWrap/>
            <w:vAlign w:val="center"/>
            <w:hideMark/>
          </w:tcPr>
          <w:p w14:paraId="267640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21854C0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11C39A8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80C77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3159DB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5F33BD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67A88EFB" w14:textId="77777777" w:rsidTr="009411D3">
        <w:trPr>
          <w:trHeight w:val="435"/>
        </w:trPr>
        <w:tc>
          <w:tcPr>
            <w:tcW w:w="448" w:type="dxa"/>
            <w:shd w:val="clear" w:color="000000" w:fill="FFFFFF"/>
            <w:noWrap/>
            <w:vAlign w:val="center"/>
            <w:hideMark/>
          </w:tcPr>
          <w:p w14:paraId="145DD4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6EBDE55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0613BCE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E43C2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487E83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38992E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342F7444" w14:textId="77777777" w:rsidTr="009411D3">
        <w:trPr>
          <w:trHeight w:val="435"/>
        </w:trPr>
        <w:tc>
          <w:tcPr>
            <w:tcW w:w="448" w:type="dxa"/>
            <w:shd w:val="clear" w:color="000000" w:fill="FFFFFF"/>
            <w:noWrap/>
            <w:vAlign w:val="center"/>
            <w:hideMark/>
          </w:tcPr>
          <w:p w14:paraId="48822F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455935E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0A74D2B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EC509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27FDFA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558D98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7D78215F" w14:textId="77777777" w:rsidTr="009411D3">
        <w:trPr>
          <w:trHeight w:val="435"/>
        </w:trPr>
        <w:tc>
          <w:tcPr>
            <w:tcW w:w="448" w:type="dxa"/>
            <w:shd w:val="clear" w:color="000000" w:fill="FFFFFF"/>
            <w:noWrap/>
            <w:vAlign w:val="center"/>
            <w:hideMark/>
          </w:tcPr>
          <w:p w14:paraId="1B8C1D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961590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6A0796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655DDF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D449FE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2CB6D7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4884A471" w14:textId="77777777" w:rsidTr="009411D3">
        <w:trPr>
          <w:trHeight w:val="435"/>
        </w:trPr>
        <w:tc>
          <w:tcPr>
            <w:tcW w:w="448" w:type="dxa"/>
            <w:shd w:val="clear" w:color="000000" w:fill="FFFFFF"/>
            <w:noWrap/>
            <w:vAlign w:val="center"/>
            <w:hideMark/>
          </w:tcPr>
          <w:p w14:paraId="04A541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52E0250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7BF8586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16434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C39E8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54AB3E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7AADBA7B" w14:textId="77777777" w:rsidTr="009411D3">
        <w:trPr>
          <w:trHeight w:val="435"/>
        </w:trPr>
        <w:tc>
          <w:tcPr>
            <w:tcW w:w="448" w:type="dxa"/>
            <w:shd w:val="clear" w:color="000000" w:fill="FFFFFF"/>
            <w:noWrap/>
            <w:vAlign w:val="center"/>
            <w:hideMark/>
          </w:tcPr>
          <w:p w14:paraId="23A56C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C3C6DBB"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554A6F4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39B06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0D4306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5F527D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50BCED27" w14:textId="77777777" w:rsidTr="009411D3">
        <w:trPr>
          <w:trHeight w:val="435"/>
        </w:trPr>
        <w:tc>
          <w:tcPr>
            <w:tcW w:w="448" w:type="dxa"/>
            <w:vAlign w:val="center"/>
            <w:hideMark/>
          </w:tcPr>
          <w:p w14:paraId="75D7FB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9CC600A"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Մայիսի</w:t>
            </w:r>
            <w:r w:rsidRPr="00421C6C">
              <w:rPr>
                <w:rFonts w:ascii="Arial Armenian" w:hAnsi="Arial Armenian" w:cs="Arial"/>
                <w:b/>
                <w:bCs/>
                <w:sz w:val="20"/>
                <w:szCs w:val="20"/>
              </w:rPr>
              <w:t xml:space="preserve"> 9-</w:t>
            </w:r>
            <w:r w:rsidRPr="00421C6C">
              <w:rPr>
                <w:rFonts w:ascii="Sylfaen" w:hAnsi="Sylfaen" w:cs="Sylfaen"/>
                <w:b/>
                <w:bCs/>
                <w:sz w:val="20"/>
                <w:szCs w:val="20"/>
              </w:rPr>
              <w:t>ի</w:t>
            </w:r>
            <w:r w:rsidRPr="00421C6C">
              <w:rPr>
                <w:rFonts w:ascii="Arial Armenian" w:hAnsi="Arial Armenian" w:cs="Arial"/>
                <w:b/>
                <w:bCs/>
                <w:sz w:val="20"/>
                <w:szCs w:val="20"/>
              </w:rPr>
              <w:t xml:space="preserve"> 4/3,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9</w:t>
            </w:r>
          </w:p>
        </w:tc>
        <w:tc>
          <w:tcPr>
            <w:tcW w:w="940" w:type="dxa"/>
            <w:vAlign w:val="center"/>
            <w:hideMark/>
          </w:tcPr>
          <w:p w14:paraId="308D46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36D112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DBE06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E1D2F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D94EACE" w14:textId="77777777" w:rsidTr="009411D3">
        <w:trPr>
          <w:trHeight w:val="300"/>
        </w:trPr>
        <w:tc>
          <w:tcPr>
            <w:tcW w:w="448" w:type="dxa"/>
            <w:shd w:val="clear" w:color="000000" w:fill="FFFFFF"/>
            <w:vAlign w:val="center"/>
            <w:hideMark/>
          </w:tcPr>
          <w:p w14:paraId="7AE2D1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A845288"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15F2A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AEAD3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DBD58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3EFB2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29BDEE2" w14:textId="77777777" w:rsidTr="009411D3">
        <w:trPr>
          <w:trHeight w:val="435"/>
        </w:trPr>
        <w:tc>
          <w:tcPr>
            <w:tcW w:w="448" w:type="dxa"/>
            <w:shd w:val="clear" w:color="000000" w:fill="FFFFFF"/>
            <w:vAlign w:val="center"/>
            <w:hideMark/>
          </w:tcPr>
          <w:p w14:paraId="6500C0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8E0C6B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1233476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46D8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CE840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3511B0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34D4BA48" w14:textId="77777777" w:rsidTr="009411D3">
        <w:trPr>
          <w:trHeight w:val="435"/>
        </w:trPr>
        <w:tc>
          <w:tcPr>
            <w:tcW w:w="448" w:type="dxa"/>
            <w:shd w:val="clear" w:color="000000" w:fill="FFFFFF"/>
            <w:vAlign w:val="center"/>
            <w:hideMark/>
          </w:tcPr>
          <w:p w14:paraId="30C236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5BB5BD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1FBFFE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38AF7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2547F5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4B167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3C703F9D" w14:textId="77777777" w:rsidTr="009411D3">
        <w:trPr>
          <w:trHeight w:val="435"/>
        </w:trPr>
        <w:tc>
          <w:tcPr>
            <w:tcW w:w="448" w:type="dxa"/>
            <w:shd w:val="clear" w:color="000000" w:fill="FFFFFF"/>
            <w:vAlign w:val="center"/>
            <w:hideMark/>
          </w:tcPr>
          <w:p w14:paraId="5FFB36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36D28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DA9EE1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B2053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22C8F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327E90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B7CA1EA" w14:textId="77777777" w:rsidTr="009411D3">
        <w:trPr>
          <w:trHeight w:val="435"/>
        </w:trPr>
        <w:tc>
          <w:tcPr>
            <w:tcW w:w="448" w:type="dxa"/>
            <w:shd w:val="clear" w:color="000000" w:fill="FFFFFF"/>
            <w:vAlign w:val="center"/>
            <w:hideMark/>
          </w:tcPr>
          <w:p w14:paraId="394540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0C85FD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2129AA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EC475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01E9FC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089A88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092DF939" w14:textId="77777777" w:rsidTr="009411D3">
        <w:trPr>
          <w:trHeight w:val="285"/>
        </w:trPr>
        <w:tc>
          <w:tcPr>
            <w:tcW w:w="448" w:type="dxa"/>
            <w:shd w:val="clear" w:color="000000" w:fill="FFFFFF"/>
            <w:vAlign w:val="center"/>
            <w:hideMark/>
          </w:tcPr>
          <w:p w14:paraId="675C64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E75CC20"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824C1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521A3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694B8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226B4B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6AABFDE" w14:textId="77777777" w:rsidTr="009411D3">
        <w:trPr>
          <w:trHeight w:val="435"/>
        </w:trPr>
        <w:tc>
          <w:tcPr>
            <w:tcW w:w="448" w:type="dxa"/>
            <w:shd w:val="clear" w:color="000000" w:fill="FFFFFF"/>
            <w:noWrap/>
            <w:vAlign w:val="center"/>
            <w:hideMark/>
          </w:tcPr>
          <w:p w14:paraId="43BEB7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6825D0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23772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420BE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672840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0E35F2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4ABEFCFD" w14:textId="77777777" w:rsidTr="009411D3">
        <w:trPr>
          <w:trHeight w:val="435"/>
        </w:trPr>
        <w:tc>
          <w:tcPr>
            <w:tcW w:w="448" w:type="dxa"/>
            <w:shd w:val="clear" w:color="000000" w:fill="FFFFFF"/>
            <w:noWrap/>
            <w:vAlign w:val="center"/>
            <w:hideMark/>
          </w:tcPr>
          <w:p w14:paraId="1F8F81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F5ECA7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28A435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D467A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33D3CA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5F11D9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7EE664D6" w14:textId="77777777" w:rsidTr="009411D3">
        <w:trPr>
          <w:trHeight w:val="435"/>
        </w:trPr>
        <w:tc>
          <w:tcPr>
            <w:tcW w:w="448" w:type="dxa"/>
            <w:shd w:val="clear" w:color="000000" w:fill="FFFFFF"/>
            <w:noWrap/>
            <w:vAlign w:val="center"/>
            <w:hideMark/>
          </w:tcPr>
          <w:p w14:paraId="1BFC58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AEAFA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39E614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E0703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7E0E4D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05BEAC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6A97812C" w14:textId="77777777" w:rsidTr="009411D3">
        <w:trPr>
          <w:trHeight w:val="435"/>
        </w:trPr>
        <w:tc>
          <w:tcPr>
            <w:tcW w:w="448" w:type="dxa"/>
            <w:shd w:val="clear" w:color="000000" w:fill="FFFFFF"/>
            <w:noWrap/>
            <w:vAlign w:val="center"/>
            <w:hideMark/>
          </w:tcPr>
          <w:p w14:paraId="67B760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1086FA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3BB0772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BD87F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3B9186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58E880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65367B2B" w14:textId="77777777" w:rsidTr="009411D3">
        <w:trPr>
          <w:trHeight w:val="435"/>
        </w:trPr>
        <w:tc>
          <w:tcPr>
            <w:tcW w:w="448" w:type="dxa"/>
            <w:shd w:val="clear" w:color="000000" w:fill="FFFFFF"/>
            <w:noWrap/>
            <w:vAlign w:val="center"/>
            <w:hideMark/>
          </w:tcPr>
          <w:p w14:paraId="514375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240A831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42534EB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0FE87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0F9405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3CB0C9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013E0420" w14:textId="77777777" w:rsidTr="009411D3">
        <w:trPr>
          <w:trHeight w:val="435"/>
        </w:trPr>
        <w:tc>
          <w:tcPr>
            <w:tcW w:w="448" w:type="dxa"/>
            <w:shd w:val="clear" w:color="000000" w:fill="FFFFFF"/>
            <w:noWrap/>
            <w:vAlign w:val="center"/>
            <w:hideMark/>
          </w:tcPr>
          <w:p w14:paraId="762001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6</w:t>
            </w:r>
          </w:p>
        </w:tc>
        <w:tc>
          <w:tcPr>
            <w:tcW w:w="4857" w:type="dxa"/>
            <w:shd w:val="clear" w:color="000000" w:fill="FFFFFF"/>
            <w:vAlign w:val="center"/>
            <w:hideMark/>
          </w:tcPr>
          <w:p w14:paraId="44EF25F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259170F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7A893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792D47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92526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6C92CDA3" w14:textId="77777777" w:rsidTr="009411D3">
        <w:trPr>
          <w:trHeight w:val="435"/>
        </w:trPr>
        <w:tc>
          <w:tcPr>
            <w:tcW w:w="448" w:type="dxa"/>
            <w:shd w:val="clear" w:color="000000" w:fill="FFFFFF"/>
            <w:noWrap/>
            <w:vAlign w:val="center"/>
            <w:hideMark/>
          </w:tcPr>
          <w:p w14:paraId="4330EB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46C8AB2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B5BE2C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F1872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57FA8D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4223A5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25FA3C04" w14:textId="77777777" w:rsidTr="009411D3">
        <w:trPr>
          <w:trHeight w:val="435"/>
        </w:trPr>
        <w:tc>
          <w:tcPr>
            <w:tcW w:w="448" w:type="dxa"/>
            <w:shd w:val="clear" w:color="000000" w:fill="FFFFFF"/>
            <w:noWrap/>
            <w:vAlign w:val="center"/>
            <w:hideMark/>
          </w:tcPr>
          <w:p w14:paraId="56E7E7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19BBC5D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3A1259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82BE7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776E23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576057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1A193777" w14:textId="77777777" w:rsidTr="009411D3">
        <w:trPr>
          <w:trHeight w:val="750"/>
        </w:trPr>
        <w:tc>
          <w:tcPr>
            <w:tcW w:w="448" w:type="dxa"/>
            <w:shd w:val="clear" w:color="000000" w:fill="FFFFFF"/>
            <w:noWrap/>
            <w:vAlign w:val="center"/>
            <w:hideMark/>
          </w:tcPr>
          <w:p w14:paraId="0BDD28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3E6539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4C56751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BD782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05AB90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21CEEA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4683B565" w14:textId="77777777" w:rsidTr="009411D3">
        <w:trPr>
          <w:trHeight w:val="780"/>
        </w:trPr>
        <w:tc>
          <w:tcPr>
            <w:tcW w:w="448" w:type="dxa"/>
            <w:shd w:val="clear" w:color="000000" w:fill="FFFFFF"/>
            <w:noWrap/>
            <w:vAlign w:val="center"/>
            <w:hideMark/>
          </w:tcPr>
          <w:p w14:paraId="54717E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20FC124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0155274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3AD166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0E5EB8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62D5FE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05DF82CE" w14:textId="77777777" w:rsidTr="009411D3">
        <w:trPr>
          <w:trHeight w:val="435"/>
        </w:trPr>
        <w:tc>
          <w:tcPr>
            <w:tcW w:w="448" w:type="dxa"/>
            <w:shd w:val="clear" w:color="000000" w:fill="FFFFFF"/>
            <w:noWrap/>
            <w:vAlign w:val="center"/>
            <w:hideMark/>
          </w:tcPr>
          <w:p w14:paraId="45D2C9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428407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E261F6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78EAF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37E7AF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E3297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23B30E98" w14:textId="77777777" w:rsidTr="009411D3">
        <w:trPr>
          <w:trHeight w:val="330"/>
        </w:trPr>
        <w:tc>
          <w:tcPr>
            <w:tcW w:w="448" w:type="dxa"/>
            <w:shd w:val="clear" w:color="000000" w:fill="FFFFFF"/>
            <w:noWrap/>
            <w:vAlign w:val="center"/>
            <w:hideMark/>
          </w:tcPr>
          <w:p w14:paraId="6AA9D5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068DB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21AEAA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4D251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38D40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6CE837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320C87B9" w14:textId="77777777" w:rsidTr="009411D3">
        <w:trPr>
          <w:trHeight w:val="330"/>
        </w:trPr>
        <w:tc>
          <w:tcPr>
            <w:tcW w:w="448" w:type="dxa"/>
            <w:shd w:val="clear" w:color="000000" w:fill="FFFFFF"/>
            <w:noWrap/>
            <w:vAlign w:val="center"/>
            <w:hideMark/>
          </w:tcPr>
          <w:p w14:paraId="2743AE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6A965A5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2514DAA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C1610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12.80</w:t>
            </w:r>
          </w:p>
        </w:tc>
        <w:tc>
          <w:tcPr>
            <w:tcW w:w="1200" w:type="dxa"/>
            <w:vAlign w:val="center"/>
            <w:hideMark/>
          </w:tcPr>
          <w:p w14:paraId="658740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10BCB2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13.704</w:t>
            </w:r>
          </w:p>
        </w:tc>
      </w:tr>
      <w:tr w:rsidR="00421C6C" w:rsidRPr="00421C6C" w14:paraId="1E3143FC" w14:textId="77777777" w:rsidTr="009411D3">
        <w:trPr>
          <w:trHeight w:val="330"/>
        </w:trPr>
        <w:tc>
          <w:tcPr>
            <w:tcW w:w="448" w:type="dxa"/>
            <w:shd w:val="clear" w:color="000000" w:fill="FFFFFF"/>
            <w:noWrap/>
            <w:vAlign w:val="center"/>
            <w:hideMark/>
          </w:tcPr>
          <w:p w14:paraId="25BF85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3F61CF1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2652C2B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0045E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52A304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52F50E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35793E70" w14:textId="77777777" w:rsidTr="009411D3">
        <w:trPr>
          <w:trHeight w:val="330"/>
        </w:trPr>
        <w:tc>
          <w:tcPr>
            <w:tcW w:w="448" w:type="dxa"/>
            <w:shd w:val="clear" w:color="000000" w:fill="FFFFFF"/>
            <w:noWrap/>
            <w:vAlign w:val="center"/>
            <w:hideMark/>
          </w:tcPr>
          <w:p w14:paraId="6309E8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E3C5F4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3D20A63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895BA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1328C8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1E9E2E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50C7B9D1" w14:textId="77777777" w:rsidTr="009411D3">
        <w:trPr>
          <w:trHeight w:val="330"/>
        </w:trPr>
        <w:tc>
          <w:tcPr>
            <w:tcW w:w="448" w:type="dxa"/>
            <w:shd w:val="clear" w:color="000000" w:fill="FFFFFF"/>
            <w:noWrap/>
            <w:vAlign w:val="center"/>
            <w:hideMark/>
          </w:tcPr>
          <w:p w14:paraId="075D1A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19C38D6B"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E1508C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7FDA7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291006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66D692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1D4A25DD" w14:textId="77777777" w:rsidTr="009411D3">
        <w:trPr>
          <w:trHeight w:val="330"/>
        </w:trPr>
        <w:tc>
          <w:tcPr>
            <w:tcW w:w="448" w:type="dxa"/>
            <w:shd w:val="clear" w:color="000000" w:fill="FFFFFF"/>
            <w:noWrap/>
            <w:vAlign w:val="center"/>
            <w:hideMark/>
          </w:tcPr>
          <w:p w14:paraId="193075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73138D4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5020FAB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C3E67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210985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054759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67202FF3" w14:textId="77777777" w:rsidTr="009411D3">
        <w:trPr>
          <w:trHeight w:val="330"/>
        </w:trPr>
        <w:tc>
          <w:tcPr>
            <w:tcW w:w="448" w:type="dxa"/>
            <w:shd w:val="clear" w:color="000000" w:fill="FFFFFF"/>
            <w:noWrap/>
            <w:vAlign w:val="center"/>
            <w:hideMark/>
          </w:tcPr>
          <w:p w14:paraId="409B5B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230BDA1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18BA9B1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49DDA3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6E635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58AFB0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72C2C30A" w14:textId="77777777" w:rsidTr="009411D3">
        <w:trPr>
          <w:trHeight w:val="330"/>
        </w:trPr>
        <w:tc>
          <w:tcPr>
            <w:tcW w:w="448" w:type="dxa"/>
            <w:shd w:val="clear" w:color="000000" w:fill="FFFFFF"/>
            <w:noWrap/>
            <w:vAlign w:val="center"/>
            <w:hideMark/>
          </w:tcPr>
          <w:p w14:paraId="58DC63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19D5B6C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36D0B1D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F42CF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412BF2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4E06B7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2F612346" w14:textId="77777777" w:rsidTr="009411D3">
        <w:trPr>
          <w:trHeight w:val="570"/>
        </w:trPr>
        <w:tc>
          <w:tcPr>
            <w:tcW w:w="448" w:type="dxa"/>
            <w:shd w:val="clear" w:color="000000" w:fill="FFFFFF"/>
            <w:noWrap/>
            <w:vAlign w:val="center"/>
            <w:hideMark/>
          </w:tcPr>
          <w:p w14:paraId="34C155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77F963D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357726B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715E4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5DD978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7B02A4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208E8BB3" w14:textId="77777777" w:rsidTr="009411D3">
        <w:trPr>
          <w:trHeight w:val="435"/>
        </w:trPr>
        <w:tc>
          <w:tcPr>
            <w:tcW w:w="448" w:type="dxa"/>
            <w:vAlign w:val="center"/>
            <w:hideMark/>
          </w:tcPr>
          <w:p w14:paraId="3C92EE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6BD47592"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Մայիսի</w:t>
            </w:r>
            <w:r w:rsidRPr="00421C6C">
              <w:rPr>
                <w:rFonts w:ascii="Arial Armenian" w:hAnsi="Arial Armenian" w:cs="Arial"/>
                <w:b/>
                <w:bCs/>
                <w:sz w:val="20"/>
                <w:szCs w:val="20"/>
              </w:rPr>
              <w:t xml:space="preserve"> 9-</w:t>
            </w:r>
            <w:r w:rsidRPr="00421C6C">
              <w:rPr>
                <w:rFonts w:ascii="Sylfaen" w:hAnsi="Sylfaen" w:cs="Sylfaen"/>
                <w:b/>
                <w:bCs/>
                <w:sz w:val="20"/>
                <w:szCs w:val="20"/>
              </w:rPr>
              <w:t>ի</w:t>
            </w:r>
            <w:r w:rsidRPr="00421C6C">
              <w:rPr>
                <w:rFonts w:ascii="Arial Armenian" w:hAnsi="Arial Armenian" w:cs="Arial"/>
                <w:b/>
                <w:bCs/>
                <w:sz w:val="20"/>
                <w:szCs w:val="20"/>
              </w:rPr>
              <w:t xml:space="preserve"> 4/3,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10</w:t>
            </w:r>
          </w:p>
        </w:tc>
        <w:tc>
          <w:tcPr>
            <w:tcW w:w="940" w:type="dxa"/>
            <w:vAlign w:val="center"/>
            <w:hideMark/>
          </w:tcPr>
          <w:p w14:paraId="50AF50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0AC95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7DEE3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CC870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B4FDFAF" w14:textId="77777777" w:rsidTr="009411D3">
        <w:trPr>
          <w:trHeight w:val="435"/>
        </w:trPr>
        <w:tc>
          <w:tcPr>
            <w:tcW w:w="448" w:type="dxa"/>
            <w:shd w:val="clear" w:color="000000" w:fill="FFFFFF"/>
            <w:vAlign w:val="center"/>
            <w:hideMark/>
          </w:tcPr>
          <w:p w14:paraId="179214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A179E7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7265A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757BE6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D44E9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7C27D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5A742DB" w14:textId="77777777" w:rsidTr="009411D3">
        <w:trPr>
          <w:trHeight w:val="390"/>
        </w:trPr>
        <w:tc>
          <w:tcPr>
            <w:tcW w:w="448" w:type="dxa"/>
            <w:shd w:val="clear" w:color="000000" w:fill="FFFFFF"/>
            <w:vAlign w:val="center"/>
            <w:hideMark/>
          </w:tcPr>
          <w:p w14:paraId="1244E4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810878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2D2C684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BA8B5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257E1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07578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4BCE46F6" w14:textId="77777777" w:rsidTr="009411D3">
        <w:trPr>
          <w:trHeight w:val="390"/>
        </w:trPr>
        <w:tc>
          <w:tcPr>
            <w:tcW w:w="448" w:type="dxa"/>
            <w:shd w:val="clear" w:color="000000" w:fill="FFFFFF"/>
            <w:vAlign w:val="center"/>
            <w:hideMark/>
          </w:tcPr>
          <w:p w14:paraId="5CBCC0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02CDD2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42DA09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576EF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7ED23D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629A12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1B2FF9A7" w14:textId="77777777" w:rsidTr="009411D3">
        <w:trPr>
          <w:trHeight w:val="390"/>
        </w:trPr>
        <w:tc>
          <w:tcPr>
            <w:tcW w:w="448" w:type="dxa"/>
            <w:shd w:val="clear" w:color="000000" w:fill="FFFFFF"/>
            <w:vAlign w:val="center"/>
            <w:hideMark/>
          </w:tcPr>
          <w:p w14:paraId="438524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5E2D49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A01D30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309CC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9FBCD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BF904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A3BBF5E" w14:textId="77777777" w:rsidTr="009411D3">
        <w:trPr>
          <w:trHeight w:val="390"/>
        </w:trPr>
        <w:tc>
          <w:tcPr>
            <w:tcW w:w="448" w:type="dxa"/>
            <w:shd w:val="clear" w:color="000000" w:fill="FFFFFF"/>
            <w:vAlign w:val="center"/>
            <w:hideMark/>
          </w:tcPr>
          <w:p w14:paraId="1A8935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CC865C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EF4F92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7081F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7DAEFC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D16AE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307F35C4" w14:textId="77777777" w:rsidTr="009411D3">
        <w:trPr>
          <w:trHeight w:val="435"/>
        </w:trPr>
        <w:tc>
          <w:tcPr>
            <w:tcW w:w="448" w:type="dxa"/>
            <w:shd w:val="clear" w:color="000000" w:fill="FFFFFF"/>
            <w:vAlign w:val="center"/>
            <w:hideMark/>
          </w:tcPr>
          <w:p w14:paraId="512940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368A464D"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1B7D8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4ED3F3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CA001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17855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DA36303" w14:textId="77777777" w:rsidTr="009411D3">
        <w:trPr>
          <w:trHeight w:val="435"/>
        </w:trPr>
        <w:tc>
          <w:tcPr>
            <w:tcW w:w="448" w:type="dxa"/>
            <w:shd w:val="clear" w:color="000000" w:fill="FFFFFF"/>
            <w:noWrap/>
            <w:vAlign w:val="center"/>
            <w:hideMark/>
          </w:tcPr>
          <w:p w14:paraId="1B3E79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6D709E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42A4AAB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23695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430EAF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25807F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34123909" w14:textId="77777777" w:rsidTr="009411D3">
        <w:trPr>
          <w:trHeight w:val="330"/>
        </w:trPr>
        <w:tc>
          <w:tcPr>
            <w:tcW w:w="448" w:type="dxa"/>
            <w:shd w:val="clear" w:color="000000" w:fill="FFFFFF"/>
            <w:noWrap/>
            <w:vAlign w:val="center"/>
            <w:hideMark/>
          </w:tcPr>
          <w:p w14:paraId="101A3B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96801B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617DB1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3D18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2EDB75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43017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4D055D5B" w14:textId="77777777" w:rsidTr="009411D3">
        <w:trPr>
          <w:trHeight w:val="330"/>
        </w:trPr>
        <w:tc>
          <w:tcPr>
            <w:tcW w:w="448" w:type="dxa"/>
            <w:shd w:val="clear" w:color="000000" w:fill="FFFFFF"/>
            <w:noWrap/>
            <w:vAlign w:val="center"/>
            <w:hideMark/>
          </w:tcPr>
          <w:p w14:paraId="3A22DD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69CDDF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AFB8E2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F89C7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33C149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193CD0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3DBDEF05" w14:textId="77777777" w:rsidTr="009411D3">
        <w:trPr>
          <w:trHeight w:val="330"/>
        </w:trPr>
        <w:tc>
          <w:tcPr>
            <w:tcW w:w="448" w:type="dxa"/>
            <w:shd w:val="clear" w:color="000000" w:fill="FFFFFF"/>
            <w:noWrap/>
            <w:vAlign w:val="center"/>
            <w:hideMark/>
          </w:tcPr>
          <w:p w14:paraId="61DB4A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4C4B25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8FA77C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BD265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118B3B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256564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7E585A9C" w14:textId="77777777" w:rsidTr="009411D3">
        <w:trPr>
          <w:trHeight w:val="330"/>
        </w:trPr>
        <w:tc>
          <w:tcPr>
            <w:tcW w:w="448" w:type="dxa"/>
            <w:shd w:val="clear" w:color="000000" w:fill="FFFFFF"/>
            <w:noWrap/>
            <w:vAlign w:val="center"/>
            <w:hideMark/>
          </w:tcPr>
          <w:p w14:paraId="3A8767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77A5631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1ED801E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5FCD3D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5FC4EC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20BFEF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24D5B9CD" w14:textId="77777777" w:rsidTr="009411D3">
        <w:trPr>
          <w:trHeight w:val="330"/>
        </w:trPr>
        <w:tc>
          <w:tcPr>
            <w:tcW w:w="448" w:type="dxa"/>
            <w:shd w:val="clear" w:color="000000" w:fill="FFFFFF"/>
            <w:noWrap/>
            <w:vAlign w:val="center"/>
            <w:hideMark/>
          </w:tcPr>
          <w:p w14:paraId="1E9907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6FB5814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212E17A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04F24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7733A9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40BD4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049C0E7C" w14:textId="77777777" w:rsidTr="009411D3">
        <w:trPr>
          <w:trHeight w:val="330"/>
        </w:trPr>
        <w:tc>
          <w:tcPr>
            <w:tcW w:w="448" w:type="dxa"/>
            <w:shd w:val="clear" w:color="000000" w:fill="FFFFFF"/>
            <w:noWrap/>
            <w:vAlign w:val="center"/>
            <w:hideMark/>
          </w:tcPr>
          <w:p w14:paraId="3645AF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A72A27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ACFCF2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149F0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6C9435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0CDFE6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77871CE3" w14:textId="77777777" w:rsidTr="009411D3">
        <w:trPr>
          <w:trHeight w:val="330"/>
        </w:trPr>
        <w:tc>
          <w:tcPr>
            <w:tcW w:w="448" w:type="dxa"/>
            <w:shd w:val="clear" w:color="000000" w:fill="FFFFFF"/>
            <w:noWrap/>
            <w:vAlign w:val="center"/>
            <w:hideMark/>
          </w:tcPr>
          <w:p w14:paraId="71E450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5EE0454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CCFDD4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D682C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10916F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679BE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13D57BFC" w14:textId="77777777" w:rsidTr="009411D3">
        <w:trPr>
          <w:trHeight w:val="555"/>
        </w:trPr>
        <w:tc>
          <w:tcPr>
            <w:tcW w:w="448" w:type="dxa"/>
            <w:shd w:val="clear" w:color="000000" w:fill="FFFFFF"/>
            <w:noWrap/>
            <w:vAlign w:val="center"/>
            <w:hideMark/>
          </w:tcPr>
          <w:p w14:paraId="156C2D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720CC7D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F5C914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D3E0D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609B0C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374602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4B45B917" w14:textId="77777777" w:rsidTr="009411D3">
        <w:trPr>
          <w:trHeight w:val="660"/>
        </w:trPr>
        <w:tc>
          <w:tcPr>
            <w:tcW w:w="448" w:type="dxa"/>
            <w:shd w:val="clear" w:color="000000" w:fill="FFFFFF"/>
            <w:noWrap/>
            <w:vAlign w:val="center"/>
            <w:hideMark/>
          </w:tcPr>
          <w:p w14:paraId="00022F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6EF7D4A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4A5D90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598462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46C84F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0DA342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3B6EBE21" w14:textId="77777777" w:rsidTr="009411D3">
        <w:trPr>
          <w:trHeight w:val="435"/>
        </w:trPr>
        <w:tc>
          <w:tcPr>
            <w:tcW w:w="448" w:type="dxa"/>
            <w:shd w:val="clear" w:color="000000" w:fill="FFFFFF"/>
            <w:noWrap/>
            <w:vAlign w:val="center"/>
            <w:hideMark/>
          </w:tcPr>
          <w:p w14:paraId="4CDA77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741FBDE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00C54D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C3D76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4D06B9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160E3E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143F428E" w14:textId="77777777" w:rsidTr="009411D3">
        <w:trPr>
          <w:trHeight w:val="345"/>
        </w:trPr>
        <w:tc>
          <w:tcPr>
            <w:tcW w:w="448" w:type="dxa"/>
            <w:shd w:val="clear" w:color="000000" w:fill="FFFFFF"/>
            <w:noWrap/>
            <w:vAlign w:val="center"/>
            <w:hideMark/>
          </w:tcPr>
          <w:p w14:paraId="2280D0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42BF468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F01B6B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FCC10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29966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220426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334C3391" w14:textId="77777777" w:rsidTr="009411D3">
        <w:trPr>
          <w:trHeight w:val="345"/>
        </w:trPr>
        <w:tc>
          <w:tcPr>
            <w:tcW w:w="448" w:type="dxa"/>
            <w:shd w:val="clear" w:color="000000" w:fill="FFFFFF"/>
            <w:noWrap/>
            <w:vAlign w:val="center"/>
            <w:hideMark/>
          </w:tcPr>
          <w:p w14:paraId="59E8F3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58D1DB3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05D316B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E1BF0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12.80</w:t>
            </w:r>
          </w:p>
        </w:tc>
        <w:tc>
          <w:tcPr>
            <w:tcW w:w="1200" w:type="dxa"/>
            <w:vAlign w:val="center"/>
            <w:hideMark/>
          </w:tcPr>
          <w:p w14:paraId="60EC26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5E7B17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13.704</w:t>
            </w:r>
          </w:p>
        </w:tc>
      </w:tr>
      <w:tr w:rsidR="00421C6C" w:rsidRPr="00421C6C" w14:paraId="67AFD098" w14:textId="77777777" w:rsidTr="009411D3">
        <w:trPr>
          <w:trHeight w:val="345"/>
        </w:trPr>
        <w:tc>
          <w:tcPr>
            <w:tcW w:w="448" w:type="dxa"/>
            <w:shd w:val="clear" w:color="000000" w:fill="FFFFFF"/>
            <w:noWrap/>
            <w:vAlign w:val="center"/>
            <w:hideMark/>
          </w:tcPr>
          <w:p w14:paraId="0D6308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2B4389B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5907B78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817B1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5FF883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5BC676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1A8FDF5D" w14:textId="77777777" w:rsidTr="009411D3">
        <w:trPr>
          <w:trHeight w:val="345"/>
        </w:trPr>
        <w:tc>
          <w:tcPr>
            <w:tcW w:w="448" w:type="dxa"/>
            <w:shd w:val="clear" w:color="000000" w:fill="FFFFFF"/>
            <w:noWrap/>
            <w:vAlign w:val="center"/>
            <w:hideMark/>
          </w:tcPr>
          <w:p w14:paraId="5EE23E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2894A63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69B8AA6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C6EDE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745708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49E2BD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64356907" w14:textId="77777777" w:rsidTr="009411D3">
        <w:trPr>
          <w:trHeight w:val="345"/>
        </w:trPr>
        <w:tc>
          <w:tcPr>
            <w:tcW w:w="448" w:type="dxa"/>
            <w:shd w:val="clear" w:color="000000" w:fill="FFFFFF"/>
            <w:noWrap/>
            <w:vAlign w:val="center"/>
            <w:hideMark/>
          </w:tcPr>
          <w:p w14:paraId="1C78AB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16</w:t>
            </w:r>
          </w:p>
        </w:tc>
        <w:tc>
          <w:tcPr>
            <w:tcW w:w="4857" w:type="dxa"/>
            <w:shd w:val="clear" w:color="000000" w:fill="FFFFFF"/>
            <w:vAlign w:val="center"/>
            <w:hideMark/>
          </w:tcPr>
          <w:p w14:paraId="5C4FC15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AB9452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09ED0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57B15E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4A7777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75EFB5CE" w14:textId="77777777" w:rsidTr="009411D3">
        <w:trPr>
          <w:trHeight w:val="345"/>
        </w:trPr>
        <w:tc>
          <w:tcPr>
            <w:tcW w:w="448" w:type="dxa"/>
            <w:shd w:val="clear" w:color="000000" w:fill="FFFFFF"/>
            <w:noWrap/>
            <w:vAlign w:val="center"/>
            <w:hideMark/>
          </w:tcPr>
          <w:p w14:paraId="700B0F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736FD86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24CD123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A4100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5AC9A2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047E22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702B1EA9" w14:textId="77777777" w:rsidTr="009411D3">
        <w:trPr>
          <w:trHeight w:val="345"/>
        </w:trPr>
        <w:tc>
          <w:tcPr>
            <w:tcW w:w="448" w:type="dxa"/>
            <w:shd w:val="clear" w:color="000000" w:fill="FFFFFF"/>
            <w:noWrap/>
            <w:vAlign w:val="center"/>
            <w:hideMark/>
          </w:tcPr>
          <w:p w14:paraId="081EA9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1B4761D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1C82197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46182E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8AA41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2699AA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4233ADE3" w14:textId="77777777" w:rsidTr="009411D3">
        <w:trPr>
          <w:trHeight w:val="345"/>
        </w:trPr>
        <w:tc>
          <w:tcPr>
            <w:tcW w:w="448" w:type="dxa"/>
            <w:shd w:val="clear" w:color="000000" w:fill="FFFFFF"/>
            <w:noWrap/>
            <w:vAlign w:val="center"/>
            <w:hideMark/>
          </w:tcPr>
          <w:p w14:paraId="414433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706B3F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5D6E084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1405C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7D17DA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71601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3818EC7F" w14:textId="77777777" w:rsidTr="009411D3">
        <w:trPr>
          <w:trHeight w:val="435"/>
        </w:trPr>
        <w:tc>
          <w:tcPr>
            <w:tcW w:w="448" w:type="dxa"/>
            <w:shd w:val="clear" w:color="000000" w:fill="FFFFFF"/>
            <w:noWrap/>
            <w:vAlign w:val="center"/>
            <w:hideMark/>
          </w:tcPr>
          <w:p w14:paraId="53A2A6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21DDF9D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5BC6D17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55FE2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7A90BC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1D8CA8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1340A5EF" w14:textId="77777777" w:rsidTr="009411D3">
        <w:trPr>
          <w:trHeight w:val="435"/>
        </w:trPr>
        <w:tc>
          <w:tcPr>
            <w:tcW w:w="448" w:type="dxa"/>
            <w:vAlign w:val="center"/>
            <w:hideMark/>
          </w:tcPr>
          <w:p w14:paraId="2F3586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3821974"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Գ</w:t>
            </w:r>
            <w:r w:rsidRPr="00421C6C">
              <w:rPr>
                <w:rFonts w:ascii="Arial Armenian" w:hAnsi="Arial Armenian" w:cs="Arial"/>
                <w:b/>
                <w:bCs/>
                <w:sz w:val="20"/>
                <w:szCs w:val="20"/>
              </w:rPr>
              <w:t xml:space="preserve">. </w:t>
            </w:r>
            <w:r w:rsidRPr="00421C6C">
              <w:rPr>
                <w:rFonts w:ascii="Sylfaen" w:hAnsi="Sylfaen" w:cs="Sylfaen"/>
                <w:b/>
                <w:bCs/>
                <w:sz w:val="20"/>
                <w:szCs w:val="20"/>
              </w:rPr>
              <w:t>Նժդեհ</w:t>
            </w:r>
            <w:r w:rsidRPr="00421C6C">
              <w:rPr>
                <w:rFonts w:ascii="Arial Armenian" w:hAnsi="Arial Armenian" w:cs="Arial"/>
                <w:b/>
                <w:bCs/>
                <w:sz w:val="20"/>
                <w:szCs w:val="20"/>
              </w:rPr>
              <w:t xml:space="preserve"> 28/3,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5</w:t>
            </w:r>
          </w:p>
        </w:tc>
        <w:tc>
          <w:tcPr>
            <w:tcW w:w="940" w:type="dxa"/>
            <w:vAlign w:val="center"/>
            <w:hideMark/>
          </w:tcPr>
          <w:p w14:paraId="211757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795D2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9C5E8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8800B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AD04323" w14:textId="77777777" w:rsidTr="009411D3">
        <w:trPr>
          <w:trHeight w:val="435"/>
        </w:trPr>
        <w:tc>
          <w:tcPr>
            <w:tcW w:w="448" w:type="dxa"/>
            <w:shd w:val="clear" w:color="000000" w:fill="FFFFFF"/>
            <w:vAlign w:val="center"/>
            <w:hideMark/>
          </w:tcPr>
          <w:p w14:paraId="322A8F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5D6AF20"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80918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00AF5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F782F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0C118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BF9D5AA" w14:textId="77777777" w:rsidTr="009411D3">
        <w:trPr>
          <w:trHeight w:val="360"/>
        </w:trPr>
        <w:tc>
          <w:tcPr>
            <w:tcW w:w="448" w:type="dxa"/>
            <w:shd w:val="clear" w:color="000000" w:fill="FFFFFF"/>
            <w:vAlign w:val="center"/>
            <w:hideMark/>
          </w:tcPr>
          <w:p w14:paraId="42AC54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8387AA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59C77A9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B7E0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2D2F7E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1207B0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2.917</w:t>
            </w:r>
          </w:p>
        </w:tc>
      </w:tr>
      <w:tr w:rsidR="00421C6C" w:rsidRPr="00421C6C" w14:paraId="38205E75" w14:textId="77777777" w:rsidTr="009411D3">
        <w:trPr>
          <w:trHeight w:val="360"/>
        </w:trPr>
        <w:tc>
          <w:tcPr>
            <w:tcW w:w="448" w:type="dxa"/>
            <w:shd w:val="clear" w:color="000000" w:fill="FFFFFF"/>
            <w:vAlign w:val="center"/>
            <w:hideMark/>
          </w:tcPr>
          <w:p w14:paraId="4A86A6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AB47B4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8EB5E5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88F04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0.360</w:t>
            </w:r>
          </w:p>
        </w:tc>
        <w:tc>
          <w:tcPr>
            <w:tcW w:w="1200" w:type="dxa"/>
            <w:vAlign w:val="center"/>
            <w:hideMark/>
          </w:tcPr>
          <w:p w14:paraId="11BAD3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762E6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12.058</w:t>
            </w:r>
          </w:p>
        </w:tc>
      </w:tr>
      <w:tr w:rsidR="00421C6C" w:rsidRPr="00421C6C" w14:paraId="07B92B39" w14:textId="77777777" w:rsidTr="009411D3">
        <w:trPr>
          <w:trHeight w:val="360"/>
        </w:trPr>
        <w:tc>
          <w:tcPr>
            <w:tcW w:w="448" w:type="dxa"/>
            <w:shd w:val="clear" w:color="000000" w:fill="FFFFFF"/>
            <w:vAlign w:val="center"/>
            <w:hideMark/>
          </w:tcPr>
          <w:p w14:paraId="4CD491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11D57A4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5BFCAF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9D9ED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87723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3D97E8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3DA63531" w14:textId="77777777" w:rsidTr="009411D3">
        <w:trPr>
          <w:trHeight w:val="360"/>
        </w:trPr>
        <w:tc>
          <w:tcPr>
            <w:tcW w:w="448" w:type="dxa"/>
            <w:shd w:val="clear" w:color="000000" w:fill="FFFFFF"/>
            <w:vAlign w:val="center"/>
            <w:hideMark/>
          </w:tcPr>
          <w:p w14:paraId="65BBE6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48595B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3CD343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2591E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w:t>
            </w:r>
          </w:p>
        </w:tc>
        <w:tc>
          <w:tcPr>
            <w:tcW w:w="1200" w:type="dxa"/>
            <w:vAlign w:val="center"/>
            <w:hideMark/>
          </w:tcPr>
          <w:p w14:paraId="1FFCFC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47770F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4.373</w:t>
            </w:r>
          </w:p>
        </w:tc>
      </w:tr>
      <w:tr w:rsidR="00421C6C" w:rsidRPr="00421C6C" w14:paraId="7852EED4" w14:textId="77777777" w:rsidTr="009411D3">
        <w:trPr>
          <w:trHeight w:val="435"/>
        </w:trPr>
        <w:tc>
          <w:tcPr>
            <w:tcW w:w="448" w:type="dxa"/>
            <w:shd w:val="clear" w:color="000000" w:fill="FFFFFF"/>
            <w:vAlign w:val="center"/>
            <w:hideMark/>
          </w:tcPr>
          <w:p w14:paraId="2C536D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78D18D3"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AFE07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E7B69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F96A1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50B62F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4A372AB" w14:textId="77777777" w:rsidTr="009411D3">
        <w:trPr>
          <w:trHeight w:val="435"/>
        </w:trPr>
        <w:tc>
          <w:tcPr>
            <w:tcW w:w="448" w:type="dxa"/>
            <w:shd w:val="clear" w:color="000000" w:fill="FFFFFF"/>
            <w:noWrap/>
            <w:vAlign w:val="center"/>
            <w:hideMark/>
          </w:tcPr>
          <w:p w14:paraId="20A134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369D0A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6D7753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5C415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0.1067</w:t>
            </w:r>
          </w:p>
        </w:tc>
        <w:tc>
          <w:tcPr>
            <w:tcW w:w="1200" w:type="dxa"/>
            <w:vAlign w:val="center"/>
            <w:hideMark/>
          </w:tcPr>
          <w:p w14:paraId="1E76F0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3E433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14.525</w:t>
            </w:r>
          </w:p>
        </w:tc>
      </w:tr>
      <w:tr w:rsidR="00421C6C" w:rsidRPr="00421C6C" w14:paraId="34A39CE2" w14:textId="77777777" w:rsidTr="009411D3">
        <w:trPr>
          <w:trHeight w:val="285"/>
        </w:trPr>
        <w:tc>
          <w:tcPr>
            <w:tcW w:w="448" w:type="dxa"/>
            <w:shd w:val="clear" w:color="000000" w:fill="FFFFFF"/>
            <w:noWrap/>
            <w:vAlign w:val="center"/>
            <w:hideMark/>
          </w:tcPr>
          <w:p w14:paraId="3D7303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054900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72536F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9B9F8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5.100</w:t>
            </w:r>
          </w:p>
        </w:tc>
        <w:tc>
          <w:tcPr>
            <w:tcW w:w="1200" w:type="dxa"/>
            <w:vAlign w:val="center"/>
            <w:hideMark/>
          </w:tcPr>
          <w:p w14:paraId="6E7192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61EBF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46.606</w:t>
            </w:r>
          </w:p>
        </w:tc>
      </w:tr>
      <w:tr w:rsidR="00421C6C" w:rsidRPr="00421C6C" w14:paraId="2434C327" w14:textId="77777777" w:rsidTr="009411D3">
        <w:trPr>
          <w:trHeight w:val="285"/>
        </w:trPr>
        <w:tc>
          <w:tcPr>
            <w:tcW w:w="448" w:type="dxa"/>
            <w:shd w:val="clear" w:color="000000" w:fill="FFFFFF"/>
            <w:noWrap/>
            <w:vAlign w:val="center"/>
            <w:hideMark/>
          </w:tcPr>
          <w:p w14:paraId="03C658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B3D1A0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21BA8D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A2888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1.450</w:t>
            </w:r>
          </w:p>
        </w:tc>
        <w:tc>
          <w:tcPr>
            <w:tcW w:w="1200" w:type="dxa"/>
            <w:vAlign w:val="center"/>
            <w:hideMark/>
          </w:tcPr>
          <w:p w14:paraId="200125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671B7A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16.725</w:t>
            </w:r>
          </w:p>
        </w:tc>
      </w:tr>
      <w:tr w:rsidR="00421C6C" w:rsidRPr="00421C6C" w14:paraId="52E3C127" w14:textId="77777777" w:rsidTr="009411D3">
        <w:trPr>
          <w:trHeight w:val="285"/>
        </w:trPr>
        <w:tc>
          <w:tcPr>
            <w:tcW w:w="448" w:type="dxa"/>
            <w:shd w:val="clear" w:color="000000" w:fill="FFFFFF"/>
            <w:noWrap/>
            <w:vAlign w:val="center"/>
            <w:hideMark/>
          </w:tcPr>
          <w:p w14:paraId="172F65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0669FE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4C12049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A47D9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61793E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364F3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22CC7485" w14:textId="77777777" w:rsidTr="009411D3">
        <w:trPr>
          <w:trHeight w:val="285"/>
        </w:trPr>
        <w:tc>
          <w:tcPr>
            <w:tcW w:w="448" w:type="dxa"/>
            <w:shd w:val="clear" w:color="000000" w:fill="FFFFFF"/>
            <w:noWrap/>
            <w:vAlign w:val="center"/>
            <w:hideMark/>
          </w:tcPr>
          <w:p w14:paraId="0675E8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7467854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42719C2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B80AB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0.390</w:t>
            </w:r>
          </w:p>
        </w:tc>
        <w:tc>
          <w:tcPr>
            <w:tcW w:w="1200" w:type="dxa"/>
            <w:vAlign w:val="center"/>
            <w:hideMark/>
          </w:tcPr>
          <w:p w14:paraId="3250BD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5E9204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34.652</w:t>
            </w:r>
          </w:p>
        </w:tc>
      </w:tr>
      <w:tr w:rsidR="00421C6C" w:rsidRPr="00421C6C" w14:paraId="7D5235FD" w14:textId="77777777" w:rsidTr="009411D3">
        <w:trPr>
          <w:trHeight w:val="285"/>
        </w:trPr>
        <w:tc>
          <w:tcPr>
            <w:tcW w:w="448" w:type="dxa"/>
            <w:shd w:val="clear" w:color="000000" w:fill="FFFFFF"/>
            <w:noWrap/>
            <w:vAlign w:val="center"/>
            <w:hideMark/>
          </w:tcPr>
          <w:p w14:paraId="189ECC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F08438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B14771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B2901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0.01392</w:t>
            </w:r>
          </w:p>
        </w:tc>
        <w:tc>
          <w:tcPr>
            <w:tcW w:w="1200" w:type="dxa"/>
            <w:vAlign w:val="center"/>
            <w:hideMark/>
          </w:tcPr>
          <w:p w14:paraId="6F2F21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7E221A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6.784</w:t>
            </w:r>
          </w:p>
        </w:tc>
      </w:tr>
      <w:tr w:rsidR="00421C6C" w:rsidRPr="00421C6C" w14:paraId="6FF6E02C" w14:textId="77777777" w:rsidTr="009411D3">
        <w:trPr>
          <w:trHeight w:val="285"/>
        </w:trPr>
        <w:tc>
          <w:tcPr>
            <w:tcW w:w="448" w:type="dxa"/>
            <w:shd w:val="clear" w:color="000000" w:fill="FFFFFF"/>
            <w:noWrap/>
            <w:vAlign w:val="center"/>
            <w:hideMark/>
          </w:tcPr>
          <w:p w14:paraId="55EE13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96C722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4063FA1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67D24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0.02220</w:t>
            </w:r>
          </w:p>
        </w:tc>
        <w:tc>
          <w:tcPr>
            <w:tcW w:w="1200" w:type="dxa"/>
            <w:vAlign w:val="center"/>
            <w:hideMark/>
          </w:tcPr>
          <w:p w14:paraId="1A00A3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59F6B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11.361</w:t>
            </w:r>
          </w:p>
        </w:tc>
      </w:tr>
      <w:tr w:rsidR="00421C6C" w:rsidRPr="00421C6C" w14:paraId="3A9FDB31" w14:textId="77777777" w:rsidTr="009411D3">
        <w:trPr>
          <w:trHeight w:val="285"/>
        </w:trPr>
        <w:tc>
          <w:tcPr>
            <w:tcW w:w="448" w:type="dxa"/>
            <w:shd w:val="clear" w:color="000000" w:fill="FFFFFF"/>
            <w:noWrap/>
            <w:vAlign w:val="center"/>
            <w:hideMark/>
          </w:tcPr>
          <w:p w14:paraId="6D02F6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25AD5E8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0710F95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13AB9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2.450</w:t>
            </w:r>
          </w:p>
        </w:tc>
        <w:tc>
          <w:tcPr>
            <w:tcW w:w="1200" w:type="dxa"/>
            <w:vAlign w:val="center"/>
            <w:hideMark/>
          </w:tcPr>
          <w:p w14:paraId="34D918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78955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5.878</w:t>
            </w:r>
          </w:p>
        </w:tc>
      </w:tr>
      <w:tr w:rsidR="00421C6C" w:rsidRPr="00421C6C" w14:paraId="52C0F083" w14:textId="77777777" w:rsidTr="009411D3">
        <w:trPr>
          <w:trHeight w:val="555"/>
        </w:trPr>
        <w:tc>
          <w:tcPr>
            <w:tcW w:w="448" w:type="dxa"/>
            <w:shd w:val="clear" w:color="000000" w:fill="FFFFFF"/>
            <w:noWrap/>
            <w:vAlign w:val="center"/>
            <w:hideMark/>
          </w:tcPr>
          <w:p w14:paraId="21A8CC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63B670F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917D27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1F24E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57BFA5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6E3DC5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13.973</w:t>
            </w:r>
          </w:p>
        </w:tc>
      </w:tr>
      <w:tr w:rsidR="00421C6C" w:rsidRPr="00421C6C" w14:paraId="3E37168B" w14:textId="77777777" w:rsidTr="009411D3">
        <w:trPr>
          <w:trHeight w:val="570"/>
        </w:trPr>
        <w:tc>
          <w:tcPr>
            <w:tcW w:w="448" w:type="dxa"/>
            <w:shd w:val="clear" w:color="000000" w:fill="FFFFFF"/>
            <w:noWrap/>
            <w:vAlign w:val="center"/>
            <w:hideMark/>
          </w:tcPr>
          <w:p w14:paraId="4ED7A3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41B8F99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704AFF2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82C30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3.350</w:t>
            </w:r>
          </w:p>
        </w:tc>
        <w:tc>
          <w:tcPr>
            <w:tcW w:w="1200" w:type="dxa"/>
            <w:vAlign w:val="center"/>
            <w:hideMark/>
          </w:tcPr>
          <w:p w14:paraId="224C64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67BC4F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3.814</w:t>
            </w:r>
          </w:p>
        </w:tc>
      </w:tr>
      <w:tr w:rsidR="00421C6C" w:rsidRPr="00421C6C" w14:paraId="41C769A5" w14:textId="77777777" w:rsidTr="009411D3">
        <w:trPr>
          <w:trHeight w:val="435"/>
        </w:trPr>
        <w:tc>
          <w:tcPr>
            <w:tcW w:w="448" w:type="dxa"/>
            <w:shd w:val="clear" w:color="000000" w:fill="FFFFFF"/>
            <w:noWrap/>
            <w:vAlign w:val="center"/>
            <w:hideMark/>
          </w:tcPr>
          <w:p w14:paraId="6268A3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6346A0D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79479D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61340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2.45</w:t>
            </w:r>
          </w:p>
        </w:tc>
        <w:tc>
          <w:tcPr>
            <w:tcW w:w="1200" w:type="dxa"/>
            <w:vAlign w:val="center"/>
            <w:hideMark/>
          </w:tcPr>
          <w:p w14:paraId="2B9820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62483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25.074</w:t>
            </w:r>
          </w:p>
        </w:tc>
      </w:tr>
      <w:tr w:rsidR="00421C6C" w:rsidRPr="00421C6C" w14:paraId="2FEA00BB" w14:textId="77777777" w:rsidTr="009411D3">
        <w:trPr>
          <w:trHeight w:val="345"/>
        </w:trPr>
        <w:tc>
          <w:tcPr>
            <w:tcW w:w="448" w:type="dxa"/>
            <w:shd w:val="clear" w:color="000000" w:fill="FFFFFF"/>
            <w:noWrap/>
            <w:vAlign w:val="center"/>
            <w:hideMark/>
          </w:tcPr>
          <w:p w14:paraId="1A2CC4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428B4D6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75244C3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C8BD8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BF7EB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2121FC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F12F9C7" w14:textId="77777777" w:rsidTr="009411D3">
        <w:trPr>
          <w:trHeight w:val="345"/>
        </w:trPr>
        <w:tc>
          <w:tcPr>
            <w:tcW w:w="448" w:type="dxa"/>
            <w:shd w:val="clear" w:color="000000" w:fill="FFFFFF"/>
            <w:noWrap/>
            <w:vAlign w:val="center"/>
            <w:hideMark/>
          </w:tcPr>
          <w:p w14:paraId="3F2ADB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6A33A7F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5ABFD9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0D0A6E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644DB5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1431A1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20E1E692" w14:textId="77777777" w:rsidTr="009411D3">
        <w:trPr>
          <w:trHeight w:val="345"/>
        </w:trPr>
        <w:tc>
          <w:tcPr>
            <w:tcW w:w="448" w:type="dxa"/>
            <w:shd w:val="clear" w:color="000000" w:fill="FFFFFF"/>
            <w:noWrap/>
            <w:vAlign w:val="center"/>
            <w:hideMark/>
          </w:tcPr>
          <w:p w14:paraId="260522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2DF7657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06FCA14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4C333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6FA321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057BC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12.537</w:t>
            </w:r>
          </w:p>
        </w:tc>
      </w:tr>
      <w:tr w:rsidR="00421C6C" w:rsidRPr="00421C6C" w14:paraId="1EB41FD3" w14:textId="77777777" w:rsidTr="009411D3">
        <w:trPr>
          <w:trHeight w:val="345"/>
        </w:trPr>
        <w:tc>
          <w:tcPr>
            <w:tcW w:w="448" w:type="dxa"/>
            <w:shd w:val="clear" w:color="000000" w:fill="FFFFFF"/>
            <w:noWrap/>
            <w:vAlign w:val="center"/>
            <w:hideMark/>
          </w:tcPr>
          <w:p w14:paraId="15573E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4EF2E42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5727E86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10B02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16.500</w:t>
            </w:r>
          </w:p>
        </w:tc>
        <w:tc>
          <w:tcPr>
            <w:tcW w:w="1200" w:type="dxa"/>
            <w:vAlign w:val="center"/>
            <w:hideMark/>
          </w:tcPr>
          <w:p w14:paraId="0E6F58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60B1C3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41.471</w:t>
            </w:r>
          </w:p>
        </w:tc>
      </w:tr>
      <w:tr w:rsidR="00421C6C" w:rsidRPr="00421C6C" w14:paraId="6387042A" w14:textId="77777777" w:rsidTr="009411D3">
        <w:trPr>
          <w:trHeight w:val="345"/>
        </w:trPr>
        <w:tc>
          <w:tcPr>
            <w:tcW w:w="448" w:type="dxa"/>
            <w:shd w:val="clear" w:color="000000" w:fill="FFFFFF"/>
            <w:noWrap/>
            <w:vAlign w:val="center"/>
            <w:hideMark/>
          </w:tcPr>
          <w:p w14:paraId="7F35A5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4808493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00EEB1C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02617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21.600</w:t>
            </w:r>
          </w:p>
        </w:tc>
        <w:tc>
          <w:tcPr>
            <w:tcW w:w="1200" w:type="dxa"/>
            <w:vAlign w:val="center"/>
            <w:hideMark/>
          </w:tcPr>
          <w:p w14:paraId="307283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343154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15.002</w:t>
            </w:r>
          </w:p>
        </w:tc>
      </w:tr>
      <w:tr w:rsidR="00421C6C" w:rsidRPr="00421C6C" w14:paraId="6F172F43" w14:textId="77777777" w:rsidTr="009411D3">
        <w:trPr>
          <w:trHeight w:val="345"/>
        </w:trPr>
        <w:tc>
          <w:tcPr>
            <w:tcW w:w="448" w:type="dxa"/>
            <w:shd w:val="clear" w:color="000000" w:fill="FFFFFF"/>
            <w:noWrap/>
            <w:vAlign w:val="center"/>
            <w:hideMark/>
          </w:tcPr>
          <w:p w14:paraId="4DB79A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7BE22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744423E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52145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18858B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565752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2.591</w:t>
            </w:r>
          </w:p>
        </w:tc>
      </w:tr>
      <w:tr w:rsidR="00421C6C" w:rsidRPr="00421C6C" w14:paraId="5612F312" w14:textId="77777777" w:rsidTr="009411D3">
        <w:trPr>
          <w:trHeight w:val="345"/>
        </w:trPr>
        <w:tc>
          <w:tcPr>
            <w:tcW w:w="448" w:type="dxa"/>
            <w:shd w:val="clear" w:color="000000" w:fill="FFFFFF"/>
            <w:noWrap/>
            <w:vAlign w:val="center"/>
            <w:hideMark/>
          </w:tcPr>
          <w:p w14:paraId="677D13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4462009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7EBCD08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2C98D6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7E57EF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0E7914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30F3242E" w14:textId="77777777" w:rsidTr="009411D3">
        <w:trPr>
          <w:trHeight w:val="345"/>
        </w:trPr>
        <w:tc>
          <w:tcPr>
            <w:tcW w:w="448" w:type="dxa"/>
            <w:shd w:val="clear" w:color="000000" w:fill="FFFFFF"/>
            <w:noWrap/>
            <w:vAlign w:val="center"/>
            <w:hideMark/>
          </w:tcPr>
          <w:p w14:paraId="3003CB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1C97B00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02480AF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0D8FE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4.400</w:t>
            </w:r>
          </w:p>
        </w:tc>
        <w:tc>
          <w:tcPr>
            <w:tcW w:w="1200" w:type="dxa"/>
            <w:vAlign w:val="center"/>
            <w:hideMark/>
          </w:tcPr>
          <w:p w14:paraId="3FA434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9857C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9.650</w:t>
            </w:r>
          </w:p>
        </w:tc>
      </w:tr>
      <w:tr w:rsidR="00421C6C" w:rsidRPr="00421C6C" w14:paraId="26DD386F" w14:textId="77777777" w:rsidTr="009411D3">
        <w:trPr>
          <w:trHeight w:val="555"/>
        </w:trPr>
        <w:tc>
          <w:tcPr>
            <w:tcW w:w="448" w:type="dxa"/>
            <w:shd w:val="clear" w:color="000000" w:fill="FFFFFF"/>
            <w:noWrap/>
            <w:vAlign w:val="center"/>
            <w:hideMark/>
          </w:tcPr>
          <w:p w14:paraId="7ABFCF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2B7BE2B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AB559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A3A47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18C67D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11B9FA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2.858</w:t>
            </w:r>
          </w:p>
        </w:tc>
      </w:tr>
      <w:tr w:rsidR="00421C6C" w:rsidRPr="00421C6C" w14:paraId="718A3F0D" w14:textId="77777777" w:rsidTr="009411D3">
        <w:trPr>
          <w:trHeight w:val="300"/>
        </w:trPr>
        <w:tc>
          <w:tcPr>
            <w:tcW w:w="448" w:type="dxa"/>
            <w:noWrap/>
            <w:vAlign w:val="bottom"/>
            <w:hideMark/>
          </w:tcPr>
          <w:p w14:paraId="0FCAD358"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731A8259"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5B07970D"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4D3ABE57"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61A4E9AB"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0EA52BB4"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2355.093</w:t>
            </w:r>
          </w:p>
        </w:tc>
      </w:tr>
      <w:tr w:rsidR="00421C6C" w:rsidRPr="00421C6C" w14:paraId="799FA9AB" w14:textId="77777777" w:rsidTr="009411D3">
        <w:trPr>
          <w:trHeight w:val="255"/>
        </w:trPr>
        <w:tc>
          <w:tcPr>
            <w:tcW w:w="448" w:type="dxa"/>
            <w:noWrap/>
            <w:vAlign w:val="bottom"/>
            <w:hideMark/>
          </w:tcPr>
          <w:p w14:paraId="5FA1CB6F" w14:textId="77777777" w:rsidR="00421C6C" w:rsidRPr="00421C6C" w:rsidRDefault="00421C6C" w:rsidP="00421C6C">
            <w:pPr>
              <w:jc w:val="right"/>
              <w:rPr>
                <w:rFonts w:ascii="Arial" w:hAnsi="Arial" w:cs="Arial"/>
                <w:b/>
                <w:bCs/>
                <w:sz w:val="20"/>
                <w:szCs w:val="20"/>
              </w:rPr>
            </w:pPr>
          </w:p>
        </w:tc>
        <w:tc>
          <w:tcPr>
            <w:tcW w:w="4857" w:type="dxa"/>
            <w:noWrap/>
            <w:vAlign w:val="bottom"/>
            <w:hideMark/>
          </w:tcPr>
          <w:p w14:paraId="5D0648F3" w14:textId="77777777" w:rsidR="00421C6C" w:rsidRPr="00421C6C" w:rsidRDefault="00421C6C" w:rsidP="00421C6C">
            <w:pPr>
              <w:jc w:val="center"/>
              <w:rPr>
                <w:sz w:val="20"/>
                <w:szCs w:val="20"/>
              </w:rPr>
            </w:pPr>
          </w:p>
        </w:tc>
        <w:tc>
          <w:tcPr>
            <w:tcW w:w="940" w:type="dxa"/>
            <w:noWrap/>
            <w:vAlign w:val="bottom"/>
            <w:hideMark/>
          </w:tcPr>
          <w:p w14:paraId="55297422" w14:textId="77777777" w:rsidR="00421C6C" w:rsidRPr="00421C6C" w:rsidRDefault="00421C6C" w:rsidP="00421C6C">
            <w:pPr>
              <w:rPr>
                <w:sz w:val="20"/>
                <w:szCs w:val="20"/>
              </w:rPr>
            </w:pPr>
          </w:p>
        </w:tc>
        <w:tc>
          <w:tcPr>
            <w:tcW w:w="1060" w:type="dxa"/>
            <w:noWrap/>
            <w:vAlign w:val="bottom"/>
            <w:hideMark/>
          </w:tcPr>
          <w:p w14:paraId="32591EBC" w14:textId="77777777" w:rsidR="00421C6C" w:rsidRPr="00421C6C" w:rsidRDefault="00421C6C" w:rsidP="00421C6C">
            <w:pPr>
              <w:jc w:val="center"/>
              <w:rPr>
                <w:sz w:val="20"/>
                <w:szCs w:val="20"/>
              </w:rPr>
            </w:pPr>
          </w:p>
        </w:tc>
        <w:tc>
          <w:tcPr>
            <w:tcW w:w="1200" w:type="dxa"/>
            <w:noWrap/>
            <w:vAlign w:val="center"/>
            <w:hideMark/>
          </w:tcPr>
          <w:p w14:paraId="1FFCD8BB" w14:textId="77777777" w:rsidR="00421C6C" w:rsidRPr="00421C6C" w:rsidRDefault="00421C6C" w:rsidP="00421C6C">
            <w:pPr>
              <w:jc w:val="center"/>
              <w:rPr>
                <w:sz w:val="20"/>
                <w:szCs w:val="20"/>
              </w:rPr>
            </w:pPr>
          </w:p>
        </w:tc>
        <w:tc>
          <w:tcPr>
            <w:tcW w:w="1240" w:type="dxa"/>
            <w:noWrap/>
            <w:vAlign w:val="bottom"/>
            <w:hideMark/>
          </w:tcPr>
          <w:p w14:paraId="42134DE2" w14:textId="77777777" w:rsidR="00421C6C" w:rsidRPr="00421C6C" w:rsidRDefault="00421C6C" w:rsidP="00421C6C">
            <w:pPr>
              <w:jc w:val="center"/>
              <w:rPr>
                <w:sz w:val="20"/>
                <w:szCs w:val="20"/>
              </w:rPr>
            </w:pPr>
          </w:p>
        </w:tc>
      </w:tr>
      <w:tr w:rsidR="00421C6C" w:rsidRPr="00421C6C" w14:paraId="0B3AA4EA" w14:textId="77777777" w:rsidTr="009411D3">
        <w:trPr>
          <w:trHeight w:val="255"/>
        </w:trPr>
        <w:tc>
          <w:tcPr>
            <w:tcW w:w="448" w:type="dxa"/>
            <w:vAlign w:val="center"/>
            <w:hideMark/>
          </w:tcPr>
          <w:p w14:paraId="7D3D0B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29F947C7"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22,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6</w:t>
            </w:r>
          </w:p>
        </w:tc>
        <w:tc>
          <w:tcPr>
            <w:tcW w:w="940" w:type="dxa"/>
            <w:vAlign w:val="center"/>
            <w:hideMark/>
          </w:tcPr>
          <w:p w14:paraId="5B4374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45DC69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3C520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C7478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6D7247B" w14:textId="77777777" w:rsidTr="009411D3">
        <w:trPr>
          <w:trHeight w:val="255"/>
        </w:trPr>
        <w:tc>
          <w:tcPr>
            <w:tcW w:w="448" w:type="dxa"/>
            <w:shd w:val="clear" w:color="000000" w:fill="FFFFFF"/>
            <w:vAlign w:val="center"/>
            <w:hideMark/>
          </w:tcPr>
          <w:p w14:paraId="63D554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A1DC55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32779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C78DB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39088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AC29B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5DD3790" w14:textId="77777777" w:rsidTr="009411D3">
        <w:trPr>
          <w:trHeight w:val="255"/>
        </w:trPr>
        <w:tc>
          <w:tcPr>
            <w:tcW w:w="448" w:type="dxa"/>
            <w:shd w:val="clear" w:color="000000" w:fill="FFFFFF"/>
            <w:vAlign w:val="center"/>
            <w:hideMark/>
          </w:tcPr>
          <w:p w14:paraId="069F40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267A42B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3B5E6CF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0878E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B6E1E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2A8546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47B5664B" w14:textId="77777777" w:rsidTr="009411D3">
        <w:trPr>
          <w:trHeight w:val="285"/>
        </w:trPr>
        <w:tc>
          <w:tcPr>
            <w:tcW w:w="448" w:type="dxa"/>
            <w:shd w:val="clear" w:color="000000" w:fill="FFFFFF"/>
            <w:vAlign w:val="center"/>
            <w:hideMark/>
          </w:tcPr>
          <w:p w14:paraId="22A97D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B334C4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A03584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D5F67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601278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3F94BA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33B0A01C" w14:textId="77777777" w:rsidTr="009411D3">
        <w:trPr>
          <w:trHeight w:val="255"/>
        </w:trPr>
        <w:tc>
          <w:tcPr>
            <w:tcW w:w="448" w:type="dxa"/>
            <w:shd w:val="clear" w:color="000000" w:fill="FFFFFF"/>
            <w:vAlign w:val="center"/>
            <w:hideMark/>
          </w:tcPr>
          <w:p w14:paraId="152231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BC179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287117A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5A545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0670A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C1243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0A2CD14" w14:textId="77777777" w:rsidTr="009411D3">
        <w:trPr>
          <w:trHeight w:val="270"/>
        </w:trPr>
        <w:tc>
          <w:tcPr>
            <w:tcW w:w="448" w:type="dxa"/>
            <w:shd w:val="clear" w:color="000000" w:fill="FFFFFF"/>
            <w:vAlign w:val="center"/>
            <w:hideMark/>
          </w:tcPr>
          <w:p w14:paraId="19FB24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2ABD21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24A8463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69B6E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73D8AA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5A0583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3C50FA01" w14:textId="77777777" w:rsidTr="009411D3">
        <w:trPr>
          <w:trHeight w:val="255"/>
        </w:trPr>
        <w:tc>
          <w:tcPr>
            <w:tcW w:w="448" w:type="dxa"/>
            <w:shd w:val="clear" w:color="000000" w:fill="FFFFFF"/>
            <w:vAlign w:val="center"/>
            <w:hideMark/>
          </w:tcPr>
          <w:p w14:paraId="20A231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957FF7B"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FF0D8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5AB46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6B5EC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C50A1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687AFD0" w14:textId="77777777" w:rsidTr="009411D3">
        <w:trPr>
          <w:trHeight w:val="420"/>
        </w:trPr>
        <w:tc>
          <w:tcPr>
            <w:tcW w:w="448" w:type="dxa"/>
            <w:shd w:val="clear" w:color="000000" w:fill="FFFFFF"/>
            <w:noWrap/>
            <w:vAlign w:val="center"/>
            <w:hideMark/>
          </w:tcPr>
          <w:p w14:paraId="0993C2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4A980F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75C49A0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2550D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63EA37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2B6E6E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45AA8175" w14:textId="77777777" w:rsidTr="009411D3">
        <w:trPr>
          <w:trHeight w:val="255"/>
        </w:trPr>
        <w:tc>
          <w:tcPr>
            <w:tcW w:w="448" w:type="dxa"/>
            <w:shd w:val="clear" w:color="000000" w:fill="FFFFFF"/>
            <w:noWrap/>
            <w:vAlign w:val="center"/>
            <w:hideMark/>
          </w:tcPr>
          <w:p w14:paraId="5E70AB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36AB85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02FE71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8C0F0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7CE704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4596CF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57E2F181" w14:textId="77777777" w:rsidTr="009411D3">
        <w:trPr>
          <w:trHeight w:val="255"/>
        </w:trPr>
        <w:tc>
          <w:tcPr>
            <w:tcW w:w="448" w:type="dxa"/>
            <w:shd w:val="clear" w:color="000000" w:fill="FFFFFF"/>
            <w:noWrap/>
            <w:vAlign w:val="center"/>
            <w:hideMark/>
          </w:tcPr>
          <w:p w14:paraId="39353C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4A5609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1C84B7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0360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0886EF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3B9B82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399FD293" w14:textId="77777777" w:rsidTr="009411D3">
        <w:trPr>
          <w:trHeight w:val="255"/>
        </w:trPr>
        <w:tc>
          <w:tcPr>
            <w:tcW w:w="448" w:type="dxa"/>
            <w:shd w:val="clear" w:color="000000" w:fill="FFFFFF"/>
            <w:noWrap/>
            <w:vAlign w:val="center"/>
            <w:hideMark/>
          </w:tcPr>
          <w:p w14:paraId="3857D5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CB10D0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4F4EC32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BA18C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1F9EBD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27C7DE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3D3BD5D9" w14:textId="77777777" w:rsidTr="009411D3">
        <w:trPr>
          <w:trHeight w:val="255"/>
        </w:trPr>
        <w:tc>
          <w:tcPr>
            <w:tcW w:w="448" w:type="dxa"/>
            <w:shd w:val="clear" w:color="000000" w:fill="FFFFFF"/>
            <w:noWrap/>
            <w:vAlign w:val="center"/>
            <w:hideMark/>
          </w:tcPr>
          <w:p w14:paraId="435E30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F74124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72EDD10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287821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3B59A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09026D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718B8FC4" w14:textId="77777777" w:rsidTr="009411D3">
        <w:trPr>
          <w:trHeight w:val="255"/>
        </w:trPr>
        <w:tc>
          <w:tcPr>
            <w:tcW w:w="448" w:type="dxa"/>
            <w:shd w:val="clear" w:color="000000" w:fill="FFFFFF"/>
            <w:noWrap/>
            <w:vAlign w:val="center"/>
            <w:hideMark/>
          </w:tcPr>
          <w:p w14:paraId="3B87C7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62F90DD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0794A1A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C0A9E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6E7CA5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3ED7A2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0A5336D9" w14:textId="77777777" w:rsidTr="009411D3">
        <w:trPr>
          <w:trHeight w:val="255"/>
        </w:trPr>
        <w:tc>
          <w:tcPr>
            <w:tcW w:w="448" w:type="dxa"/>
            <w:shd w:val="clear" w:color="000000" w:fill="FFFFFF"/>
            <w:noWrap/>
            <w:vAlign w:val="center"/>
            <w:hideMark/>
          </w:tcPr>
          <w:p w14:paraId="121741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12EEF3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209C0F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E042C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213E66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71EF74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1B740B65" w14:textId="77777777" w:rsidTr="009411D3">
        <w:trPr>
          <w:trHeight w:val="420"/>
        </w:trPr>
        <w:tc>
          <w:tcPr>
            <w:tcW w:w="448" w:type="dxa"/>
            <w:shd w:val="clear" w:color="000000" w:fill="FFFFFF"/>
            <w:noWrap/>
            <w:vAlign w:val="center"/>
            <w:hideMark/>
          </w:tcPr>
          <w:p w14:paraId="356BD9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570E1B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69007F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E8E6A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689657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6AA6C8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435F5BAC" w14:textId="77777777" w:rsidTr="009411D3">
        <w:trPr>
          <w:trHeight w:val="540"/>
        </w:trPr>
        <w:tc>
          <w:tcPr>
            <w:tcW w:w="448" w:type="dxa"/>
            <w:shd w:val="clear" w:color="000000" w:fill="FFFFFF"/>
            <w:noWrap/>
            <w:vAlign w:val="center"/>
            <w:hideMark/>
          </w:tcPr>
          <w:p w14:paraId="4DE5DE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0682D5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43379B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5D1F5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02BEE9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10AB8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225E2F24" w14:textId="77777777" w:rsidTr="009411D3">
        <w:trPr>
          <w:trHeight w:val="585"/>
        </w:trPr>
        <w:tc>
          <w:tcPr>
            <w:tcW w:w="448" w:type="dxa"/>
            <w:shd w:val="clear" w:color="000000" w:fill="FFFFFF"/>
            <w:noWrap/>
            <w:vAlign w:val="center"/>
            <w:hideMark/>
          </w:tcPr>
          <w:p w14:paraId="3C4CBA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66A980E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0FC32F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4DF6BF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0E1B65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C0978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10EBF73F" w14:textId="77777777" w:rsidTr="009411D3">
        <w:trPr>
          <w:trHeight w:val="420"/>
        </w:trPr>
        <w:tc>
          <w:tcPr>
            <w:tcW w:w="448" w:type="dxa"/>
            <w:shd w:val="clear" w:color="000000" w:fill="FFFFFF"/>
            <w:noWrap/>
            <w:vAlign w:val="center"/>
            <w:hideMark/>
          </w:tcPr>
          <w:p w14:paraId="124332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36F04C7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BB3396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5AE87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739D8E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7E6557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48F2DE22" w14:textId="77777777" w:rsidTr="009411D3">
        <w:trPr>
          <w:trHeight w:val="255"/>
        </w:trPr>
        <w:tc>
          <w:tcPr>
            <w:tcW w:w="448" w:type="dxa"/>
            <w:shd w:val="clear" w:color="000000" w:fill="FFFFFF"/>
            <w:noWrap/>
            <w:vAlign w:val="center"/>
            <w:hideMark/>
          </w:tcPr>
          <w:p w14:paraId="4778EA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04B5F21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5315525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405BD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B388B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633A26E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59BC93AB" w14:textId="77777777" w:rsidTr="009411D3">
        <w:trPr>
          <w:trHeight w:val="255"/>
        </w:trPr>
        <w:tc>
          <w:tcPr>
            <w:tcW w:w="448" w:type="dxa"/>
            <w:shd w:val="clear" w:color="000000" w:fill="FFFFFF"/>
            <w:noWrap/>
            <w:vAlign w:val="center"/>
            <w:hideMark/>
          </w:tcPr>
          <w:p w14:paraId="284088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4EAE7D6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70DDFF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0A55D0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9368E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5CF262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0364AECC" w14:textId="77777777" w:rsidTr="009411D3">
        <w:trPr>
          <w:trHeight w:val="510"/>
        </w:trPr>
        <w:tc>
          <w:tcPr>
            <w:tcW w:w="448" w:type="dxa"/>
            <w:shd w:val="clear" w:color="000000" w:fill="FFFFFF"/>
            <w:noWrap/>
            <w:vAlign w:val="center"/>
            <w:hideMark/>
          </w:tcPr>
          <w:p w14:paraId="3279E1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8BAEEE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066C35E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05D20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0FB8C8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3F0023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09447ADB" w14:textId="77777777" w:rsidTr="009411D3">
        <w:trPr>
          <w:trHeight w:val="255"/>
        </w:trPr>
        <w:tc>
          <w:tcPr>
            <w:tcW w:w="448" w:type="dxa"/>
            <w:shd w:val="clear" w:color="000000" w:fill="FFFFFF"/>
            <w:noWrap/>
            <w:vAlign w:val="center"/>
            <w:hideMark/>
          </w:tcPr>
          <w:p w14:paraId="489267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33A23D7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721BB69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C39CF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40E59D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43D624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0D223FD3" w14:textId="77777777" w:rsidTr="009411D3">
        <w:trPr>
          <w:trHeight w:val="255"/>
        </w:trPr>
        <w:tc>
          <w:tcPr>
            <w:tcW w:w="448" w:type="dxa"/>
            <w:shd w:val="clear" w:color="000000" w:fill="FFFFFF"/>
            <w:noWrap/>
            <w:vAlign w:val="center"/>
            <w:hideMark/>
          </w:tcPr>
          <w:p w14:paraId="2329EA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1A0E04B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6D755D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E04FA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1019B1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44C9CF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683C609D" w14:textId="77777777" w:rsidTr="009411D3">
        <w:trPr>
          <w:trHeight w:val="255"/>
        </w:trPr>
        <w:tc>
          <w:tcPr>
            <w:tcW w:w="448" w:type="dxa"/>
            <w:shd w:val="clear" w:color="000000" w:fill="FFFFFF"/>
            <w:noWrap/>
            <w:vAlign w:val="center"/>
            <w:hideMark/>
          </w:tcPr>
          <w:p w14:paraId="75F731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272E4B2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604F24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6CE63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66BCE5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77B14F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09C694AB" w14:textId="77777777" w:rsidTr="009411D3">
        <w:trPr>
          <w:trHeight w:val="255"/>
        </w:trPr>
        <w:tc>
          <w:tcPr>
            <w:tcW w:w="448" w:type="dxa"/>
            <w:shd w:val="clear" w:color="000000" w:fill="FFFFFF"/>
            <w:noWrap/>
            <w:vAlign w:val="center"/>
            <w:hideMark/>
          </w:tcPr>
          <w:p w14:paraId="6F535B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BF7747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0F3CC58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297308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3D24F6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E00A4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5D11CAA3" w14:textId="77777777" w:rsidTr="009411D3">
        <w:trPr>
          <w:trHeight w:val="255"/>
        </w:trPr>
        <w:tc>
          <w:tcPr>
            <w:tcW w:w="448" w:type="dxa"/>
            <w:shd w:val="clear" w:color="000000" w:fill="FFFFFF"/>
            <w:noWrap/>
            <w:vAlign w:val="center"/>
            <w:hideMark/>
          </w:tcPr>
          <w:p w14:paraId="224229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5F367BB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4835A73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D5C29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3AEAC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3F23D7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7096DFB1" w14:textId="77777777" w:rsidTr="009411D3">
        <w:trPr>
          <w:trHeight w:val="420"/>
        </w:trPr>
        <w:tc>
          <w:tcPr>
            <w:tcW w:w="448" w:type="dxa"/>
            <w:shd w:val="clear" w:color="000000" w:fill="FFFFFF"/>
            <w:noWrap/>
            <w:vAlign w:val="center"/>
            <w:hideMark/>
          </w:tcPr>
          <w:p w14:paraId="0E97BD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6E598BE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7C5A329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B5341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w:t>
            </w:r>
          </w:p>
        </w:tc>
        <w:tc>
          <w:tcPr>
            <w:tcW w:w="1200" w:type="dxa"/>
            <w:vAlign w:val="center"/>
            <w:hideMark/>
          </w:tcPr>
          <w:p w14:paraId="33F8BE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68A3D7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2.638</w:t>
            </w:r>
          </w:p>
        </w:tc>
      </w:tr>
      <w:tr w:rsidR="00421C6C" w:rsidRPr="00421C6C" w14:paraId="5F0D82A4" w14:textId="77777777" w:rsidTr="009411D3">
        <w:trPr>
          <w:trHeight w:val="255"/>
        </w:trPr>
        <w:tc>
          <w:tcPr>
            <w:tcW w:w="448" w:type="dxa"/>
            <w:vAlign w:val="center"/>
            <w:hideMark/>
          </w:tcPr>
          <w:p w14:paraId="671078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DDFE968"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17,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20</w:t>
            </w:r>
          </w:p>
        </w:tc>
        <w:tc>
          <w:tcPr>
            <w:tcW w:w="940" w:type="dxa"/>
            <w:vAlign w:val="center"/>
            <w:hideMark/>
          </w:tcPr>
          <w:p w14:paraId="120A33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2C6354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9AAE1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B9A71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AEA57AB" w14:textId="77777777" w:rsidTr="009411D3">
        <w:trPr>
          <w:trHeight w:val="255"/>
        </w:trPr>
        <w:tc>
          <w:tcPr>
            <w:tcW w:w="448" w:type="dxa"/>
            <w:shd w:val="clear" w:color="000000" w:fill="FFFFFF"/>
            <w:vAlign w:val="center"/>
            <w:hideMark/>
          </w:tcPr>
          <w:p w14:paraId="2459C9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38EAAF6"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3415F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DF404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55F24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DFCEB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0C7A0DC" w14:textId="77777777" w:rsidTr="009411D3">
        <w:trPr>
          <w:trHeight w:val="255"/>
        </w:trPr>
        <w:tc>
          <w:tcPr>
            <w:tcW w:w="448" w:type="dxa"/>
            <w:shd w:val="clear" w:color="000000" w:fill="FFFFFF"/>
            <w:vAlign w:val="center"/>
            <w:hideMark/>
          </w:tcPr>
          <w:p w14:paraId="2B31EC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54AB8E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0EA3431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850A6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9201A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1F9CE3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73600CAA" w14:textId="77777777" w:rsidTr="009411D3">
        <w:trPr>
          <w:trHeight w:val="315"/>
        </w:trPr>
        <w:tc>
          <w:tcPr>
            <w:tcW w:w="448" w:type="dxa"/>
            <w:shd w:val="clear" w:color="000000" w:fill="FFFFFF"/>
            <w:vAlign w:val="center"/>
            <w:hideMark/>
          </w:tcPr>
          <w:p w14:paraId="65730D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9CAC85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373501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9D3A6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07A435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1A85F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6FBD5B59" w14:textId="77777777" w:rsidTr="009411D3">
        <w:trPr>
          <w:trHeight w:val="315"/>
        </w:trPr>
        <w:tc>
          <w:tcPr>
            <w:tcW w:w="448" w:type="dxa"/>
            <w:shd w:val="clear" w:color="000000" w:fill="FFFFFF"/>
            <w:vAlign w:val="center"/>
            <w:hideMark/>
          </w:tcPr>
          <w:p w14:paraId="46D2BC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1D8FFC5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7D092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788DD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38B78E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4E427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62087C43" w14:textId="77777777" w:rsidTr="009411D3">
        <w:trPr>
          <w:trHeight w:val="315"/>
        </w:trPr>
        <w:tc>
          <w:tcPr>
            <w:tcW w:w="448" w:type="dxa"/>
            <w:shd w:val="clear" w:color="000000" w:fill="FFFFFF"/>
            <w:vAlign w:val="center"/>
            <w:hideMark/>
          </w:tcPr>
          <w:p w14:paraId="4E6661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8A5924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2E978E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CEDD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180128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7F7FB9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5F60AF4F" w14:textId="77777777" w:rsidTr="009411D3">
        <w:trPr>
          <w:trHeight w:val="255"/>
        </w:trPr>
        <w:tc>
          <w:tcPr>
            <w:tcW w:w="448" w:type="dxa"/>
            <w:shd w:val="clear" w:color="000000" w:fill="FFFFFF"/>
            <w:vAlign w:val="center"/>
            <w:hideMark/>
          </w:tcPr>
          <w:p w14:paraId="7A9401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B0CC86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4700D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9CD4B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3CDE7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0D3C5A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EDE18AA" w14:textId="77777777" w:rsidTr="009411D3">
        <w:trPr>
          <w:trHeight w:val="420"/>
        </w:trPr>
        <w:tc>
          <w:tcPr>
            <w:tcW w:w="448" w:type="dxa"/>
            <w:shd w:val="clear" w:color="000000" w:fill="FFFFFF"/>
            <w:noWrap/>
            <w:vAlign w:val="center"/>
            <w:hideMark/>
          </w:tcPr>
          <w:p w14:paraId="1B324F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41362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6C0934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4DEEC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372C5E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3C3456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46EE63F2" w14:textId="77777777" w:rsidTr="009411D3">
        <w:trPr>
          <w:trHeight w:val="255"/>
        </w:trPr>
        <w:tc>
          <w:tcPr>
            <w:tcW w:w="448" w:type="dxa"/>
            <w:shd w:val="clear" w:color="000000" w:fill="FFFFFF"/>
            <w:noWrap/>
            <w:vAlign w:val="center"/>
            <w:hideMark/>
          </w:tcPr>
          <w:p w14:paraId="696500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62DCD0E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C460CB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63E0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30A430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25E46B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504E9B8A" w14:textId="77777777" w:rsidTr="009411D3">
        <w:trPr>
          <w:trHeight w:val="255"/>
        </w:trPr>
        <w:tc>
          <w:tcPr>
            <w:tcW w:w="448" w:type="dxa"/>
            <w:shd w:val="clear" w:color="000000" w:fill="FFFFFF"/>
            <w:noWrap/>
            <w:vAlign w:val="center"/>
            <w:hideMark/>
          </w:tcPr>
          <w:p w14:paraId="427D13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34FE4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B07D1E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0D36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33F88D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6163E4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5C90F79D" w14:textId="77777777" w:rsidTr="009411D3">
        <w:trPr>
          <w:trHeight w:val="255"/>
        </w:trPr>
        <w:tc>
          <w:tcPr>
            <w:tcW w:w="448" w:type="dxa"/>
            <w:shd w:val="clear" w:color="000000" w:fill="FFFFFF"/>
            <w:noWrap/>
            <w:vAlign w:val="center"/>
            <w:hideMark/>
          </w:tcPr>
          <w:p w14:paraId="72B1E7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DF8047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1ECFAFF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09F01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0F1707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198C3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06333078" w14:textId="77777777" w:rsidTr="009411D3">
        <w:trPr>
          <w:trHeight w:val="255"/>
        </w:trPr>
        <w:tc>
          <w:tcPr>
            <w:tcW w:w="448" w:type="dxa"/>
            <w:shd w:val="clear" w:color="000000" w:fill="FFFFFF"/>
            <w:noWrap/>
            <w:vAlign w:val="center"/>
            <w:hideMark/>
          </w:tcPr>
          <w:p w14:paraId="407834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5E7E33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2A7FDE3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67C82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71A939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040671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410FF988" w14:textId="77777777" w:rsidTr="009411D3">
        <w:trPr>
          <w:trHeight w:val="255"/>
        </w:trPr>
        <w:tc>
          <w:tcPr>
            <w:tcW w:w="448" w:type="dxa"/>
            <w:shd w:val="clear" w:color="000000" w:fill="FFFFFF"/>
            <w:noWrap/>
            <w:vAlign w:val="center"/>
            <w:hideMark/>
          </w:tcPr>
          <w:p w14:paraId="74D710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798E013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57D1180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B94CE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66B51A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CD922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1AD9C5EF" w14:textId="77777777" w:rsidTr="009411D3">
        <w:trPr>
          <w:trHeight w:val="255"/>
        </w:trPr>
        <w:tc>
          <w:tcPr>
            <w:tcW w:w="448" w:type="dxa"/>
            <w:shd w:val="clear" w:color="000000" w:fill="FFFFFF"/>
            <w:noWrap/>
            <w:vAlign w:val="center"/>
            <w:hideMark/>
          </w:tcPr>
          <w:p w14:paraId="1CE49C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0959147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397211F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828CF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00B520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3FAAE9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2BE6CDA9" w14:textId="77777777" w:rsidTr="009411D3">
        <w:trPr>
          <w:trHeight w:val="375"/>
        </w:trPr>
        <w:tc>
          <w:tcPr>
            <w:tcW w:w="448" w:type="dxa"/>
            <w:shd w:val="clear" w:color="000000" w:fill="FFFFFF"/>
            <w:noWrap/>
            <w:vAlign w:val="center"/>
            <w:hideMark/>
          </w:tcPr>
          <w:p w14:paraId="2F8B25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81E613B"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1084D0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23239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6BC507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0C8A1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30FAC799" w14:textId="77777777" w:rsidTr="009411D3">
        <w:trPr>
          <w:trHeight w:val="555"/>
        </w:trPr>
        <w:tc>
          <w:tcPr>
            <w:tcW w:w="448" w:type="dxa"/>
            <w:shd w:val="clear" w:color="000000" w:fill="FFFFFF"/>
            <w:noWrap/>
            <w:vAlign w:val="center"/>
            <w:hideMark/>
          </w:tcPr>
          <w:p w14:paraId="506CA3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72BC4E4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D13A4A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5A070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70CF7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7847E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4ECC65D6" w14:textId="77777777" w:rsidTr="009411D3">
        <w:trPr>
          <w:trHeight w:val="555"/>
        </w:trPr>
        <w:tc>
          <w:tcPr>
            <w:tcW w:w="448" w:type="dxa"/>
            <w:shd w:val="clear" w:color="000000" w:fill="FFFFFF"/>
            <w:noWrap/>
            <w:vAlign w:val="center"/>
            <w:hideMark/>
          </w:tcPr>
          <w:p w14:paraId="1FC7FB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560DB2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667B00E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17DEBA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56950C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2F14DF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204241EB" w14:textId="77777777" w:rsidTr="009411D3">
        <w:trPr>
          <w:trHeight w:val="420"/>
        </w:trPr>
        <w:tc>
          <w:tcPr>
            <w:tcW w:w="448" w:type="dxa"/>
            <w:shd w:val="clear" w:color="000000" w:fill="FFFFFF"/>
            <w:noWrap/>
            <w:vAlign w:val="center"/>
            <w:hideMark/>
          </w:tcPr>
          <w:p w14:paraId="126BAB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47A497C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1060A2E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655AB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7F9830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C89DF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0A371AB0" w14:textId="77777777" w:rsidTr="009411D3">
        <w:trPr>
          <w:trHeight w:val="255"/>
        </w:trPr>
        <w:tc>
          <w:tcPr>
            <w:tcW w:w="448" w:type="dxa"/>
            <w:shd w:val="clear" w:color="000000" w:fill="FFFFFF"/>
            <w:noWrap/>
            <w:vAlign w:val="center"/>
            <w:hideMark/>
          </w:tcPr>
          <w:p w14:paraId="28E7A6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59D9CD6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13A91D3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9D1AC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BD58F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2AF168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18BED5B0" w14:textId="77777777" w:rsidTr="009411D3">
        <w:trPr>
          <w:trHeight w:val="255"/>
        </w:trPr>
        <w:tc>
          <w:tcPr>
            <w:tcW w:w="448" w:type="dxa"/>
            <w:shd w:val="clear" w:color="000000" w:fill="FFFFFF"/>
            <w:noWrap/>
            <w:vAlign w:val="center"/>
            <w:hideMark/>
          </w:tcPr>
          <w:p w14:paraId="7F0781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5DF50C6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CEA656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673FDB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7C397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45924D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3FD7C4BC" w14:textId="77777777" w:rsidTr="009411D3">
        <w:trPr>
          <w:trHeight w:val="360"/>
        </w:trPr>
        <w:tc>
          <w:tcPr>
            <w:tcW w:w="448" w:type="dxa"/>
            <w:shd w:val="clear" w:color="000000" w:fill="FFFFFF"/>
            <w:noWrap/>
            <w:vAlign w:val="center"/>
            <w:hideMark/>
          </w:tcPr>
          <w:p w14:paraId="6C1887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40857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4F1A08B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4CDD4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75B92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F197C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5D35AF3D" w14:textId="77777777" w:rsidTr="009411D3">
        <w:trPr>
          <w:trHeight w:val="255"/>
        </w:trPr>
        <w:tc>
          <w:tcPr>
            <w:tcW w:w="448" w:type="dxa"/>
            <w:shd w:val="clear" w:color="000000" w:fill="FFFFFF"/>
            <w:noWrap/>
            <w:vAlign w:val="center"/>
            <w:hideMark/>
          </w:tcPr>
          <w:p w14:paraId="53A33E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38AC5A5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713AE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91D22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4DCF03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19B8AF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6B9BE0E2" w14:textId="77777777" w:rsidTr="009411D3">
        <w:trPr>
          <w:trHeight w:val="255"/>
        </w:trPr>
        <w:tc>
          <w:tcPr>
            <w:tcW w:w="448" w:type="dxa"/>
            <w:shd w:val="clear" w:color="000000" w:fill="FFFFFF"/>
            <w:noWrap/>
            <w:vAlign w:val="center"/>
            <w:hideMark/>
          </w:tcPr>
          <w:p w14:paraId="6F90A0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1A6A83E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0353055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2FFCA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4A063E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6CAAB2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4D4C8C54" w14:textId="77777777" w:rsidTr="009411D3">
        <w:trPr>
          <w:trHeight w:val="255"/>
        </w:trPr>
        <w:tc>
          <w:tcPr>
            <w:tcW w:w="448" w:type="dxa"/>
            <w:shd w:val="clear" w:color="000000" w:fill="FFFFFF"/>
            <w:noWrap/>
            <w:vAlign w:val="center"/>
            <w:hideMark/>
          </w:tcPr>
          <w:p w14:paraId="560F24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E04B4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57C4B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C5C48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7B45D5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410DE6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68E510E2" w14:textId="77777777" w:rsidTr="009411D3">
        <w:trPr>
          <w:trHeight w:val="255"/>
        </w:trPr>
        <w:tc>
          <w:tcPr>
            <w:tcW w:w="448" w:type="dxa"/>
            <w:shd w:val="clear" w:color="000000" w:fill="FFFFFF"/>
            <w:noWrap/>
            <w:vAlign w:val="center"/>
            <w:hideMark/>
          </w:tcPr>
          <w:p w14:paraId="0CB051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6345A70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0225B52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7BA250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1CFA5A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B752A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3A5D3A95" w14:textId="77777777" w:rsidTr="009411D3">
        <w:trPr>
          <w:trHeight w:val="255"/>
        </w:trPr>
        <w:tc>
          <w:tcPr>
            <w:tcW w:w="448" w:type="dxa"/>
            <w:shd w:val="clear" w:color="000000" w:fill="FFFFFF"/>
            <w:noWrap/>
            <w:vAlign w:val="center"/>
            <w:hideMark/>
          </w:tcPr>
          <w:p w14:paraId="36C595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550262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579AAA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3888F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0901AF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20C4D6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11219AC6" w14:textId="77777777" w:rsidTr="009411D3">
        <w:trPr>
          <w:trHeight w:val="420"/>
        </w:trPr>
        <w:tc>
          <w:tcPr>
            <w:tcW w:w="448" w:type="dxa"/>
            <w:shd w:val="clear" w:color="000000" w:fill="FFFFFF"/>
            <w:noWrap/>
            <w:vAlign w:val="center"/>
            <w:hideMark/>
          </w:tcPr>
          <w:p w14:paraId="259D49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E132E9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60EF92E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1E464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w:t>
            </w:r>
          </w:p>
        </w:tc>
        <w:tc>
          <w:tcPr>
            <w:tcW w:w="1200" w:type="dxa"/>
            <w:vAlign w:val="center"/>
            <w:hideMark/>
          </w:tcPr>
          <w:p w14:paraId="11FB79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7768F8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2.638</w:t>
            </w:r>
          </w:p>
        </w:tc>
      </w:tr>
      <w:tr w:rsidR="00421C6C" w:rsidRPr="00421C6C" w14:paraId="2383F29B" w14:textId="77777777" w:rsidTr="009411D3">
        <w:trPr>
          <w:trHeight w:val="255"/>
        </w:trPr>
        <w:tc>
          <w:tcPr>
            <w:tcW w:w="448" w:type="dxa"/>
            <w:vAlign w:val="center"/>
            <w:hideMark/>
          </w:tcPr>
          <w:p w14:paraId="513B64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6E8333DC"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Մանանդյան</w:t>
            </w:r>
            <w:r w:rsidRPr="00421C6C">
              <w:rPr>
                <w:rFonts w:ascii="Arial Armenian" w:hAnsi="Arial Armenian" w:cs="Arial"/>
                <w:b/>
                <w:bCs/>
                <w:sz w:val="20"/>
                <w:szCs w:val="20"/>
              </w:rPr>
              <w:t xml:space="preserve"> 17,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28</w:t>
            </w:r>
          </w:p>
        </w:tc>
        <w:tc>
          <w:tcPr>
            <w:tcW w:w="940" w:type="dxa"/>
            <w:vAlign w:val="center"/>
            <w:hideMark/>
          </w:tcPr>
          <w:p w14:paraId="3A697B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BC605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6D97D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0AEF8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760C195" w14:textId="77777777" w:rsidTr="009411D3">
        <w:trPr>
          <w:trHeight w:val="255"/>
        </w:trPr>
        <w:tc>
          <w:tcPr>
            <w:tcW w:w="448" w:type="dxa"/>
            <w:shd w:val="clear" w:color="000000" w:fill="FFFFFF"/>
            <w:vAlign w:val="center"/>
            <w:hideMark/>
          </w:tcPr>
          <w:p w14:paraId="17FEE2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84F98A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0A12C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23988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43004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117C1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99FF084" w14:textId="77777777" w:rsidTr="009411D3">
        <w:trPr>
          <w:trHeight w:val="255"/>
        </w:trPr>
        <w:tc>
          <w:tcPr>
            <w:tcW w:w="448" w:type="dxa"/>
            <w:shd w:val="clear" w:color="000000" w:fill="FFFFFF"/>
            <w:vAlign w:val="center"/>
            <w:hideMark/>
          </w:tcPr>
          <w:p w14:paraId="25EF33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w:t>
            </w:r>
          </w:p>
        </w:tc>
        <w:tc>
          <w:tcPr>
            <w:tcW w:w="4857" w:type="dxa"/>
            <w:shd w:val="clear" w:color="000000" w:fill="FFFFFF"/>
            <w:vAlign w:val="center"/>
            <w:hideMark/>
          </w:tcPr>
          <w:p w14:paraId="649B119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2BFFAFD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B0A31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211757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177549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15EE8E9D" w14:textId="77777777" w:rsidTr="009411D3">
        <w:trPr>
          <w:trHeight w:val="330"/>
        </w:trPr>
        <w:tc>
          <w:tcPr>
            <w:tcW w:w="448" w:type="dxa"/>
            <w:shd w:val="clear" w:color="000000" w:fill="FFFFFF"/>
            <w:vAlign w:val="center"/>
            <w:hideMark/>
          </w:tcPr>
          <w:p w14:paraId="57DABF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7DE36A9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187E257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A70EA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18D0C7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1C842E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0DC48F85" w14:textId="77777777" w:rsidTr="009411D3">
        <w:trPr>
          <w:trHeight w:val="330"/>
        </w:trPr>
        <w:tc>
          <w:tcPr>
            <w:tcW w:w="448" w:type="dxa"/>
            <w:shd w:val="clear" w:color="000000" w:fill="FFFFFF"/>
            <w:vAlign w:val="center"/>
            <w:hideMark/>
          </w:tcPr>
          <w:p w14:paraId="7BE1D6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1E3796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2EB66A9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72335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CC102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6388AF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507D2264" w14:textId="77777777" w:rsidTr="009411D3">
        <w:trPr>
          <w:trHeight w:val="330"/>
        </w:trPr>
        <w:tc>
          <w:tcPr>
            <w:tcW w:w="448" w:type="dxa"/>
            <w:shd w:val="clear" w:color="000000" w:fill="FFFFFF"/>
            <w:vAlign w:val="center"/>
            <w:hideMark/>
          </w:tcPr>
          <w:p w14:paraId="48C291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B4627C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7D6FFA9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BEE61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13243C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702EDA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1CBA492D" w14:textId="77777777" w:rsidTr="009411D3">
        <w:trPr>
          <w:trHeight w:val="255"/>
        </w:trPr>
        <w:tc>
          <w:tcPr>
            <w:tcW w:w="448" w:type="dxa"/>
            <w:shd w:val="clear" w:color="000000" w:fill="FFFFFF"/>
            <w:vAlign w:val="center"/>
            <w:hideMark/>
          </w:tcPr>
          <w:p w14:paraId="6B9D3E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A645B3E"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70D0D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AC40A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DC669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FC7BD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8FAF9B1" w14:textId="77777777" w:rsidTr="009411D3">
        <w:trPr>
          <w:trHeight w:val="420"/>
        </w:trPr>
        <w:tc>
          <w:tcPr>
            <w:tcW w:w="448" w:type="dxa"/>
            <w:shd w:val="clear" w:color="000000" w:fill="FFFFFF"/>
            <w:noWrap/>
            <w:vAlign w:val="center"/>
            <w:hideMark/>
          </w:tcPr>
          <w:p w14:paraId="319609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3FC4DD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6143F21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6AB88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7DA4DF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392203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4B50F264" w14:textId="77777777" w:rsidTr="009411D3">
        <w:trPr>
          <w:trHeight w:val="255"/>
        </w:trPr>
        <w:tc>
          <w:tcPr>
            <w:tcW w:w="448" w:type="dxa"/>
            <w:shd w:val="clear" w:color="000000" w:fill="FFFFFF"/>
            <w:noWrap/>
            <w:vAlign w:val="center"/>
            <w:hideMark/>
          </w:tcPr>
          <w:p w14:paraId="7F49F5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353C04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F03ED4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4B3CC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60AC20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465F26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0544F52D" w14:textId="77777777" w:rsidTr="009411D3">
        <w:trPr>
          <w:trHeight w:val="255"/>
        </w:trPr>
        <w:tc>
          <w:tcPr>
            <w:tcW w:w="448" w:type="dxa"/>
            <w:shd w:val="clear" w:color="000000" w:fill="FFFFFF"/>
            <w:noWrap/>
            <w:vAlign w:val="center"/>
            <w:hideMark/>
          </w:tcPr>
          <w:p w14:paraId="7B6FD0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B96077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5AA1C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A08CF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7F1CC9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0E58F1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0B5AAF0F" w14:textId="77777777" w:rsidTr="009411D3">
        <w:trPr>
          <w:trHeight w:val="255"/>
        </w:trPr>
        <w:tc>
          <w:tcPr>
            <w:tcW w:w="448" w:type="dxa"/>
            <w:shd w:val="clear" w:color="000000" w:fill="FFFFFF"/>
            <w:noWrap/>
            <w:vAlign w:val="center"/>
            <w:hideMark/>
          </w:tcPr>
          <w:p w14:paraId="417E73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B1079F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3222B93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92842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188578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535BFF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4A6B41B4" w14:textId="77777777" w:rsidTr="009411D3">
        <w:trPr>
          <w:trHeight w:val="255"/>
        </w:trPr>
        <w:tc>
          <w:tcPr>
            <w:tcW w:w="448" w:type="dxa"/>
            <w:shd w:val="clear" w:color="000000" w:fill="FFFFFF"/>
            <w:noWrap/>
            <w:vAlign w:val="center"/>
            <w:hideMark/>
          </w:tcPr>
          <w:p w14:paraId="30FA90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177D54E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E2FC1D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492D3D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79219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ADA0E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1CCC058E" w14:textId="77777777" w:rsidTr="009411D3">
        <w:trPr>
          <w:trHeight w:val="255"/>
        </w:trPr>
        <w:tc>
          <w:tcPr>
            <w:tcW w:w="448" w:type="dxa"/>
            <w:shd w:val="clear" w:color="000000" w:fill="FFFFFF"/>
            <w:noWrap/>
            <w:vAlign w:val="center"/>
            <w:hideMark/>
          </w:tcPr>
          <w:p w14:paraId="0FC484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0114B6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2A814E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5367B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261D2E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88476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1A789564" w14:textId="77777777" w:rsidTr="009411D3">
        <w:trPr>
          <w:trHeight w:val="255"/>
        </w:trPr>
        <w:tc>
          <w:tcPr>
            <w:tcW w:w="448" w:type="dxa"/>
            <w:shd w:val="clear" w:color="000000" w:fill="FFFFFF"/>
            <w:noWrap/>
            <w:vAlign w:val="center"/>
            <w:hideMark/>
          </w:tcPr>
          <w:p w14:paraId="59FDEA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7D21FE9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C30C2B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5AADA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56A02D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59FB58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2654A887" w14:textId="77777777" w:rsidTr="009411D3">
        <w:trPr>
          <w:trHeight w:val="360"/>
        </w:trPr>
        <w:tc>
          <w:tcPr>
            <w:tcW w:w="448" w:type="dxa"/>
            <w:shd w:val="clear" w:color="000000" w:fill="FFFFFF"/>
            <w:noWrap/>
            <w:vAlign w:val="center"/>
            <w:hideMark/>
          </w:tcPr>
          <w:p w14:paraId="1F07CF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99D439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7137A73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F17BA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4C6478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455D46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2DA8E817" w14:textId="77777777" w:rsidTr="009411D3">
        <w:trPr>
          <w:trHeight w:val="555"/>
        </w:trPr>
        <w:tc>
          <w:tcPr>
            <w:tcW w:w="448" w:type="dxa"/>
            <w:shd w:val="clear" w:color="000000" w:fill="FFFFFF"/>
            <w:noWrap/>
            <w:vAlign w:val="center"/>
            <w:hideMark/>
          </w:tcPr>
          <w:p w14:paraId="18D214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4E57AB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1449453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9F164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C998B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498FD3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5973CDD5" w14:textId="77777777" w:rsidTr="009411D3">
        <w:trPr>
          <w:trHeight w:val="555"/>
        </w:trPr>
        <w:tc>
          <w:tcPr>
            <w:tcW w:w="448" w:type="dxa"/>
            <w:shd w:val="clear" w:color="000000" w:fill="FFFFFF"/>
            <w:noWrap/>
            <w:vAlign w:val="center"/>
            <w:hideMark/>
          </w:tcPr>
          <w:p w14:paraId="43DC95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04DB26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FC25EE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1EC0A2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5F32B8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37EEA6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18D2D216" w14:textId="77777777" w:rsidTr="009411D3">
        <w:trPr>
          <w:trHeight w:val="420"/>
        </w:trPr>
        <w:tc>
          <w:tcPr>
            <w:tcW w:w="448" w:type="dxa"/>
            <w:shd w:val="clear" w:color="000000" w:fill="FFFFFF"/>
            <w:noWrap/>
            <w:vAlign w:val="center"/>
            <w:hideMark/>
          </w:tcPr>
          <w:p w14:paraId="4AAC58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0CF8E7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459A585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D3C7A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2423C4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B2EAD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576D63F7" w14:textId="77777777" w:rsidTr="009411D3">
        <w:trPr>
          <w:trHeight w:val="255"/>
        </w:trPr>
        <w:tc>
          <w:tcPr>
            <w:tcW w:w="448" w:type="dxa"/>
            <w:shd w:val="clear" w:color="000000" w:fill="FFFFFF"/>
            <w:noWrap/>
            <w:vAlign w:val="center"/>
            <w:hideMark/>
          </w:tcPr>
          <w:p w14:paraId="6AD254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22111E7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5CB1D7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C3539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00F8B3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FF865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EA18A03" w14:textId="77777777" w:rsidTr="009411D3">
        <w:trPr>
          <w:trHeight w:val="255"/>
        </w:trPr>
        <w:tc>
          <w:tcPr>
            <w:tcW w:w="448" w:type="dxa"/>
            <w:shd w:val="clear" w:color="000000" w:fill="FFFFFF"/>
            <w:noWrap/>
            <w:vAlign w:val="center"/>
            <w:hideMark/>
          </w:tcPr>
          <w:p w14:paraId="1AA0E3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29521C5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4E159F3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E895B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669437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5F1549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4B990F8F" w14:textId="77777777" w:rsidTr="009411D3">
        <w:trPr>
          <w:trHeight w:val="285"/>
        </w:trPr>
        <w:tc>
          <w:tcPr>
            <w:tcW w:w="448" w:type="dxa"/>
            <w:shd w:val="clear" w:color="000000" w:fill="FFFFFF"/>
            <w:noWrap/>
            <w:vAlign w:val="center"/>
            <w:hideMark/>
          </w:tcPr>
          <w:p w14:paraId="263877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5F54C30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51C9C0F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3FBFD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54B0F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1B9203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4C46F2A3" w14:textId="77777777" w:rsidTr="009411D3">
        <w:trPr>
          <w:trHeight w:val="255"/>
        </w:trPr>
        <w:tc>
          <w:tcPr>
            <w:tcW w:w="448" w:type="dxa"/>
            <w:shd w:val="clear" w:color="000000" w:fill="FFFFFF"/>
            <w:noWrap/>
            <w:vAlign w:val="center"/>
            <w:hideMark/>
          </w:tcPr>
          <w:p w14:paraId="49F6C0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1A545E7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31B8428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4DC62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15AF0F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7800A8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1A5F4488" w14:textId="77777777" w:rsidTr="009411D3">
        <w:trPr>
          <w:trHeight w:val="255"/>
        </w:trPr>
        <w:tc>
          <w:tcPr>
            <w:tcW w:w="448" w:type="dxa"/>
            <w:shd w:val="clear" w:color="000000" w:fill="FFFFFF"/>
            <w:noWrap/>
            <w:vAlign w:val="center"/>
            <w:hideMark/>
          </w:tcPr>
          <w:p w14:paraId="58D739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53CF28C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4D5B622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5D278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366193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5874F8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1CEE3748" w14:textId="77777777" w:rsidTr="009411D3">
        <w:trPr>
          <w:trHeight w:val="255"/>
        </w:trPr>
        <w:tc>
          <w:tcPr>
            <w:tcW w:w="448" w:type="dxa"/>
            <w:shd w:val="clear" w:color="000000" w:fill="FFFFFF"/>
            <w:noWrap/>
            <w:vAlign w:val="center"/>
            <w:hideMark/>
          </w:tcPr>
          <w:p w14:paraId="53D4E0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28BA8EC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18043FA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60B08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2049ED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4F1CBF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707FE093" w14:textId="77777777" w:rsidTr="009411D3">
        <w:trPr>
          <w:trHeight w:val="255"/>
        </w:trPr>
        <w:tc>
          <w:tcPr>
            <w:tcW w:w="448" w:type="dxa"/>
            <w:shd w:val="clear" w:color="000000" w:fill="FFFFFF"/>
            <w:noWrap/>
            <w:vAlign w:val="center"/>
            <w:hideMark/>
          </w:tcPr>
          <w:p w14:paraId="79CB86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0FF6587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78ACCDB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185D6C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531773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5BFF7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49D986FB" w14:textId="77777777" w:rsidTr="009411D3">
        <w:trPr>
          <w:trHeight w:val="255"/>
        </w:trPr>
        <w:tc>
          <w:tcPr>
            <w:tcW w:w="448" w:type="dxa"/>
            <w:shd w:val="clear" w:color="000000" w:fill="FFFFFF"/>
            <w:noWrap/>
            <w:vAlign w:val="center"/>
            <w:hideMark/>
          </w:tcPr>
          <w:p w14:paraId="74D754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03DCF77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4F0D82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4496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65281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063F6A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5B035994" w14:textId="77777777" w:rsidTr="009411D3">
        <w:trPr>
          <w:trHeight w:val="420"/>
        </w:trPr>
        <w:tc>
          <w:tcPr>
            <w:tcW w:w="448" w:type="dxa"/>
            <w:shd w:val="clear" w:color="000000" w:fill="FFFFFF"/>
            <w:noWrap/>
            <w:vAlign w:val="center"/>
            <w:hideMark/>
          </w:tcPr>
          <w:p w14:paraId="391C39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0AD025C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6E4724F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A618B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w:t>
            </w:r>
          </w:p>
        </w:tc>
        <w:tc>
          <w:tcPr>
            <w:tcW w:w="1200" w:type="dxa"/>
            <w:vAlign w:val="center"/>
            <w:hideMark/>
          </w:tcPr>
          <w:p w14:paraId="4B37EF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3BF257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2.638</w:t>
            </w:r>
          </w:p>
        </w:tc>
      </w:tr>
      <w:tr w:rsidR="00421C6C" w:rsidRPr="00421C6C" w14:paraId="3550E647" w14:textId="77777777" w:rsidTr="009411D3">
        <w:trPr>
          <w:trHeight w:val="255"/>
        </w:trPr>
        <w:tc>
          <w:tcPr>
            <w:tcW w:w="448" w:type="dxa"/>
            <w:vAlign w:val="center"/>
            <w:hideMark/>
          </w:tcPr>
          <w:p w14:paraId="2A906F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020937C8"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Արտաշիսյան</w:t>
            </w:r>
            <w:r w:rsidRPr="00421C6C">
              <w:rPr>
                <w:rFonts w:ascii="Arial Armenian" w:hAnsi="Arial Armenian" w:cs="Arial"/>
                <w:b/>
                <w:bCs/>
                <w:sz w:val="20"/>
                <w:szCs w:val="20"/>
              </w:rPr>
              <w:t xml:space="preserve"> 46,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32</w:t>
            </w:r>
          </w:p>
        </w:tc>
        <w:tc>
          <w:tcPr>
            <w:tcW w:w="940" w:type="dxa"/>
            <w:vAlign w:val="center"/>
            <w:hideMark/>
          </w:tcPr>
          <w:p w14:paraId="36ADB0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405325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0C3D8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44710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6D9409C" w14:textId="77777777" w:rsidTr="009411D3">
        <w:trPr>
          <w:trHeight w:val="255"/>
        </w:trPr>
        <w:tc>
          <w:tcPr>
            <w:tcW w:w="448" w:type="dxa"/>
            <w:shd w:val="clear" w:color="000000" w:fill="FFFFFF"/>
            <w:vAlign w:val="center"/>
            <w:hideMark/>
          </w:tcPr>
          <w:p w14:paraId="7B9EFB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D1893D9"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2ECB3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D9F49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2C928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A11C5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4F7A287" w14:textId="77777777" w:rsidTr="009411D3">
        <w:trPr>
          <w:trHeight w:val="255"/>
        </w:trPr>
        <w:tc>
          <w:tcPr>
            <w:tcW w:w="448" w:type="dxa"/>
            <w:shd w:val="clear" w:color="000000" w:fill="FFFFFF"/>
            <w:vAlign w:val="center"/>
            <w:hideMark/>
          </w:tcPr>
          <w:p w14:paraId="679074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2BCFEFB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632CF39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E8997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0F8EE3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7C468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645C3A18" w14:textId="77777777" w:rsidTr="009411D3">
        <w:trPr>
          <w:trHeight w:val="330"/>
        </w:trPr>
        <w:tc>
          <w:tcPr>
            <w:tcW w:w="448" w:type="dxa"/>
            <w:shd w:val="clear" w:color="000000" w:fill="FFFFFF"/>
            <w:vAlign w:val="center"/>
            <w:hideMark/>
          </w:tcPr>
          <w:p w14:paraId="6B22F0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66CA33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00BD3C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6BE79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0453EA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2252FA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6CFED5C3" w14:textId="77777777" w:rsidTr="009411D3">
        <w:trPr>
          <w:trHeight w:val="330"/>
        </w:trPr>
        <w:tc>
          <w:tcPr>
            <w:tcW w:w="448" w:type="dxa"/>
            <w:shd w:val="clear" w:color="000000" w:fill="FFFFFF"/>
            <w:vAlign w:val="center"/>
            <w:hideMark/>
          </w:tcPr>
          <w:p w14:paraId="412DA9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FC3B44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61E6E2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18F0D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80F4B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1DC6C1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5AE23A7C" w14:textId="77777777" w:rsidTr="009411D3">
        <w:trPr>
          <w:trHeight w:val="330"/>
        </w:trPr>
        <w:tc>
          <w:tcPr>
            <w:tcW w:w="448" w:type="dxa"/>
            <w:shd w:val="clear" w:color="000000" w:fill="FFFFFF"/>
            <w:vAlign w:val="center"/>
            <w:hideMark/>
          </w:tcPr>
          <w:p w14:paraId="075B94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F56F39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25CB0EB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9FF70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5783DE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79089F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49734D6F" w14:textId="77777777" w:rsidTr="009411D3">
        <w:trPr>
          <w:trHeight w:val="255"/>
        </w:trPr>
        <w:tc>
          <w:tcPr>
            <w:tcW w:w="448" w:type="dxa"/>
            <w:shd w:val="clear" w:color="000000" w:fill="FFFFFF"/>
            <w:vAlign w:val="center"/>
            <w:hideMark/>
          </w:tcPr>
          <w:p w14:paraId="33EA9F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AF4215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2B119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F2BEA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2DA1B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44609C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5D93960" w14:textId="77777777" w:rsidTr="009411D3">
        <w:trPr>
          <w:trHeight w:val="420"/>
        </w:trPr>
        <w:tc>
          <w:tcPr>
            <w:tcW w:w="448" w:type="dxa"/>
            <w:shd w:val="clear" w:color="000000" w:fill="FFFFFF"/>
            <w:noWrap/>
            <w:vAlign w:val="center"/>
            <w:hideMark/>
          </w:tcPr>
          <w:p w14:paraId="676E65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13E98B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974ED7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5C77B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50D7B6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E852B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201C493C" w14:textId="77777777" w:rsidTr="009411D3">
        <w:trPr>
          <w:trHeight w:val="255"/>
        </w:trPr>
        <w:tc>
          <w:tcPr>
            <w:tcW w:w="448" w:type="dxa"/>
            <w:shd w:val="clear" w:color="000000" w:fill="FFFFFF"/>
            <w:noWrap/>
            <w:vAlign w:val="center"/>
            <w:hideMark/>
          </w:tcPr>
          <w:p w14:paraId="097AEC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BDFD36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4BEF78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D2BDF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671E6E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58165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62A3BF03" w14:textId="77777777" w:rsidTr="009411D3">
        <w:trPr>
          <w:trHeight w:val="255"/>
        </w:trPr>
        <w:tc>
          <w:tcPr>
            <w:tcW w:w="448" w:type="dxa"/>
            <w:shd w:val="clear" w:color="000000" w:fill="FFFFFF"/>
            <w:noWrap/>
            <w:vAlign w:val="center"/>
            <w:hideMark/>
          </w:tcPr>
          <w:p w14:paraId="78323F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AB4BD7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2D4E4A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C55C3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0134FD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68E98B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020B9E8E" w14:textId="77777777" w:rsidTr="009411D3">
        <w:trPr>
          <w:trHeight w:val="255"/>
        </w:trPr>
        <w:tc>
          <w:tcPr>
            <w:tcW w:w="448" w:type="dxa"/>
            <w:shd w:val="clear" w:color="000000" w:fill="FFFFFF"/>
            <w:noWrap/>
            <w:vAlign w:val="center"/>
            <w:hideMark/>
          </w:tcPr>
          <w:p w14:paraId="3EE3AF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FC1708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B07D7F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6F429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0FD671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30BA9C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29477A14" w14:textId="77777777" w:rsidTr="009411D3">
        <w:trPr>
          <w:trHeight w:val="285"/>
        </w:trPr>
        <w:tc>
          <w:tcPr>
            <w:tcW w:w="448" w:type="dxa"/>
            <w:shd w:val="clear" w:color="000000" w:fill="FFFFFF"/>
            <w:noWrap/>
            <w:vAlign w:val="center"/>
            <w:hideMark/>
          </w:tcPr>
          <w:p w14:paraId="12CE59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115A80E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580FF3E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70E05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FFF3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2CBEA8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763A6DCD" w14:textId="77777777" w:rsidTr="009411D3">
        <w:trPr>
          <w:trHeight w:val="255"/>
        </w:trPr>
        <w:tc>
          <w:tcPr>
            <w:tcW w:w="448" w:type="dxa"/>
            <w:shd w:val="clear" w:color="000000" w:fill="FFFFFF"/>
            <w:noWrap/>
            <w:vAlign w:val="center"/>
            <w:hideMark/>
          </w:tcPr>
          <w:p w14:paraId="36232B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7E369C9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022EA3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67EDA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6BA185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2E866E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47C82AC1" w14:textId="77777777" w:rsidTr="009411D3">
        <w:trPr>
          <w:trHeight w:val="255"/>
        </w:trPr>
        <w:tc>
          <w:tcPr>
            <w:tcW w:w="448" w:type="dxa"/>
            <w:shd w:val="clear" w:color="000000" w:fill="FFFFFF"/>
            <w:noWrap/>
            <w:vAlign w:val="center"/>
            <w:hideMark/>
          </w:tcPr>
          <w:p w14:paraId="3A933E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DD42C8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FBBEC9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77018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626010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1A72F9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29D5875A" w14:textId="77777777" w:rsidTr="009411D3">
        <w:trPr>
          <w:trHeight w:val="375"/>
        </w:trPr>
        <w:tc>
          <w:tcPr>
            <w:tcW w:w="448" w:type="dxa"/>
            <w:shd w:val="clear" w:color="000000" w:fill="FFFFFF"/>
            <w:noWrap/>
            <w:vAlign w:val="center"/>
            <w:hideMark/>
          </w:tcPr>
          <w:p w14:paraId="651D04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253733C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1CA40E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72959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6850E8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2F270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38611FB4" w14:textId="77777777" w:rsidTr="009411D3">
        <w:trPr>
          <w:trHeight w:val="465"/>
        </w:trPr>
        <w:tc>
          <w:tcPr>
            <w:tcW w:w="448" w:type="dxa"/>
            <w:shd w:val="clear" w:color="000000" w:fill="FFFFFF"/>
            <w:noWrap/>
            <w:vAlign w:val="center"/>
            <w:hideMark/>
          </w:tcPr>
          <w:p w14:paraId="7FB65A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11B1D9F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F049F5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F61C4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04AAA2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211B88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7E38F332" w14:textId="77777777" w:rsidTr="009411D3">
        <w:trPr>
          <w:trHeight w:val="465"/>
        </w:trPr>
        <w:tc>
          <w:tcPr>
            <w:tcW w:w="448" w:type="dxa"/>
            <w:shd w:val="clear" w:color="000000" w:fill="FFFFFF"/>
            <w:noWrap/>
            <w:vAlign w:val="center"/>
            <w:hideMark/>
          </w:tcPr>
          <w:p w14:paraId="0109FEE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7785AF5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EA3EC3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51A95F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69B73A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354048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6B37D19D" w14:textId="77777777" w:rsidTr="009411D3">
        <w:trPr>
          <w:trHeight w:val="420"/>
        </w:trPr>
        <w:tc>
          <w:tcPr>
            <w:tcW w:w="448" w:type="dxa"/>
            <w:shd w:val="clear" w:color="000000" w:fill="FFFFFF"/>
            <w:noWrap/>
            <w:vAlign w:val="center"/>
            <w:hideMark/>
          </w:tcPr>
          <w:p w14:paraId="69D6B0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6C509C1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6B8047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33BB9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15417E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C8F29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059C9113" w14:textId="77777777" w:rsidTr="009411D3">
        <w:trPr>
          <w:trHeight w:val="255"/>
        </w:trPr>
        <w:tc>
          <w:tcPr>
            <w:tcW w:w="448" w:type="dxa"/>
            <w:shd w:val="clear" w:color="000000" w:fill="FFFFFF"/>
            <w:noWrap/>
            <w:vAlign w:val="center"/>
            <w:hideMark/>
          </w:tcPr>
          <w:p w14:paraId="577164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341B15A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E19EB4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363CD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6C3DF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3552C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28F49CF1" w14:textId="77777777" w:rsidTr="009411D3">
        <w:trPr>
          <w:trHeight w:val="255"/>
        </w:trPr>
        <w:tc>
          <w:tcPr>
            <w:tcW w:w="448" w:type="dxa"/>
            <w:shd w:val="clear" w:color="000000" w:fill="FFFFFF"/>
            <w:noWrap/>
            <w:vAlign w:val="center"/>
            <w:hideMark/>
          </w:tcPr>
          <w:p w14:paraId="62762E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6AEEC2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649AE47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53AF5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61F88E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178D76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52431BA6" w14:textId="77777777" w:rsidTr="009411D3">
        <w:trPr>
          <w:trHeight w:val="330"/>
        </w:trPr>
        <w:tc>
          <w:tcPr>
            <w:tcW w:w="448" w:type="dxa"/>
            <w:shd w:val="clear" w:color="000000" w:fill="FFFFFF"/>
            <w:noWrap/>
            <w:vAlign w:val="center"/>
            <w:hideMark/>
          </w:tcPr>
          <w:p w14:paraId="4B3593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615D20E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4CC5520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8E7E0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02A637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3DB134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4208698E" w14:textId="77777777" w:rsidTr="009411D3">
        <w:trPr>
          <w:trHeight w:val="255"/>
        </w:trPr>
        <w:tc>
          <w:tcPr>
            <w:tcW w:w="448" w:type="dxa"/>
            <w:shd w:val="clear" w:color="000000" w:fill="FFFFFF"/>
            <w:noWrap/>
            <w:vAlign w:val="center"/>
            <w:hideMark/>
          </w:tcPr>
          <w:p w14:paraId="7388A0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B777A4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119AF26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0520F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672A1A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554137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6346D036" w14:textId="77777777" w:rsidTr="009411D3">
        <w:trPr>
          <w:trHeight w:val="255"/>
        </w:trPr>
        <w:tc>
          <w:tcPr>
            <w:tcW w:w="448" w:type="dxa"/>
            <w:shd w:val="clear" w:color="000000" w:fill="FFFFFF"/>
            <w:noWrap/>
            <w:vAlign w:val="center"/>
            <w:hideMark/>
          </w:tcPr>
          <w:p w14:paraId="57C651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6E3AA1B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5A5BC6F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DEC12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3488B1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7B0AAA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102738BE" w14:textId="77777777" w:rsidTr="009411D3">
        <w:trPr>
          <w:trHeight w:val="255"/>
        </w:trPr>
        <w:tc>
          <w:tcPr>
            <w:tcW w:w="448" w:type="dxa"/>
            <w:shd w:val="clear" w:color="000000" w:fill="FFFFFF"/>
            <w:noWrap/>
            <w:vAlign w:val="center"/>
            <w:hideMark/>
          </w:tcPr>
          <w:p w14:paraId="2EAE96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17</w:t>
            </w:r>
          </w:p>
        </w:tc>
        <w:tc>
          <w:tcPr>
            <w:tcW w:w="4857" w:type="dxa"/>
            <w:shd w:val="clear" w:color="000000" w:fill="FFFFFF"/>
            <w:vAlign w:val="center"/>
            <w:hideMark/>
          </w:tcPr>
          <w:p w14:paraId="7AD9927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07D40BB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CD124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2E73DE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2E3A5D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74C9963B" w14:textId="77777777" w:rsidTr="009411D3">
        <w:trPr>
          <w:trHeight w:val="255"/>
        </w:trPr>
        <w:tc>
          <w:tcPr>
            <w:tcW w:w="448" w:type="dxa"/>
            <w:shd w:val="clear" w:color="000000" w:fill="FFFFFF"/>
            <w:noWrap/>
            <w:vAlign w:val="center"/>
            <w:hideMark/>
          </w:tcPr>
          <w:p w14:paraId="4BB894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0327188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0DE399F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6F96DD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9BC1B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106B05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279F52B6" w14:textId="77777777" w:rsidTr="009411D3">
        <w:trPr>
          <w:trHeight w:val="255"/>
        </w:trPr>
        <w:tc>
          <w:tcPr>
            <w:tcW w:w="448" w:type="dxa"/>
            <w:shd w:val="clear" w:color="000000" w:fill="FFFFFF"/>
            <w:noWrap/>
            <w:vAlign w:val="center"/>
            <w:hideMark/>
          </w:tcPr>
          <w:p w14:paraId="749547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1DEC780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13C5112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A2F43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24A0D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7DEA7B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2CD45D18" w14:textId="77777777" w:rsidTr="009411D3">
        <w:trPr>
          <w:trHeight w:val="420"/>
        </w:trPr>
        <w:tc>
          <w:tcPr>
            <w:tcW w:w="448" w:type="dxa"/>
            <w:shd w:val="clear" w:color="000000" w:fill="FFFFFF"/>
            <w:noWrap/>
            <w:vAlign w:val="center"/>
            <w:hideMark/>
          </w:tcPr>
          <w:p w14:paraId="2634E0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558A7E7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3D23597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02B7B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w:t>
            </w:r>
          </w:p>
        </w:tc>
        <w:tc>
          <w:tcPr>
            <w:tcW w:w="1200" w:type="dxa"/>
            <w:vAlign w:val="center"/>
            <w:hideMark/>
          </w:tcPr>
          <w:p w14:paraId="6F1B84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DC07E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2.638</w:t>
            </w:r>
          </w:p>
        </w:tc>
      </w:tr>
      <w:tr w:rsidR="00421C6C" w:rsidRPr="00421C6C" w14:paraId="7D6323FC" w14:textId="77777777" w:rsidTr="009411D3">
        <w:trPr>
          <w:trHeight w:val="255"/>
        </w:trPr>
        <w:tc>
          <w:tcPr>
            <w:tcW w:w="448" w:type="dxa"/>
            <w:vAlign w:val="center"/>
            <w:hideMark/>
          </w:tcPr>
          <w:p w14:paraId="6A0429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CB8EDCA"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Բագրատունյաց</w:t>
            </w:r>
            <w:r w:rsidRPr="00421C6C">
              <w:rPr>
                <w:rFonts w:ascii="Arial Armenian" w:hAnsi="Arial Armenian" w:cs="Arial"/>
                <w:b/>
                <w:bCs/>
                <w:sz w:val="20"/>
                <w:szCs w:val="20"/>
              </w:rPr>
              <w:t xml:space="preserve"> 26,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25</w:t>
            </w:r>
          </w:p>
        </w:tc>
        <w:tc>
          <w:tcPr>
            <w:tcW w:w="940" w:type="dxa"/>
            <w:vAlign w:val="center"/>
            <w:hideMark/>
          </w:tcPr>
          <w:p w14:paraId="1D8733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66CF9C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5B4B7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0F11F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5301E83" w14:textId="77777777" w:rsidTr="009411D3">
        <w:trPr>
          <w:trHeight w:val="255"/>
        </w:trPr>
        <w:tc>
          <w:tcPr>
            <w:tcW w:w="448" w:type="dxa"/>
            <w:shd w:val="clear" w:color="000000" w:fill="FFFFFF"/>
            <w:vAlign w:val="center"/>
            <w:hideMark/>
          </w:tcPr>
          <w:p w14:paraId="5F6866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3378C28"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508B2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79C014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8EE9E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54D65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647EA34" w14:textId="77777777" w:rsidTr="009411D3">
        <w:trPr>
          <w:trHeight w:val="255"/>
        </w:trPr>
        <w:tc>
          <w:tcPr>
            <w:tcW w:w="448" w:type="dxa"/>
            <w:shd w:val="clear" w:color="000000" w:fill="FFFFFF"/>
            <w:vAlign w:val="center"/>
            <w:hideMark/>
          </w:tcPr>
          <w:p w14:paraId="720F37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CE1124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71871AD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71C82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4BC409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3AA2E5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7D02BDEF" w14:textId="77777777" w:rsidTr="009411D3">
        <w:trPr>
          <w:trHeight w:val="330"/>
        </w:trPr>
        <w:tc>
          <w:tcPr>
            <w:tcW w:w="448" w:type="dxa"/>
            <w:shd w:val="clear" w:color="000000" w:fill="FFFFFF"/>
            <w:vAlign w:val="center"/>
            <w:hideMark/>
          </w:tcPr>
          <w:p w14:paraId="5FF086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9623D5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38D83DD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AC88D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5AF712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386FF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2F82242F" w14:textId="77777777" w:rsidTr="009411D3">
        <w:trPr>
          <w:trHeight w:val="330"/>
        </w:trPr>
        <w:tc>
          <w:tcPr>
            <w:tcW w:w="448" w:type="dxa"/>
            <w:shd w:val="clear" w:color="000000" w:fill="FFFFFF"/>
            <w:vAlign w:val="center"/>
            <w:hideMark/>
          </w:tcPr>
          <w:p w14:paraId="6D3D6D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8AD85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63DD650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F799E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37C82F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15DBE2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1AD921A1" w14:textId="77777777" w:rsidTr="009411D3">
        <w:trPr>
          <w:trHeight w:val="330"/>
        </w:trPr>
        <w:tc>
          <w:tcPr>
            <w:tcW w:w="448" w:type="dxa"/>
            <w:shd w:val="clear" w:color="000000" w:fill="FFFFFF"/>
            <w:vAlign w:val="center"/>
            <w:hideMark/>
          </w:tcPr>
          <w:p w14:paraId="2EB2EE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1746CA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0A793FC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8915B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2B82BB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515DE9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6BA824C6" w14:textId="77777777" w:rsidTr="009411D3">
        <w:trPr>
          <w:trHeight w:val="255"/>
        </w:trPr>
        <w:tc>
          <w:tcPr>
            <w:tcW w:w="448" w:type="dxa"/>
            <w:shd w:val="clear" w:color="000000" w:fill="FFFFFF"/>
            <w:vAlign w:val="center"/>
            <w:hideMark/>
          </w:tcPr>
          <w:p w14:paraId="16EBEA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7387F9B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940" w:type="dxa"/>
            <w:shd w:val="clear" w:color="000000" w:fill="FFFFFF"/>
            <w:noWrap/>
            <w:vAlign w:val="center"/>
            <w:hideMark/>
          </w:tcPr>
          <w:p w14:paraId="4282C8D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E602D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AAC83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74E8D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1939170" w14:textId="77777777" w:rsidTr="009411D3">
        <w:trPr>
          <w:trHeight w:val="255"/>
        </w:trPr>
        <w:tc>
          <w:tcPr>
            <w:tcW w:w="448" w:type="dxa"/>
            <w:shd w:val="clear" w:color="000000" w:fill="FFFFFF"/>
            <w:vAlign w:val="center"/>
            <w:hideMark/>
          </w:tcPr>
          <w:p w14:paraId="2C97B2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2964269"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97E9D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98010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0F3FF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B9581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41E1CEA" w14:textId="77777777" w:rsidTr="009411D3">
        <w:trPr>
          <w:trHeight w:val="420"/>
        </w:trPr>
        <w:tc>
          <w:tcPr>
            <w:tcW w:w="448" w:type="dxa"/>
            <w:shd w:val="clear" w:color="000000" w:fill="FFFFFF"/>
            <w:noWrap/>
            <w:vAlign w:val="center"/>
            <w:hideMark/>
          </w:tcPr>
          <w:p w14:paraId="353F3C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55F970E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D6C8FE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8D9E5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4A3D32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28CEE4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5A8E1956" w14:textId="77777777" w:rsidTr="009411D3">
        <w:trPr>
          <w:trHeight w:val="255"/>
        </w:trPr>
        <w:tc>
          <w:tcPr>
            <w:tcW w:w="448" w:type="dxa"/>
            <w:shd w:val="clear" w:color="000000" w:fill="FFFFFF"/>
            <w:noWrap/>
            <w:vAlign w:val="center"/>
            <w:hideMark/>
          </w:tcPr>
          <w:p w14:paraId="324805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00392A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41D51B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3D536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459C3F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64E72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7DA53D1B" w14:textId="77777777" w:rsidTr="009411D3">
        <w:trPr>
          <w:trHeight w:val="255"/>
        </w:trPr>
        <w:tc>
          <w:tcPr>
            <w:tcW w:w="448" w:type="dxa"/>
            <w:shd w:val="clear" w:color="000000" w:fill="FFFFFF"/>
            <w:noWrap/>
            <w:vAlign w:val="center"/>
            <w:hideMark/>
          </w:tcPr>
          <w:p w14:paraId="186EF1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32CEB5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D4E7CC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71562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3A78D5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48A1AE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1C41FEB0" w14:textId="77777777" w:rsidTr="009411D3">
        <w:trPr>
          <w:trHeight w:val="255"/>
        </w:trPr>
        <w:tc>
          <w:tcPr>
            <w:tcW w:w="448" w:type="dxa"/>
            <w:shd w:val="clear" w:color="000000" w:fill="FFFFFF"/>
            <w:noWrap/>
            <w:vAlign w:val="center"/>
            <w:hideMark/>
          </w:tcPr>
          <w:p w14:paraId="47263F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16A733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0BD2D35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20323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3D7F40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55D9B6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4729A429" w14:textId="77777777" w:rsidTr="009411D3">
        <w:trPr>
          <w:trHeight w:val="255"/>
        </w:trPr>
        <w:tc>
          <w:tcPr>
            <w:tcW w:w="448" w:type="dxa"/>
            <w:shd w:val="clear" w:color="000000" w:fill="FFFFFF"/>
            <w:noWrap/>
            <w:vAlign w:val="center"/>
            <w:hideMark/>
          </w:tcPr>
          <w:p w14:paraId="2AD478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428931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13A0E96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F26BF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C8A9C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5CA1D3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08975D12" w14:textId="77777777" w:rsidTr="009411D3">
        <w:trPr>
          <w:trHeight w:val="255"/>
        </w:trPr>
        <w:tc>
          <w:tcPr>
            <w:tcW w:w="448" w:type="dxa"/>
            <w:shd w:val="clear" w:color="000000" w:fill="FFFFFF"/>
            <w:noWrap/>
            <w:vAlign w:val="center"/>
            <w:hideMark/>
          </w:tcPr>
          <w:p w14:paraId="238B92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C91A79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AD6CC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D62E9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36B344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64FA5C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298305F1" w14:textId="77777777" w:rsidTr="009411D3">
        <w:trPr>
          <w:trHeight w:val="255"/>
        </w:trPr>
        <w:tc>
          <w:tcPr>
            <w:tcW w:w="448" w:type="dxa"/>
            <w:shd w:val="clear" w:color="000000" w:fill="FFFFFF"/>
            <w:noWrap/>
            <w:vAlign w:val="center"/>
            <w:hideMark/>
          </w:tcPr>
          <w:p w14:paraId="31DA41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1D135E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0B0BFFE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664F8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4AAFF0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5AA93C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44820688" w14:textId="77777777" w:rsidTr="009411D3">
        <w:trPr>
          <w:trHeight w:val="360"/>
        </w:trPr>
        <w:tc>
          <w:tcPr>
            <w:tcW w:w="448" w:type="dxa"/>
            <w:shd w:val="clear" w:color="000000" w:fill="FFFFFF"/>
            <w:noWrap/>
            <w:vAlign w:val="center"/>
            <w:hideMark/>
          </w:tcPr>
          <w:p w14:paraId="2287C9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4E5053C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7AABBF8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9DF99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01FD71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72FF3A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50AFC503" w14:textId="77777777" w:rsidTr="009411D3">
        <w:trPr>
          <w:trHeight w:val="540"/>
        </w:trPr>
        <w:tc>
          <w:tcPr>
            <w:tcW w:w="448" w:type="dxa"/>
            <w:shd w:val="clear" w:color="000000" w:fill="FFFFFF"/>
            <w:noWrap/>
            <w:vAlign w:val="center"/>
            <w:hideMark/>
          </w:tcPr>
          <w:p w14:paraId="4B415C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2586BD8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D2260E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AED3F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2AA48F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61E3A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50F5EF4C" w14:textId="77777777" w:rsidTr="009411D3">
        <w:trPr>
          <w:trHeight w:val="345"/>
        </w:trPr>
        <w:tc>
          <w:tcPr>
            <w:tcW w:w="448" w:type="dxa"/>
            <w:shd w:val="clear" w:color="000000" w:fill="FFFFFF"/>
            <w:noWrap/>
            <w:vAlign w:val="center"/>
            <w:hideMark/>
          </w:tcPr>
          <w:p w14:paraId="0225D5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07DD39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762C2EF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181381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3F5D45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78402C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7A09BF2C" w14:textId="77777777" w:rsidTr="009411D3">
        <w:trPr>
          <w:trHeight w:val="420"/>
        </w:trPr>
        <w:tc>
          <w:tcPr>
            <w:tcW w:w="448" w:type="dxa"/>
            <w:shd w:val="clear" w:color="000000" w:fill="FFFFFF"/>
            <w:noWrap/>
            <w:vAlign w:val="center"/>
            <w:hideMark/>
          </w:tcPr>
          <w:p w14:paraId="05EA27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2F575E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1DB7F0B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49A43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1D2B87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29FA15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27FD2432" w14:textId="77777777" w:rsidTr="009411D3">
        <w:trPr>
          <w:trHeight w:val="255"/>
        </w:trPr>
        <w:tc>
          <w:tcPr>
            <w:tcW w:w="448" w:type="dxa"/>
            <w:shd w:val="clear" w:color="000000" w:fill="FFFFFF"/>
            <w:noWrap/>
            <w:vAlign w:val="center"/>
            <w:hideMark/>
          </w:tcPr>
          <w:p w14:paraId="62F7E4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5B0819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60BD2A7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41270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266EF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2204AA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72EE3EA7" w14:textId="77777777" w:rsidTr="009411D3">
        <w:trPr>
          <w:trHeight w:val="255"/>
        </w:trPr>
        <w:tc>
          <w:tcPr>
            <w:tcW w:w="448" w:type="dxa"/>
            <w:shd w:val="clear" w:color="000000" w:fill="FFFFFF"/>
            <w:noWrap/>
            <w:vAlign w:val="center"/>
            <w:hideMark/>
          </w:tcPr>
          <w:p w14:paraId="356259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1918D39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687A295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3190AE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6759C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3900E8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682B4ED8" w14:textId="77777777" w:rsidTr="009411D3">
        <w:trPr>
          <w:trHeight w:val="315"/>
        </w:trPr>
        <w:tc>
          <w:tcPr>
            <w:tcW w:w="448" w:type="dxa"/>
            <w:shd w:val="clear" w:color="000000" w:fill="FFFFFF"/>
            <w:noWrap/>
            <w:vAlign w:val="center"/>
            <w:hideMark/>
          </w:tcPr>
          <w:p w14:paraId="38E687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7EDF826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5F99C5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92DB4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981B0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5F695D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2EDF25FE" w14:textId="77777777" w:rsidTr="009411D3">
        <w:trPr>
          <w:trHeight w:val="255"/>
        </w:trPr>
        <w:tc>
          <w:tcPr>
            <w:tcW w:w="448" w:type="dxa"/>
            <w:shd w:val="clear" w:color="000000" w:fill="FFFFFF"/>
            <w:noWrap/>
            <w:vAlign w:val="center"/>
            <w:hideMark/>
          </w:tcPr>
          <w:p w14:paraId="607C92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2601B7A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2AEF1E3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26705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355205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26A54F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20D5A782" w14:textId="77777777" w:rsidTr="009411D3">
        <w:trPr>
          <w:trHeight w:val="255"/>
        </w:trPr>
        <w:tc>
          <w:tcPr>
            <w:tcW w:w="448" w:type="dxa"/>
            <w:shd w:val="clear" w:color="000000" w:fill="FFFFFF"/>
            <w:noWrap/>
            <w:vAlign w:val="center"/>
            <w:hideMark/>
          </w:tcPr>
          <w:p w14:paraId="41C15A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31C8999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7B941F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924BA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3115D6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2DCCB2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5AC8DE70" w14:textId="77777777" w:rsidTr="009411D3">
        <w:trPr>
          <w:trHeight w:val="255"/>
        </w:trPr>
        <w:tc>
          <w:tcPr>
            <w:tcW w:w="448" w:type="dxa"/>
            <w:shd w:val="clear" w:color="000000" w:fill="FFFFFF"/>
            <w:noWrap/>
            <w:vAlign w:val="center"/>
            <w:hideMark/>
          </w:tcPr>
          <w:p w14:paraId="3F87E3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5B24AFA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2972E75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820E5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611F4E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0913E1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3C8FFAAE" w14:textId="77777777" w:rsidTr="009411D3">
        <w:trPr>
          <w:trHeight w:val="255"/>
        </w:trPr>
        <w:tc>
          <w:tcPr>
            <w:tcW w:w="448" w:type="dxa"/>
            <w:shd w:val="clear" w:color="000000" w:fill="FFFFFF"/>
            <w:noWrap/>
            <w:vAlign w:val="center"/>
            <w:hideMark/>
          </w:tcPr>
          <w:p w14:paraId="670A5E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13D48EF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C7CF1F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405A99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EBD7D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768A8E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6AA0FF50" w14:textId="77777777" w:rsidTr="009411D3">
        <w:trPr>
          <w:trHeight w:val="255"/>
        </w:trPr>
        <w:tc>
          <w:tcPr>
            <w:tcW w:w="448" w:type="dxa"/>
            <w:shd w:val="clear" w:color="000000" w:fill="FFFFFF"/>
            <w:noWrap/>
            <w:vAlign w:val="center"/>
            <w:hideMark/>
          </w:tcPr>
          <w:p w14:paraId="7A90C6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1F2919F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06D52BD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B0073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1B62D5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39A42E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4C753322" w14:textId="77777777" w:rsidTr="009411D3">
        <w:trPr>
          <w:trHeight w:val="420"/>
        </w:trPr>
        <w:tc>
          <w:tcPr>
            <w:tcW w:w="448" w:type="dxa"/>
            <w:shd w:val="clear" w:color="000000" w:fill="FFFFFF"/>
            <w:noWrap/>
            <w:vAlign w:val="center"/>
            <w:hideMark/>
          </w:tcPr>
          <w:p w14:paraId="3D6FA2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7EB1BEE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03F4C15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FA8F2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w:t>
            </w:r>
          </w:p>
        </w:tc>
        <w:tc>
          <w:tcPr>
            <w:tcW w:w="1200" w:type="dxa"/>
            <w:vAlign w:val="center"/>
            <w:hideMark/>
          </w:tcPr>
          <w:p w14:paraId="6F6839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0C6652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2.638</w:t>
            </w:r>
          </w:p>
        </w:tc>
      </w:tr>
      <w:tr w:rsidR="00421C6C" w:rsidRPr="00421C6C" w14:paraId="13F19C26" w14:textId="77777777" w:rsidTr="009411D3">
        <w:trPr>
          <w:trHeight w:val="255"/>
        </w:trPr>
        <w:tc>
          <w:tcPr>
            <w:tcW w:w="448" w:type="dxa"/>
            <w:vAlign w:val="center"/>
            <w:hideMark/>
          </w:tcPr>
          <w:p w14:paraId="47376B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42E959F"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Բագրատունյաց</w:t>
            </w:r>
            <w:r w:rsidRPr="00421C6C">
              <w:rPr>
                <w:rFonts w:ascii="Arial Armenian" w:hAnsi="Arial Armenian" w:cs="Arial"/>
                <w:b/>
                <w:bCs/>
                <w:sz w:val="20"/>
                <w:szCs w:val="20"/>
              </w:rPr>
              <w:t xml:space="preserve"> 26,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29</w:t>
            </w:r>
          </w:p>
        </w:tc>
        <w:tc>
          <w:tcPr>
            <w:tcW w:w="940" w:type="dxa"/>
            <w:vAlign w:val="center"/>
            <w:hideMark/>
          </w:tcPr>
          <w:p w14:paraId="7A2ED6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1F7CD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A8A5F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9873B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8093219" w14:textId="77777777" w:rsidTr="009411D3">
        <w:trPr>
          <w:trHeight w:val="255"/>
        </w:trPr>
        <w:tc>
          <w:tcPr>
            <w:tcW w:w="448" w:type="dxa"/>
            <w:shd w:val="clear" w:color="000000" w:fill="FFFFFF"/>
            <w:vAlign w:val="center"/>
            <w:hideMark/>
          </w:tcPr>
          <w:p w14:paraId="37000E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830CE0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35BBA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11949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234BB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C1260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93E4328" w14:textId="77777777" w:rsidTr="009411D3">
        <w:trPr>
          <w:trHeight w:val="255"/>
        </w:trPr>
        <w:tc>
          <w:tcPr>
            <w:tcW w:w="448" w:type="dxa"/>
            <w:shd w:val="clear" w:color="000000" w:fill="FFFFFF"/>
            <w:vAlign w:val="center"/>
            <w:hideMark/>
          </w:tcPr>
          <w:p w14:paraId="53D3CB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F2E7AC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352991D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6CBD1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242835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35A515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389ECAD1" w14:textId="77777777" w:rsidTr="009411D3">
        <w:trPr>
          <w:trHeight w:val="345"/>
        </w:trPr>
        <w:tc>
          <w:tcPr>
            <w:tcW w:w="448" w:type="dxa"/>
            <w:shd w:val="clear" w:color="000000" w:fill="FFFFFF"/>
            <w:vAlign w:val="center"/>
            <w:hideMark/>
          </w:tcPr>
          <w:p w14:paraId="04A301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7C896FC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3F9363F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46DE5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570093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C3216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7336E34E" w14:textId="77777777" w:rsidTr="009411D3">
        <w:trPr>
          <w:trHeight w:val="345"/>
        </w:trPr>
        <w:tc>
          <w:tcPr>
            <w:tcW w:w="448" w:type="dxa"/>
            <w:shd w:val="clear" w:color="000000" w:fill="FFFFFF"/>
            <w:vAlign w:val="center"/>
            <w:hideMark/>
          </w:tcPr>
          <w:p w14:paraId="3ED787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D6F34F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5E50FD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40D2F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8D36D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122A13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3777AC1B" w14:textId="77777777" w:rsidTr="009411D3">
        <w:trPr>
          <w:trHeight w:val="345"/>
        </w:trPr>
        <w:tc>
          <w:tcPr>
            <w:tcW w:w="448" w:type="dxa"/>
            <w:shd w:val="clear" w:color="000000" w:fill="FFFFFF"/>
            <w:vAlign w:val="center"/>
            <w:hideMark/>
          </w:tcPr>
          <w:p w14:paraId="1BBB0A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18D5D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5737DC8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513AC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0.98</w:t>
            </w:r>
          </w:p>
        </w:tc>
        <w:tc>
          <w:tcPr>
            <w:tcW w:w="1200" w:type="dxa"/>
            <w:vAlign w:val="center"/>
            <w:hideMark/>
          </w:tcPr>
          <w:p w14:paraId="2ED3C1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0CA52B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4.024</w:t>
            </w:r>
          </w:p>
        </w:tc>
      </w:tr>
      <w:tr w:rsidR="00421C6C" w:rsidRPr="00421C6C" w14:paraId="756B62A0" w14:textId="77777777" w:rsidTr="009411D3">
        <w:trPr>
          <w:trHeight w:val="255"/>
        </w:trPr>
        <w:tc>
          <w:tcPr>
            <w:tcW w:w="448" w:type="dxa"/>
            <w:shd w:val="clear" w:color="000000" w:fill="FFFFFF"/>
            <w:vAlign w:val="center"/>
            <w:hideMark/>
          </w:tcPr>
          <w:p w14:paraId="05125A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C24FB65"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1CD10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306C0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50F0D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D912C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21CEB61" w14:textId="77777777" w:rsidTr="009411D3">
        <w:trPr>
          <w:trHeight w:val="420"/>
        </w:trPr>
        <w:tc>
          <w:tcPr>
            <w:tcW w:w="448" w:type="dxa"/>
            <w:shd w:val="clear" w:color="000000" w:fill="FFFFFF"/>
            <w:noWrap/>
            <w:vAlign w:val="center"/>
            <w:hideMark/>
          </w:tcPr>
          <w:p w14:paraId="33B391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AE0F12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72912ED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6BF43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0.0979</w:t>
            </w:r>
          </w:p>
        </w:tc>
        <w:tc>
          <w:tcPr>
            <w:tcW w:w="1200" w:type="dxa"/>
            <w:vAlign w:val="center"/>
            <w:hideMark/>
          </w:tcPr>
          <w:p w14:paraId="328A8B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0817BF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13.321</w:t>
            </w:r>
          </w:p>
        </w:tc>
      </w:tr>
      <w:tr w:rsidR="00421C6C" w:rsidRPr="00421C6C" w14:paraId="0FF754B7" w14:textId="77777777" w:rsidTr="009411D3">
        <w:trPr>
          <w:trHeight w:val="255"/>
        </w:trPr>
        <w:tc>
          <w:tcPr>
            <w:tcW w:w="448" w:type="dxa"/>
            <w:shd w:val="clear" w:color="000000" w:fill="FFFFFF"/>
            <w:noWrap/>
            <w:vAlign w:val="center"/>
            <w:hideMark/>
          </w:tcPr>
          <w:p w14:paraId="7A7EA9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683C55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D9E706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24B13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453A1D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6186EB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34A8B4D0" w14:textId="77777777" w:rsidTr="009411D3">
        <w:trPr>
          <w:trHeight w:val="255"/>
        </w:trPr>
        <w:tc>
          <w:tcPr>
            <w:tcW w:w="448" w:type="dxa"/>
            <w:shd w:val="clear" w:color="000000" w:fill="FFFFFF"/>
            <w:noWrap/>
            <w:vAlign w:val="center"/>
            <w:hideMark/>
          </w:tcPr>
          <w:p w14:paraId="1E79B0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D70EA3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FD5D31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90FD9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1.250</w:t>
            </w:r>
          </w:p>
        </w:tc>
        <w:tc>
          <w:tcPr>
            <w:tcW w:w="1200" w:type="dxa"/>
            <w:vAlign w:val="center"/>
            <w:hideMark/>
          </w:tcPr>
          <w:p w14:paraId="300663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00360D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14.418</w:t>
            </w:r>
          </w:p>
        </w:tc>
      </w:tr>
      <w:tr w:rsidR="00421C6C" w:rsidRPr="00421C6C" w14:paraId="676E16FA" w14:textId="77777777" w:rsidTr="009411D3">
        <w:trPr>
          <w:trHeight w:val="255"/>
        </w:trPr>
        <w:tc>
          <w:tcPr>
            <w:tcW w:w="448" w:type="dxa"/>
            <w:shd w:val="clear" w:color="000000" w:fill="FFFFFF"/>
            <w:noWrap/>
            <w:vAlign w:val="center"/>
            <w:hideMark/>
          </w:tcPr>
          <w:p w14:paraId="472D5C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24BAA5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1BD2596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FBC3B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33DC6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3EF89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70629543" w14:textId="77777777" w:rsidTr="009411D3">
        <w:trPr>
          <w:trHeight w:val="285"/>
        </w:trPr>
        <w:tc>
          <w:tcPr>
            <w:tcW w:w="448" w:type="dxa"/>
            <w:shd w:val="clear" w:color="000000" w:fill="FFFFFF"/>
            <w:noWrap/>
            <w:vAlign w:val="center"/>
            <w:hideMark/>
          </w:tcPr>
          <w:p w14:paraId="057465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5D5E940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1060FF8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4386A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334C97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1C4DD1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522886D9" w14:textId="77777777" w:rsidTr="009411D3">
        <w:trPr>
          <w:trHeight w:val="255"/>
        </w:trPr>
        <w:tc>
          <w:tcPr>
            <w:tcW w:w="448" w:type="dxa"/>
            <w:shd w:val="clear" w:color="000000" w:fill="FFFFFF"/>
            <w:noWrap/>
            <w:vAlign w:val="center"/>
            <w:hideMark/>
          </w:tcPr>
          <w:p w14:paraId="110530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0F333BE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B8F040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899A5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0.01218</w:t>
            </w:r>
          </w:p>
        </w:tc>
        <w:tc>
          <w:tcPr>
            <w:tcW w:w="1200" w:type="dxa"/>
            <w:vAlign w:val="center"/>
            <w:hideMark/>
          </w:tcPr>
          <w:p w14:paraId="397AAA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31FD01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5.936</w:t>
            </w:r>
          </w:p>
        </w:tc>
      </w:tr>
      <w:tr w:rsidR="00421C6C" w:rsidRPr="00421C6C" w14:paraId="06897A3C" w14:textId="77777777" w:rsidTr="009411D3">
        <w:trPr>
          <w:trHeight w:val="255"/>
        </w:trPr>
        <w:tc>
          <w:tcPr>
            <w:tcW w:w="448" w:type="dxa"/>
            <w:shd w:val="clear" w:color="000000" w:fill="FFFFFF"/>
            <w:noWrap/>
            <w:vAlign w:val="center"/>
            <w:hideMark/>
          </w:tcPr>
          <w:p w14:paraId="77CA07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1C8BBD3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37E687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EBEC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0.01860</w:t>
            </w:r>
          </w:p>
        </w:tc>
        <w:tc>
          <w:tcPr>
            <w:tcW w:w="1200" w:type="dxa"/>
            <w:vAlign w:val="center"/>
            <w:hideMark/>
          </w:tcPr>
          <w:p w14:paraId="72E6F7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1A9B4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9.518</w:t>
            </w:r>
          </w:p>
        </w:tc>
      </w:tr>
      <w:tr w:rsidR="00421C6C" w:rsidRPr="00421C6C" w14:paraId="60DD794F" w14:textId="77777777" w:rsidTr="009411D3">
        <w:trPr>
          <w:trHeight w:val="360"/>
        </w:trPr>
        <w:tc>
          <w:tcPr>
            <w:tcW w:w="448" w:type="dxa"/>
            <w:shd w:val="clear" w:color="000000" w:fill="FFFFFF"/>
            <w:noWrap/>
            <w:vAlign w:val="center"/>
            <w:hideMark/>
          </w:tcPr>
          <w:p w14:paraId="632302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513306B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D96BB6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A9F6A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20D6F0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70C216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54A8AF48" w14:textId="77777777" w:rsidTr="009411D3">
        <w:trPr>
          <w:trHeight w:val="540"/>
        </w:trPr>
        <w:tc>
          <w:tcPr>
            <w:tcW w:w="448" w:type="dxa"/>
            <w:shd w:val="clear" w:color="000000" w:fill="FFFFFF"/>
            <w:noWrap/>
            <w:vAlign w:val="center"/>
            <w:hideMark/>
          </w:tcPr>
          <w:p w14:paraId="2B83AB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755866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5B5F7F7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9AA57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6EF27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6FD4E0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11.679</w:t>
            </w:r>
          </w:p>
        </w:tc>
      </w:tr>
      <w:tr w:rsidR="00421C6C" w:rsidRPr="00421C6C" w14:paraId="63F89B79" w14:textId="77777777" w:rsidTr="009411D3">
        <w:trPr>
          <w:trHeight w:val="540"/>
        </w:trPr>
        <w:tc>
          <w:tcPr>
            <w:tcW w:w="448" w:type="dxa"/>
            <w:shd w:val="clear" w:color="000000" w:fill="FFFFFF"/>
            <w:noWrap/>
            <w:vAlign w:val="center"/>
            <w:hideMark/>
          </w:tcPr>
          <w:p w14:paraId="665939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10</w:t>
            </w:r>
          </w:p>
        </w:tc>
        <w:tc>
          <w:tcPr>
            <w:tcW w:w="4857" w:type="dxa"/>
            <w:vAlign w:val="center"/>
            <w:hideMark/>
          </w:tcPr>
          <w:p w14:paraId="07F022B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226F930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2D684C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2.800</w:t>
            </w:r>
          </w:p>
        </w:tc>
        <w:tc>
          <w:tcPr>
            <w:tcW w:w="1200" w:type="dxa"/>
            <w:vAlign w:val="center"/>
            <w:hideMark/>
          </w:tcPr>
          <w:p w14:paraId="15425C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2DD874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3.188</w:t>
            </w:r>
          </w:p>
        </w:tc>
      </w:tr>
      <w:tr w:rsidR="00421C6C" w:rsidRPr="00421C6C" w14:paraId="205340D5" w14:textId="77777777" w:rsidTr="009411D3">
        <w:trPr>
          <w:trHeight w:val="420"/>
        </w:trPr>
        <w:tc>
          <w:tcPr>
            <w:tcW w:w="448" w:type="dxa"/>
            <w:shd w:val="clear" w:color="000000" w:fill="FFFFFF"/>
            <w:noWrap/>
            <w:vAlign w:val="center"/>
            <w:hideMark/>
          </w:tcPr>
          <w:p w14:paraId="53714B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3C5DA52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6F94F47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074A2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558EA8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5CD632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20.468</w:t>
            </w:r>
          </w:p>
        </w:tc>
      </w:tr>
      <w:tr w:rsidR="00421C6C" w:rsidRPr="00421C6C" w14:paraId="4C852932" w14:textId="77777777" w:rsidTr="009411D3">
        <w:trPr>
          <w:trHeight w:val="255"/>
        </w:trPr>
        <w:tc>
          <w:tcPr>
            <w:tcW w:w="448" w:type="dxa"/>
            <w:shd w:val="clear" w:color="000000" w:fill="FFFFFF"/>
            <w:noWrap/>
            <w:vAlign w:val="center"/>
            <w:hideMark/>
          </w:tcPr>
          <w:p w14:paraId="34EAF4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34C4431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684E3B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C5019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47F68A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82633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35D64200" w14:textId="77777777" w:rsidTr="009411D3">
        <w:trPr>
          <w:trHeight w:val="255"/>
        </w:trPr>
        <w:tc>
          <w:tcPr>
            <w:tcW w:w="448" w:type="dxa"/>
            <w:shd w:val="clear" w:color="000000" w:fill="FFFFFF"/>
            <w:noWrap/>
            <w:vAlign w:val="center"/>
            <w:hideMark/>
          </w:tcPr>
          <w:p w14:paraId="2B8A4E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73F9828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4610CDD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0DB624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FA4EE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155D42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35DBBCB0" w14:textId="77777777" w:rsidTr="009411D3">
        <w:trPr>
          <w:trHeight w:val="345"/>
        </w:trPr>
        <w:tc>
          <w:tcPr>
            <w:tcW w:w="448" w:type="dxa"/>
            <w:shd w:val="clear" w:color="000000" w:fill="FFFFFF"/>
            <w:noWrap/>
            <w:vAlign w:val="center"/>
            <w:hideMark/>
          </w:tcPr>
          <w:p w14:paraId="77AEBE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5D7154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2756F68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E3BFD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E7D84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04443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73C3D0EB" w14:textId="77777777" w:rsidTr="009411D3">
        <w:trPr>
          <w:trHeight w:val="255"/>
        </w:trPr>
        <w:tc>
          <w:tcPr>
            <w:tcW w:w="448" w:type="dxa"/>
            <w:shd w:val="clear" w:color="000000" w:fill="FFFFFF"/>
            <w:noWrap/>
            <w:vAlign w:val="center"/>
            <w:hideMark/>
          </w:tcPr>
          <w:p w14:paraId="49E26A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E2543A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6A12E9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08537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15.700</w:t>
            </w:r>
          </w:p>
        </w:tc>
        <w:tc>
          <w:tcPr>
            <w:tcW w:w="1200" w:type="dxa"/>
            <w:vAlign w:val="center"/>
            <w:hideMark/>
          </w:tcPr>
          <w:p w14:paraId="01A6E2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7A5D99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39.461</w:t>
            </w:r>
          </w:p>
        </w:tc>
      </w:tr>
      <w:tr w:rsidR="00421C6C" w:rsidRPr="00421C6C" w14:paraId="24B5B895" w14:textId="77777777" w:rsidTr="009411D3">
        <w:trPr>
          <w:trHeight w:val="255"/>
        </w:trPr>
        <w:tc>
          <w:tcPr>
            <w:tcW w:w="448" w:type="dxa"/>
            <w:shd w:val="clear" w:color="000000" w:fill="FFFFFF"/>
            <w:noWrap/>
            <w:vAlign w:val="center"/>
            <w:hideMark/>
          </w:tcPr>
          <w:p w14:paraId="3A32C2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484A6DB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6A600A4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17634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19.200</w:t>
            </w:r>
          </w:p>
        </w:tc>
        <w:tc>
          <w:tcPr>
            <w:tcW w:w="1200" w:type="dxa"/>
            <w:vAlign w:val="center"/>
            <w:hideMark/>
          </w:tcPr>
          <w:p w14:paraId="2EC371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AEA2C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13.335</w:t>
            </w:r>
          </w:p>
        </w:tc>
      </w:tr>
      <w:tr w:rsidR="00421C6C" w:rsidRPr="00421C6C" w14:paraId="0C7C1703" w14:textId="77777777" w:rsidTr="009411D3">
        <w:trPr>
          <w:trHeight w:val="255"/>
        </w:trPr>
        <w:tc>
          <w:tcPr>
            <w:tcW w:w="448" w:type="dxa"/>
            <w:shd w:val="clear" w:color="000000" w:fill="FFFFFF"/>
            <w:noWrap/>
            <w:vAlign w:val="center"/>
            <w:hideMark/>
          </w:tcPr>
          <w:p w14:paraId="6A76E9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6EE70DF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310FF12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BA374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58B3A5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7EDA01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38B2E53C" w14:textId="77777777" w:rsidTr="009411D3">
        <w:trPr>
          <w:trHeight w:val="255"/>
        </w:trPr>
        <w:tc>
          <w:tcPr>
            <w:tcW w:w="448" w:type="dxa"/>
            <w:shd w:val="clear" w:color="000000" w:fill="FFFFFF"/>
            <w:noWrap/>
            <w:vAlign w:val="center"/>
            <w:hideMark/>
          </w:tcPr>
          <w:p w14:paraId="0F8B8C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7788D73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7B63D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55EE7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24F314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1C6A65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24EF896C" w14:textId="77777777" w:rsidTr="009411D3">
        <w:trPr>
          <w:trHeight w:val="255"/>
        </w:trPr>
        <w:tc>
          <w:tcPr>
            <w:tcW w:w="448" w:type="dxa"/>
            <w:shd w:val="clear" w:color="000000" w:fill="FFFFFF"/>
            <w:noWrap/>
            <w:vAlign w:val="center"/>
            <w:hideMark/>
          </w:tcPr>
          <w:p w14:paraId="4210F5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1FB687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386E433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9146C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1F839E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76551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221470B6" w14:textId="77777777" w:rsidTr="009411D3">
        <w:trPr>
          <w:trHeight w:val="255"/>
        </w:trPr>
        <w:tc>
          <w:tcPr>
            <w:tcW w:w="448" w:type="dxa"/>
            <w:noWrap/>
            <w:vAlign w:val="bottom"/>
            <w:hideMark/>
          </w:tcPr>
          <w:p w14:paraId="1477BAE5"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5049A1AE"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33CC7CC8"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46DBE610"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vAlign w:val="center"/>
            <w:hideMark/>
          </w:tcPr>
          <w:p w14:paraId="7D15D2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942C88C" w14:textId="77777777" w:rsidR="00421C6C" w:rsidRPr="00421C6C" w:rsidRDefault="00421C6C" w:rsidP="00421C6C">
            <w:pPr>
              <w:jc w:val="center"/>
              <w:rPr>
                <w:rFonts w:ascii="Arial Armenian" w:hAnsi="Arial Armenian" w:cs="Arial"/>
                <w:b/>
                <w:bCs/>
                <w:sz w:val="16"/>
                <w:szCs w:val="16"/>
              </w:rPr>
            </w:pPr>
            <w:r w:rsidRPr="00421C6C">
              <w:rPr>
                <w:rFonts w:ascii="Arial Armenian" w:hAnsi="Arial Armenian" w:cs="Arial"/>
                <w:b/>
                <w:bCs/>
                <w:sz w:val="16"/>
                <w:szCs w:val="16"/>
              </w:rPr>
              <w:t>2544.585</w:t>
            </w:r>
          </w:p>
        </w:tc>
      </w:tr>
      <w:tr w:rsidR="00421C6C" w:rsidRPr="00421C6C" w14:paraId="12CD9165" w14:textId="77777777" w:rsidTr="009411D3">
        <w:trPr>
          <w:trHeight w:val="255"/>
        </w:trPr>
        <w:tc>
          <w:tcPr>
            <w:tcW w:w="448" w:type="dxa"/>
            <w:noWrap/>
            <w:vAlign w:val="bottom"/>
            <w:hideMark/>
          </w:tcPr>
          <w:p w14:paraId="0534C565" w14:textId="77777777" w:rsidR="00421C6C" w:rsidRPr="00421C6C" w:rsidRDefault="00421C6C" w:rsidP="00421C6C">
            <w:pPr>
              <w:jc w:val="center"/>
              <w:rPr>
                <w:rFonts w:ascii="Arial Armenian" w:hAnsi="Arial Armenian" w:cs="Arial"/>
                <w:b/>
                <w:bCs/>
                <w:sz w:val="16"/>
                <w:szCs w:val="16"/>
              </w:rPr>
            </w:pPr>
          </w:p>
        </w:tc>
        <w:tc>
          <w:tcPr>
            <w:tcW w:w="4857" w:type="dxa"/>
            <w:noWrap/>
            <w:vAlign w:val="bottom"/>
            <w:hideMark/>
          </w:tcPr>
          <w:p w14:paraId="54856DE9" w14:textId="77777777" w:rsidR="00421C6C" w:rsidRPr="00421C6C" w:rsidRDefault="00421C6C" w:rsidP="00421C6C">
            <w:pPr>
              <w:jc w:val="center"/>
              <w:rPr>
                <w:sz w:val="20"/>
                <w:szCs w:val="20"/>
              </w:rPr>
            </w:pPr>
          </w:p>
        </w:tc>
        <w:tc>
          <w:tcPr>
            <w:tcW w:w="940" w:type="dxa"/>
            <w:noWrap/>
            <w:vAlign w:val="bottom"/>
            <w:hideMark/>
          </w:tcPr>
          <w:p w14:paraId="1DD662A8" w14:textId="77777777" w:rsidR="00421C6C" w:rsidRPr="00421C6C" w:rsidRDefault="00421C6C" w:rsidP="00421C6C">
            <w:pPr>
              <w:rPr>
                <w:sz w:val="20"/>
                <w:szCs w:val="20"/>
              </w:rPr>
            </w:pPr>
          </w:p>
        </w:tc>
        <w:tc>
          <w:tcPr>
            <w:tcW w:w="1060" w:type="dxa"/>
            <w:noWrap/>
            <w:vAlign w:val="bottom"/>
            <w:hideMark/>
          </w:tcPr>
          <w:p w14:paraId="449386CC" w14:textId="77777777" w:rsidR="00421C6C" w:rsidRPr="00421C6C" w:rsidRDefault="00421C6C" w:rsidP="00421C6C">
            <w:pPr>
              <w:jc w:val="center"/>
              <w:rPr>
                <w:sz w:val="20"/>
                <w:szCs w:val="20"/>
              </w:rPr>
            </w:pPr>
          </w:p>
        </w:tc>
        <w:tc>
          <w:tcPr>
            <w:tcW w:w="1200" w:type="dxa"/>
            <w:vAlign w:val="center"/>
            <w:hideMark/>
          </w:tcPr>
          <w:p w14:paraId="6AA709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52B8D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FC0A3E7" w14:textId="77777777" w:rsidTr="009411D3">
        <w:trPr>
          <w:trHeight w:val="255"/>
        </w:trPr>
        <w:tc>
          <w:tcPr>
            <w:tcW w:w="448" w:type="dxa"/>
            <w:vAlign w:val="center"/>
            <w:hideMark/>
          </w:tcPr>
          <w:p w14:paraId="734F99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FBAB403"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Արտաշիսյան</w:t>
            </w:r>
            <w:r w:rsidRPr="00421C6C">
              <w:rPr>
                <w:rFonts w:ascii="Arial Armenian" w:hAnsi="Arial Armenian" w:cs="Arial"/>
                <w:b/>
                <w:bCs/>
                <w:sz w:val="20"/>
                <w:szCs w:val="20"/>
              </w:rPr>
              <w:t xml:space="preserve"> 44/4,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20</w:t>
            </w:r>
          </w:p>
        </w:tc>
        <w:tc>
          <w:tcPr>
            <w:tcW w:w="940" w:type="dxa"/>
            <w:vAlign w:val="center"/>
            <w:hideMark/>
          </w:tcPr>
          <w:p w14:paraId="4898B8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25E7DF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B6A8A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15BF4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7A7F379" w14:textId="77777777" w:rsidTr="009411D3">
        <w:trPr>
          <w:trHeight w:val="255"/>
        </w:trPr>
        <w:tc>
          <w:tcPr>
            <w:tcW w:w="448" w:type="dxa"/>
            <w:shd w:val="clear" w:color="000000" w:fill="FFFFFF"/>
            <w:vAlign w:val="center"/>
            <w:hideMark/>
          </w:tcPr>
          <w:p w14:paraId="2C5CABF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7A3EBEEE"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42FAF3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44629DE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64FE8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2948B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73390E4" w14:textId="77777777" w:rsidTr="009411D3">
        <w:trPr>
          <w:trHeight w:val="255"/>
        </w:trPr>
        <w:tc>
          <w:tcPr>
            <w:tcW w:w="448" w:type="dxa"/>
            <w:shd w:val="clear" w:color="000000" w:fill="FFFFFF"/>
            <w:vAlign w:val="center"/>
            <w:hideMark/>
          </w:tcPr>
          <w:p w14:paraId="3134632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1CD25E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76344BC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F4D412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1CA5A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2B0483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223B2741" w14:textId="77777777" w:rsidTr="009411D3">
        <w:trPr>
          <w:trHeight w:val="255"/>
        </w:trPr>
        <w:tc>
          <w:tcPr>
            <w:tcW w:w="448" w:type="dxa"/>
            <w:shd w:val="clear" w:color="000000" w:fill="FFFFFF"/>
            <w:vAlign w:val="center"/>
            <w:hideMark/>
          </w:tcPr>
          <w:p w14:paraId="404A6AE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1F4AF6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2F91FA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A40872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0.270</w:t>
            </w:r>
          </w:p>
        </w:tc>
        <w:tc>
          <w:tcPr>
            <w:tcW w:w="1200" w:type="dxa"/>
            <w:vAlign w:val="center"/>
            <w:hideMark/>
          </w:tcPr>
          <w:p w14:paraId="288E2E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71AA02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9.043</w:t>
            </w:r>
          </w:p>
        </w:tc>
      </w:tr>
      <w:tr w:rsidR="00421C6C" w:rsidRPr="00421C6C" w14:paraId="5D91F1B5" w14:textId="77777777" w:rsidTr="009411D3">
        <w:trPr>
          <w:trHeight w:val="255"/>
        </w:trPr>
        <w:tc>
          <w:tcPr>
            <w:tcW w:w="448" w:type="dxa"/>
            <w:shd w:val="clear" w:color="000000" w:fill="FFFFFF"/>
            <w:vAlign w:val="center"/>
            <w:hideMark/>
          </w:tcPr>
          <w:p w14:paraId="525DB0E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F590C1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63113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3C7587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19ABE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589B6C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5C1A4074" w14:textId="77777777" w:rsidTr="009411D3">
        <w:trPr>
          <w:trHeight w:val="255"/>
        </w:trPr>
        <w:tc>
          <w:tcPr>
            <w:tcW w:w="448" w:type="dxa"/>
            <w:shd w:val="clear" w:color="000000" w:fill="FFFFFF"/>
            <w:vAlign w:val="center"/>
            <w:hideMark/>
          </w:tcPr>
          <w:p w14:paraId="42F2942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F2A8F7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ECF506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24D516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0.90</w:t>
            </w:r>
          </w:p>
        </w:tc>
        <w:tc>
          <w:tcPr>
            <w:tcW w:w="1200" w:type="dxa"/>
            <w:vAlign w:val="center"/>
            <w:hideMark/>
          </w:tcPr>
          <w:p w14:paraId="6B395E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12E451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3.696</w:t>
            </w:r>
          </w:p>
        </w:tc>
      </w:tr>
      <w:tr w:rsidR="00421C6C" w:rsidRPr="00421C6C" w14:paraId="269A4803" w14:textId="77777777" w:rsidTr="009411D3">
        <w:trPr>
          <w:trHeight w:val="255"/>
        </w:trPr>
        <w:tc>
          <w:tcPr>
            <w:tcW w:w="448" w:type="dxa"/>
            <w:shd w:val="clear" w:color="000000" w:fill="FFFFFF"/>
            <w:vAlign w:val="center"/>
            <w:hideMark/>
          </w:tcPr>
          <w:p w14:paraId="762789F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5E5A5AB"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6118D9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A71354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4163F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48F40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0E1A7AC" w14:textId="77777777" w:rsidTr="009411D3">
        <w:trPr>
          <w:trHeight w:val="420"/>
        </w:trPr>
        <w:tc>
          <w:tcPr>
            <w:tcW w:w="448" w:type="dxa"/>
            <w:shd w:val="clear" w:color="000000" w:fill="FFFFFF"/>
            <w:noWrap/>
            <w:vAlign w:val="center"/>
            <w:hideMark/>
          </w:tcPr>
          <w:p w14:paraId="07C9618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53AF21A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00A9F01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26B4FB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0.0946</w:t>
            </w:r>
          </w:p>
        </w:tc>
        <w:tc>
          <w:tcPr>
            <w:tcW w:w="1200" w:type="dxa"/>
            <w:vAlign w:val="center"/>
            <w:hideMark/>
          </w:tcPr>
          <w:p w14:paraId="39DEA2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2D0A58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12.878</w:t>
            </w:r>
          </w:p>
        </w:tc>
      </w:tr>
      <w:tr w:rsidR="00421C6C" w:rsidRPr="00421C6C" w14:paraId="5462AE1E" w14:textId="77777777" w:rsidTr="009411D3">
        <w:trPr>
          <w:trHeight w:val="255"/>
        </w:trPr>
        <w:tc>
          <w:tcPr>
            <w:tcW w:w="448" w:type="dxa"/>
            <w:shd w:val="clear" w:color="000000" w:fill="FFFFFF"/>
            <w:noWrap/>
            <w:vAlign w:val="center"/>
            <w:hideMark/>
          </w:tcPr>
          <w:p w14:paraId="6BEA31F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28CEC8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35B34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CFB53C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70C98A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7EE28D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0F157614" w14:textId="77777777" w:rsidTr="009411D3">
        <w:trPr>
          <w:trHeight w:val="255"/>
        </w:trPr>
        <w:tc>
          <w:tcPr>
            <w:tcW w:w="448" w:type="dxa"/>
            <w:shd w:val="clear" w:color="000000" w:fill="FFFFFF"/>
            <w:noWrap/>
            <w:vAlign w:val="center"/>
            <w:hideMark/>
          </w:tcPr>
          <w:p w14:paraId="68BEA79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5310F6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6287BF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A28B0B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1.050</w:t>
            </w:r>
          </w:p>
        </w:tc>
        <w:tc>
          <w:tcPr>
            <w:tcW w:w="1200" w:type="dxa"/>
            <w:vAlign w:val="center"/>
            <w:hideMark/>
          </w:tcPr>
          <w:p w14:paraId="560F10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1AF6F4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12.112</w:t>
            </w:r>
          </w:p>
        </w:tc>
      </w:tr>
      <w:tr w:rsidR="00421C6C" w:rsidRPr="00421C6C" w14:paraId="67B2F009" w14:textId="77777777" w:rsidTr="009411D3">
        <w:trPr>
          <w:trHeight w:val="255"/>
        </w:trPr>
        <w:tc>
          <w:tcPr>
            <w:tcW w:w="448" w:type="dxa"/>
            <w:shd w:val="clear" w:color="000000" w:fill="FFFFFF"/>
            <w:noWrap/>
            <w:vAlign w:val="center"/>
            <w:hideMark/>
          </w:tcPr>
          <w:p w14:paraId="455F9FF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088207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01516FD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C3D187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3EE0BF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4F14B0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4ADB2364" w14:textId="77777777" w:rsidTr="009411D3">
        <w:trPr>
          <w:trHeight w:val="255"/>
        </w:trPr>
        <w:tc>
          <w:tcPr>
            <w:tcW w:w="448" w:type="dxa"/>
            <w:shd w:val="clear" w:color="000000" w:fill="FFFFFF"/>
            <w:noWrap/>
            <w:vAlign w:val="center"/>
            <w:hideMark/>
          </w:tcPr>
          <w:p w14:paraId="56AF792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24C714D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0476A5B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56C026C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249BD3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08FC1C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26.656</w:t>
            </w:r>
          </w:p>
        </w:tc>
      </w:tr>
      <w:tr w:rsidR="00421C6C" w:rsidRPr="00421C6C" w14:paraId="0558FB1E" w14:textId="77777777" w:rsidTr="009411D3">
        <w:trPr>
          <w:trHeight w:val="255"/>
        </w:trPr>
        <w:tc>
          <w:tcPr>
            <w:tcW w:w="448" w:type="dxa"/>
            <w:shd w:val="clear" w:color="000000" w:fill="FFFFFF"/>
            <w:noWrap/>
            <w:vAlign w:val="center"/>
            <w:hideMark/>
          </w:tcPr>
          <w:p w14:paraId="53E98A1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4163A19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263B2D1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73EBD2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0.01030</w:t>
            </w:r>
          </w:p>
        </w:tc>
        <w:tc>
          <w:tcPr>
            <w:tcW w:w="1200" w:type="dxa"/>
            <w:vAlign w:val="center"/>
            <w:hideMark/>
          </w:tcPr>
          <w:p w14:paraId="4CEA5D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61882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5.020</w:t>
            </w:r>
          </w:p>
        </w:tc>
      </w:tr>
      <w:tr w:rsidR="00421C6C" w:rsidRPr="00421C6C" w14:paraId="01C5714B" w14:textId="77777777" w:rsidTr="009411D3">
        <w:trPr>
          <w:trHeight w:val="255"/>
        </w:trPr>
        <w:tc>
          <w:tcPr>
            <w:tcW w:w="448" w:type="dxa"/>
            <w:shd w:val="clear" w:color="000000" w:fill="FFFFFF"/>
            <w:noWrap/>
            <w:vAlign w:val="center"/>
            <w:hideMark/>
          </w:tcPr>
          <w:p w14:paraId="41A6551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51B06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8DF0B2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FBCC13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0.01700</w:t>
            </w:r>
          </w:p>
        </w:tc>
        <w:tc>
          <w:tcPr>
            <w:tcW w:w="1200" w:type="dxa"/>
            <w:vAlign w:val="center"/>
            <w:hideMark/>
          </w:tcPr>
          <w:p w14:paraId="474D75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01A3BE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8.700</w:t>
            </w:r>
          </w:p>
        </w:tc>
      </w:tr>
      <w:tr w:rsidR="00421C6C" w:rsidRPr="00421C6C" w14:paraId="3BE73A22" w14:textId="77777777" w:rsidTr="009411D3">
        <w:trPr>
          <w:trHeight w:val="270"/>
        </w:trPr>
        <w:tc>
          <w:tcPr>
            <w:tcW w:w="448" w:type="dxa"/>
            <w:shd w:val="clear" w:color="000000" w:fill="FFFFFF"/>
            <w:noWrap/>
            <w:vAlign w:val="center"/>
            <w:hideMark/>
          </w:tcPr>
          <w:p w14:paraId="0E9802E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8B3D67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63707B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8305C3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1.800</w:t>
            </w:r>
          </w:p>
        </w:tc>
        <w:tc>
          <w:tcPr>
            <w:tcW w:w="1200" w:type="dxa"/>
            <w:vAlign w:val="center"/>
            <w:hideMark/>
          </w:tcPr>
          <w:p w14:paraId="624F58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190A51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4.319</w:t>
            </w:r>
          </w:p>
        </w:tc>
      </w:tr>
      <w:tr w:rsidR="00421C6C" w:rsidRPr="00421C6C" w14:paraId="087F94DC" w14:textId="77777777" w:rsidTr="009411D3">
        <w:trPr>
          <w:trHeight w:val="465"/>
        </w:trPr>
        <w:tc>
          <w:tcPr>
            <w:tcW w:w="448" w:type="dxa"/>
            <w:shd w:val="clear" w:color="000000" w:fill="FFFFFF"/>
            <w:noWrap/>
            <w:vAlign w:val="center"/>
            <w:hideMark/>
          </w:tcPr>
          <w:p w14:paraId="30ADEEC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1BAD827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A72B79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DFAFE9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3104D6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219913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10.845</w:t>
            </w:r>
          </w:p>
        </w:tc>
      </w:tr>
      <w:tr w:rsidR="00421C6C" w:rsidRPr="00421C6C" w14:paraId="78617D71" w14:textId="77777777" w:rsidTr="009411D3">
        <w:trPr>
          <w:trHeight w:val="465"/>
        </w:trPr>
        <w:tc>
          <w:tcPr>
            <w:tcW w:w="448" w:type="dxa"/>
            <w:shd w:val="clear" w:color="000000" w:fill="FFFFFF"/>
            <w:noWrap/>
            <w:vAlign w:val="center"/>
            <w:hideMark/>
          </w:tcPr>
          <w:p w14:paraId="217E746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B45051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71E008A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3AB8162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4337A8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95261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2.960</w:t>
            </w:r>
          </w:p>
        </w:tc>
      </w:tr>
      <w:tr w:rsidR="00421C6C" w:rsidRPr="00421C6C" w14:paraId="066D4005" w14:textId="77777777" w:rsidTr="009411D3">
        <w:trPr>
          <w:trHeight w:val="420"/>
        </w:trPr>
        <w:tc>
          <w:tcPr>
            <w:tcW w:w="448" w:type="dxa"/>
            <w:shd w:val="clear" w:color="000000" w:fill="FFFFFF"/>
            <w:noWrap/>
            <w:vAlign w:val="center"/>
            <w:hideMark/>
          </w:tcPr>
          <w:p w14:paraId="4F165CD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27F3DF6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1CE10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951D93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w:t>
            </w:r>
          </w:p>
        </w:tc>
        <w:tc>
          <w:tcPr>
            <w:tcW w:w="1200" w:type="dxa"/>
            <w:vAlign w:val="center"/>
            <w:hideMark/>
          </w:tcPr>
          <w:p w14:paraId="0407D4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3B6756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18.422</w:t>
            </w:r>
          </w:p>
        </w:tc>
      </w:tr>
      <w:tr w:rsidR="00421C6C" w:rsidRPr="00421C6C" w14:paraId="7DD0EFC1" w14:textId="77777777" w:rsidTr="009411D3">
        <w:trPr>
          <w:trHeight w:val="255"/>
        </w:trPr>
        <w:tc>
          <w:tcPr>
            <w:tcW w:w="448" w:type="dxa"/>
            <w:shd w:val="clear" w:color="000000" w:fill="FFFFFF"/>
            <w:noWrap/>
            <w:vAlign w:val="center"/>
            <w:hideMark/>
          </w:tcPr>
          <w:p w14:paraId="283DAE0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614ADE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1058BD6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76765D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14BBF8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A29B9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2A4B4C33" w14:textId="77777777" w:rsidTr="009411D3">
        <w:trPr>
          <w:trHeight w:val="255"/>
        </w:trPr>
        <w:tc>
          <w:tcPr>
            <w:tcW w:w="448" w:type="dxa"/>
            <w:shd w:val="clear" w:color="000000" w:fill="FFFFFF"/>
            <w:noWrap/>
            <w:vAlign w:val="center"/>
            <w:hideMark/>
          </w:tcPr>
          <w:p w14:paraId="538ABEF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0CCBF8E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08183EC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52C82F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37A882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569EEF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154C90B4" w14:textId="77777777" w:rsidTr="009411D3">
        <w:trPr>
          <w:trHeight w:val="315"/>
        </w:trPr>
        <w:tc>
          <w:tcPr>
            <w:tcW w:w="448" w:type="dxa"/>
            <w:shd w:val="clear" w:color="000000" w:fill="FFFFFF"/>
            <w:noWrap/>
            <w:vAlign w:val="center"/>
            <w:hideMark/>
          </w:tcPr>
          <w:p w14:paraId="25B6FDB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78314B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161FA4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6F4820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7D2E28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ECEF9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580AB07A" w14:textId="77777777" w:rsidTr="009411D3">
        <w:trPr>
          <w:trHeight w:val="255"/>
        </w:trPr>
        <w:tc>
          <w:tcPr>
            <w:tcW w:w="448" w:type="dxa"/>
            <w:shd w:val="clear" w:color="000000" w:fill="FFFFFF"/>
            <w:noWrap/>
            <w:vAlign w:val="center"/>
            <w:hideMark/>
          </w:tcPr>
          <w:p w14:paraId="355807C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D304F7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116461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2F2598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16.800</w:t>
            </w:r>
          </w:p>
        </w:tc>
        <w:tc>
          <w:tcPr>
            <w:tcW w:w="1200" w:type="dxa"/>
            <w:vAlign w:val="center"/>
            <w:hideMark/>
          </w:tcPr>
          <w:p w14:paraId="3661E5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64BA3E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42.225</w:t>
            </w:r>
          </w:p>
        </w:tc>
      </w:tr>
      <w:tr w:rsidR="00421C6C" w:rsidRPr="00421C6C" w14:paraId="08E4122D" w14:textId="77777777" w:rsidTr="009411D3">
        <w:trPr>
          <w:trHeight w:val="255"/>
        </w:trPr>
        <w:tc>
          <w:tcPr>
            <w:tcW w:w="448" w:type="dxa"/>
            <w:shd w:val="clear" w:color="000000" w:fill="FFFFFF"/>
            <w:noWrap/>
            <w:vAlign w:val="center"/>
            <w:hideMark/>
          </w:tcPr>
          <w:p w14:paraId="2D210C6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67E52A8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5D9D3A7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3D97EC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18.600</w:t>
            </w:r>
          </w:p>
        </w:tc>
        <w:tc>
          <w:tcPr>
            <w:tcW w:w="1200" w:type="dxa"/>
            <w:vAlign w:val="center"/>
            <w:hideMark/>
          </w:tcPr>
          <w:p w14:paraId="79E1D9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686BC15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12.918</w:t>
            </w:r>
          </w:p>
        </w:tc>
      </w:tr>
      <w:tr w:rsidR="00421C6C" w:rsidRPr="00421C6C" w14:paraId="54245D4A" w14:textId="77777777" w:rsidTr="009411D3">
        <w:trPr>
          <w:trHeight w:val="255"/>
        </w:trPr>
        <w:tc>
          <w:tcPr>
            <w:tcW w:w="448" w:type="dxa"/>
            <w:shd w:val="clear" w:color="000000" w:fill="FFFFFF"/>
            <w:noWrap/>
            <w:vAlign w:val="center"/>
            <w:hideMark/>
          </w:tcPr>
          <w:p w14:paraId="309A025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F58B41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2901090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7C4405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2EE5FC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4803C8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11A075C1" w14:textId="77777777" w:rsidTr="009411D3">
        <w:trPr>
          <w:trHeight w:val="255"/>
        </w:trPr>
        <w:tc>
          <w:tcPr>
            <w:tcW w:w="448" w:type="dxa"/>
            <w:shd w:val="clear" w:color="000000" w:fill="FFFFFF"/>
            <w:noWrap/>
            <w:vAlign w:val="center"/>
            <w:hideMark/>
          </w:tcPr>
          <w:p w14:paraId="121BB70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4C49448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31D7101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22901CE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DB214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03C758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0F3DC56C" w14:textId="77777777" w:rsidTr="009411D3">
        <w:trPr>
          <w:trHeight w:val="255"/>
        </w:trPr>
        <w:tc>
          <w:tcPr>
            <w:tcW w:w="448" w:type="dxa"/>
            <w:shd w:val="clear" w:color="000000" w:fill="FFFFFF"/>
            <w:noWrap/>
            <w:vAlign w:val="center"/>
            <w:hideMark/>
          </w:tcPr>
          <w:p w14:paraId="53D22F5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416F590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67B81AE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CEC8E7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A2366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7B2681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08BE583D" w14:textId="77777777" w:rsidTr="009411D3">
        <w:trPr>
          <w:trHeight w:val="420"/>
        </w:trPr>
        <w:tc>
          <w:tcPr>
            <w:tcW w:w="448" w:type="dxa"/>
            <w:shd w:val="clear" w:color="000000" w:fill="FFFFFF"/>
            <w:noWrap/>
            <w:vAlign w:val="center"/>
            <w:hideMark/>
          </w:tcPr>
          <w:p w14:paraId="4FCB84C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4DB2414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A8013D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E861C6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2.500</w:t>
            </w:r>
          </w:p>
        </w:tc>
        <w:tc>
          <w:tcPr>
            <w:tcW w:w="1200" w:type="dxa"/>
            <w:vAlign w:val="center"/>
            <w:hideMark/>
          </w:tcPr>
          <w:p w14:paraId="69FBD0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7C7753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2.748</w:t>
            </w:r>
          </w:p>
        </w:tc>
      </w:tr>
      <w:tr w:rsidR="00421C6C" w:rsidRPr="00421C6C" w14:paraId="538B3006" w14:textId="77777777" w:rsidTr="009411D3">
        <w:trPr>
          <w:trHeight w:val="255"/>
        </w:trPr>
        <w:tc>
          <w:tcPr>
            <w:tcW w:w="448" w:type="dxa"/>
            <w:vAlign w:val="center"/>
            <w:hideMark/>
          </w:tcPr>
          <w:p w14:paraId="094BD7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DA5A3A9"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Շարուրի</w:t>
            </w:r>
            <w:r w:rsidRPr="00421C6C">
              <w:rPr>
                <w:rFonts w:ascii="Arial Armenian" w:hAnsi="Arial Armenian" w:cs="Arial"/>
                <w:b/>
                <w:bCs/>
                <w:sz w:val="20"/>
                <w:szCs w:val="20"/>
              </w:rPr>
              <w:t xml:space="preserve"> 8,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31</w:t>
            </w:r>
          </w:p>
        </w:tc>
        <w:tc>
          <w:tcPr>
            <w:tcW w:w="940" w:type="dxa"/>
            <w:vAlign w:val="center"/>
            <w:hideMark/>
          </w:tcPr>
          <w:p w14:paraId="16846A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10318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EBFF2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4C1A2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C08DDE3" w14:textId="77777777" w:rsidTr="009411D3">
        <w:trPr>
          <w:trHeight w:val="255"/>
        </w:trPr>
        <w:tc>
          <w:tcPr>
            <w:tcW w:w="448" w:type="dxa"/>
            <w:shd w:val="clear" w:color="000000" w:fill="FFFFFF"/>
            <w:vAlign w:val="center"/>
            <w:hideMark/>
          </w:tcPr>
          <w:p w14:paraId="1DBE3A3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5CBEFE7"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BBF32E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111AF4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E7DEF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06BA0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544C169" w14:textId="77777777" w:rsidTr="009411D3">
        <w:trPr>
          <w:trHeight w:val="255"/>
        </w:trPr>
        <w:tc>
          <w:tcPr>
            <w:tcW w:w="448" w:type="dxa"/>
            <w:shd w:val="clear" w:color="000000" w:fill="FFFFFF"/>
            <w:vAlign w:val="center"/>
            <w:hideMark/>
          </w:tcPr>
          <w:p w14:paraId="2B35462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5D1F7C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531C49F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F4D6D8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870B3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6A725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1C50E519" w14:textId="77777777" w:rsidTr="009411D3">
        <w:trPr>
          <w:trHeight w:val="345"/>
        </w:trPr>
        <w:tc>
          <w:tcPr>
            <w:tcW w:w="448" w:type="dxa"/>
            <w:shd w:val="clear" w:color="000000" w:fill="FFFFFF"/>
            <w:vAlign w:val="center"/>
            <w:hideMark/>
          </w:tcPr>
          <w:p w14:paraId="39BC856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0578DD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09E9A33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3271F3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0.270</w:t>
            </w:r>
          </w:p>
        </w:tc>
        <w:tc>
          <w:tcPr>
            <w:tcW w:w="1200" w:type="dxa"/>
            <w:vAlign w:val="center"/>
            <w:hideMark/>
          </w:tcPr>
          <w:p w14:paraId="6EE6521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14E7D1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9.043</w:t>
            </w:r>
          </w:p>
        </w:tc>
      </w:tr>
      <w:tr w:rsidR="00421C6C" w:rsidRPr="00421C6C" w14:paraId="1C0587FE" w14:textId="77777777" w:rsidTr="009411D3">
        <w:trPr>
          <w:trHeight w:val="345"/>
        </w:trPr>
        <w:tc>
          <w:tcPr>
            <w:tcW w:w="448" w:type="dxa"/>
            <w:shd w:val="clear" w:color="000000" w:fill="FFFFFF"/>
            <w:vAlign w:val="center"/>
            <w:hideMark/>
          </w:tcPr>
          <w:p w14:paraId="6671AE9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243039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4FEE591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5DC333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BA50A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3597CF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5712654" w14:textId="77777777" w:rsidTr="009411D3">
        <w:trPr>
          <w:trHeight w:val="345"/>
        </w:trPr>
        <w:tc>
          <w:tcPr>
            <w:tcW w:w="448" w:type="dxa"/>
            <w:shd w:val="clear" w:color="000000" w:fill="FFFFFF"/>
            <w:vAlign w:val="center"/>
            <w:hideMark/>
          </w:tcPr>
          <w:p w14:paraId="1B3EE4B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6D8A78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509FD39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E8510C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0.90</w:t>
            </w:r>
          </w:p>
        </w:tc>
        <w:tc>
          <w:tcPr>
            <w:tcW w:w="1200" w:type="dxa"/>
            <w:vAlign w:val="center"/>
            <w:hideMark/>
          </w:tcPr>
          <w:p w14:paraId="71E0D8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59E0F0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3.696</w:t>
            </w:r>
          </w:p>
        </w:tc>
      </w:tr>
      <w:tr w:rsidR="00421C6C" w:rsidRPr="00421C6C" w14:paraId="3A28FB3D" w14:textId="77777777" w:rsidTr="009411D3">
        <w:trPr>
          <w:trHeight w:val="255"/>
        </w:trPr>
        <w:tc>
          <w:tcPr>
            <w:tcW w:w="448" w:type="dxa"/>
            <w:shd w:val="clear" w:color="000000" w:fill="FFFFFF"/>
            <w:vAlign w:val="center"/>
            <w:hideMark/>
          </w:tcPr>
          <w:p w14:paraId="00D82D8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05637D5"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6A89FE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E0C194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131B1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A8638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647FDE6" w14:textId="77777777" w:rsidTr="009411D3">
        <w:trPr>
          <w:trHeight w:val="420"/>
        </w:trPr>
        <w:tc>
          <w:tcPr>
            <w:tcW w:w="448" w:type="dxa"/>
            <w:shd w:val="clear" w:color="000000" w:fill="FFFFFF"/>
            <w:noWrap/>
            <w:vAlign w:val="center"/>
            <w:hideMark/>
          </w:tcPr>
          <w:p w14:paraId="513B15F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2C7B26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212E57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9F8EE5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0.0946</w:t>
            </w:r>
          </w:p>
        </w:tc>
        <w:tc>
          <w:tcPr>
            <w:tcW w:w="1200" w:type="dxa"/>
            <w:vAlign w:val="center"/>
            <w:hideMark/>
          </w:tcPr>
          <w:p w14:paraId="6DDCC5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498E61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12.878</w:t>
            </w:r>
          </w:p>
        </w:tc>
      </w:tr>
      <w:tr w:rsidR="00421C6C" w:rsidRPr="00421C6C" w14:paraId="2B4DDD25" w14:textId="77777777" w:rsidTr="009411D3">
        <w:trPr>
          <w:trHeight w:val="255"/>
        </w:trPr>
        <w:tc>
          <w:tcPr>
            <w:tcW w:w="448" w:type="dxa"/>
            <w:shd w:val="clear" w:color="000000" w:fill="FFFFFF"/>
            <w:noWrap/>
            <w:vAlign w:val="center"/>
            <w:hideMark/>
          </w:tcPr>
          <w:p w14:paraId="42E45EE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E18E78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C7727A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239AE1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29D8F3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02F926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3B081CC3" w14:textId="77777777" w:rsidTr="009411D3">
        <w:trPr>
          <w:trHeight w:val="255"/>
        </w:trPr>
        <w:tc>
          <w:tcPr>
            <w:tcW w:w="448" w:type="dxa"/>
            <w:shd w:val="clear" w:color="000000" w:fill="FFFFFF"/>
            <w:noWrap/>
            <w:vAlign w:val="center"/>
            <w:hideMark/>
          </w:tcPr>
          <w:p w14:paraId="6529988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7CE4E5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0A00F6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77C04A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1.050</w:t>
            </w:r>
          </w:p>
        </w:tc>
        <w:tc>
          <w:tcPr>
            <w:tcW w:w="1200" w:type="dxa"/>
            <w:vAlign w:val="center"/>
            <w:hideMark/>
          </w:tcPr>
          <w:p w14:paraId="1BCAC4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4CE9A9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12.112</w:t>
            </w:r>
          </w:p>
        </w:tc>
      </w:tr>
      <w:tr w:rsidR="00421C6C" w:rsidRPr="00421C6C" w14:paraId="265A13C9" w14:textId="77777777" w:rsidTr="009411D3">
        <w:trPr>
          <w:trHeight w:val="255"/>
        </w:trPr>
        <w:tc>
          <w:tcPr>
            <w:tcW w:w="448" w:type="dxa"/>
            <w:shd w:val="clear" w:color="000000" w:fill="FFFFFF"/>
            <w:noWrap/>
            <w:vAlign w:val="center"/>
            <w:hideMark/>
          </w:tcPr>
          <w:p w14:paraId="41443D0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1E62DB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26751FE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655809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4933DA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65526E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10E6BCE4" w14:textId="77777777" w:rsidTr="009411D3">
        <w:trPr>
          <w:trHeight w:val="255"/>
        </w:trPr>
        <w:tc>
          <w:tcPr>
            <w:tcW w:w="448" w:type="dxa"/>
            <w:shd w:val="clear" w:color="000000" w:fill="FFFFFF"/>
            <w:noWrap/>
            <w:vAlign w:val="center"/>
            <w:hideMark/>
          </w:tcPr>
          <w:p w14:paraId="68B5D28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225A239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77151C1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FE2B6C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378BD5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0A94FE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26.656</w:t>
            </w:r>
          </w:p>
        </w:tc>
      </w:tr>
      <w:tr w:rsidR="00421C6C" w:rsidRPr="00421C6C" w14:paraId="5BA80305" w14:textId="77777777" w:rsidTr="009411D3">
        <w:trPr>
          <w:trHeight w:val="255"/>
        </w:trPr>
        <w:tc>
          <w:tcPr>
            <w:tcW w:w="448" w:type="dxa"/>
            <w:shd w:val="clear" w:color="000000" w:fill="FFFFFF"/>
            <w:noWrap/>
            <w:vAlign w:val="center"/>
            <w:hideMark/>
          </w:tcPr>
          <w:p w14:paraId="7EE93C6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lastRenderedPageBreak/>
              <w:t>6</w:t>
            </w:r>
          </w:p>
        </w:tc>
        <w:tc>
          <w:tcPr>
            <w:tcW w:w="4857" w:type="dxa"/>
            <w:shd w:val="clear" w:color="000000" w:fill="FFFFFF"/>
            <w:vAlign w:val="center"/>
            <w:hideMark/>
          </w:tcPr>
          <w:p w14:paraId="54C064B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73E473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E35D03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0.01030</w:t>
            </w:r>
          </w:p>
        </w:tc>
        <w:tc>
          <w:tcPr>
            <w:tcW w:w="1200" w:type="dxa"/>
            <w:vAlign w:val="center"/>
            <w:hideMark/>
          </w:tcPr>
          <w:p w14:paraId="1180D1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5FE66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5.020</w:t>
            </w:r>
          </w:p>
        </w:tc>
      </w:tr>
      <w:tr w:rsidR="00421C6C" w:rsidRPr="00421C6C" w14:paraId="6DBD3255" w14:textId="77777777" w:rsidTr="009411D3">
        <w:trPr>
          <w:trHeight w:val="255"/>
        </w:trPr>
        <w:tc>
          <w:tcPr>
            <w:tcW w:w="448" w:type="dxa"/>
            <w:shd w:val="clear" w:color="000000" w:fill="FFFFFF"/>
            <w:noWrap/>
            <w:vAlign w:val="center"/>
            <w:hideMark/>
          </w:tcPr>
          <w:p w14:paraId="5788CF9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691194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77841D9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27152A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0.01700</w:t>
            </w:r>
          </w:p>
        </w:tc>
        <w:tc>
          <w:tcPr>
            <w:tcW w:w="1200" w:type="dxa"/>
            <w:vAlign w:val="center"/>
            <w:hideMark/>
          </w:tcPr>
          <w:p w14:paraId="707B93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4FCFB0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8.700</w:t>
            </w:r>
          </w:p>
        </w:tc>
      </w:tr>
      <w:tr w:rsidR="00421C6C" w:rsidRPr="00421C6C" w14:paraId="6F033895" w14:textId="77777777" w:rsidTr="009411D3">
        <w:trPr>
          <w:trHeight w:val="405"/>
        </w:trPr>
        <w:tc>
          <w:tcPr>
            <w:tcW w:w="448" w:type="dxa"/>
            <w:shd w:val="clear" w:color="000000" w:fill="FFFFFF"/>
            <w:noWrap/>
            <w:vAlign w:val="center"/>
            <w:hideMark/>
          </w:tcPr>
          <w:p w14:paraId="0E40CCA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66F7301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33FD39B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49B633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1.800</w:t>
            </w:r>
          </w:p>
        </w:tc>
        <w:tc>
          <w:tcPr>
            <w:tcW w:w="1200" w:type="dxa"/>
            <w:vAlign w:val="center"/>
            <w:hideMark/>
          </w:tcPr>
          <w:p w14:paraId="283A10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56AABC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4.319</w:t>
            </w:r>
          </w:p>
        </w:tc>
      </w:tr>
      <w:tr w:rsidR="00421C6C" w:rsidRPr="00421C6C" w14:paraId="2616ADE9" w14:textId="77777777" w:rsidTr="009411D3">
        <w:trPr>
          <w:trHeight w:val="630"/>
        </w:trPr>
        <w:tc>
          <w:tcPr>
            <w:tcW w:w="448" w:type="dxa"/>
            <w:shd w:val="clear" w:color="000000" w:fill="FFFFFF"/>
            <w:noWrap/>
            <w:vAlign w:val="center"/>
            <w:hideMark/>
          </w:tcPr>
          <w:p w14:paraId="699EAB9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07294BE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5652599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043492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205919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153826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10.845</w:t>
            </w:r>
          </w:p>
        </w:tc>
      </w:tr>
      <w:tr w:rsidR="00421C6C" w:rsidRPr="00421C6C" w14:paraId="120FE1B0" w14:textId="77777777" w:rsidTr="009411D3">
        <w:trPr>
          <w:trHeight w:val="630"/>
        </w:trPr>
        <w:tc>
          <w:tcPr>
            <w:tcW w:w="448" w:type="dxa"/>
            <w:shd w:val="clear" w:color="000000" w:fill="FFFFFF"/>
            <w:noWrap/>
            <w:vAlign w:val="center"/>
            <w:hideMark/>
          </w:tcPr>
          <w:p w14:paraId="4F1A8A4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483890D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D18DB3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D9EFB1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571466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4ABE8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2.960</w:t>
            </w:r>
          </w:p>
        </w:tc>
      </w:tr>
      <w:tr w:rsidR="00421C6C" w:rsidRPr="00421C6C" w14:paraId="02C216AE" w14:textId="77777777" w:rsidTr="009411D3">
        <w:trPr>
          <w:trHeight w:val="360"/>
        </w:trPr>
        <w:tc>
          <w:tcPr>
            <w:tcW w:w="448" w:type="dxa"/>
            <w:shd w:val="clear" w:color="000000" w:fill="FFFFFF"/>
            <w:noWrap/>
            <w:vAlign w:val="center"/>
            <w:hideMark/>
          </w:tcPr>
          <w:p w14:paraId="0651DA2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D2AF35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43C737E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CB7D80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w:t>
            </w:r>
          </w:p>
        </w:tc>
        <w:tc>
          <w:tcPr>
            <w:tcW w:w="1200" w:type="dxa"/>
            <w:vAlign w:val="center"/>
            <w:hideMark/>
          </w:tcPr>
          <w:p w14:paraId="43E779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2221B8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18.422</w:t>
            </w:r>
          </w:p>
        </w:tc>
      </w:tr>
      <w:tr w:rsidR="00421C6C" w:rsidRPr="00421C6C" w14:paraId="54A6A6F0" w14:textId="77777777" w:rsidTr="009411D3">
        <w:trPr>
          <w:trHeight w:val="255"/>
        </w:trPr>
        <w:tc>
          <w:tcPr>
            <w:tcW w:w="448" w:type="dxa"/>
            <w:shd w:val="clear" w:color="000000" w:fill="FFFFFF"/>
            <w:noWrap/>
            <w:vAlign w:val="center"/>
            <w:hideMark/>
          </w:tcPr>
          <w:p w14:paraId="6AECCC1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95EF8D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6B7BF5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D7C0F6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6B67F8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EB519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6655B8B8" w14:textId="77777777" w:rsidTr="009411D3">
        <w:trPr>
          <w:trHeight w:val="255"/>
        </w:trPr>
        <w:tc>
          <w:tcPr>
            <w:tcW w:w="448" w:type="dxa"/>
            <w:shd w:val="clear" w:color="000000" w:fill="FFFFFF"/>
            <w:noWrap/>
            <w:vAlign w:val="center"/>
            <w:hideMark/>
          </w:tcPr>
          <w:p w14:paraId="185F1BA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13B4C70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1944774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72A1359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2D9298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BFD0F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680FF474" w14:textId="77777777" w:rsidTr="009411D3">
        <w:trPr>
          <w:trHeight w:val="375"/>
        </w:trPr>
        <w:tc>
          <w:tcPr>
            <w:tcW w:w="448" w:type="dxa"/>
            <w:shd w:val="clear" w:color="000000" w:fill="FFFFFF"/>
            <w:noWrap/>
            <w:vAlign w:val="center"/>
            <w:hideMark/>
          </w:tcPr>
          <w:p w14:paraId="019C506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64C42B1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54B534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6A1361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1A5D4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41D01D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6BC178B0" w14:textId="77777777" w:rsidTr="009411D3">
        <w:trPr>
          <w:trHeight w:val="255"/>
        </w:trPr>
        <w:tc>
          <w:tcPr>
            <w:tcW w:w="448" w:type="dxa"/>
            <w:shd w:val="clear" w:color="000000" w:fill="FFFFFF"/>
            <w:noWrap/>
            <w:vAlign w:val="center"/>
            <w:hideMark/>
          </w:tcPr>
          <w:p w14:paraId="4721E83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7AD6A3A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175037E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B7E29E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16.800</w:t>
            </w:r>
          </w:p>
        </w:tc>
        <w:tc>
          <w:tcPr>
            <w:tcW w:w="1200" w:type="dxa"/>
            <w:vAlign w:val="center"/>
            <w:hideMark/>
          </w:tcPr>
          <w:p w14:paraId="321992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1A05CE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42.225</w:t>
            </w:r>
          </w:p>
        </w:tc>
      </w:tr>
      <w:tr w:rsidR="00421C6C" w:rsidRPr="00421C6C" w14:paraId="262C234A" w14:textId="77777777" w:rsidTr="009411D3">
        <w:trPr>
          <w:trHeight w:val="255"/>
        </w:trPr>
        <w:tc>
          <w:tcPr>
            <w:tcW w:w="448" w:type="dxa"/>
            <w:shd w:val="clear" w:color="000000" w:fill="FFFFFF"/>
            <w:noWrap/>
            <w:vAlign w:val="center"/>
            <w:hideMark/>
          </w:tcPr>
          <w:p w14:paraId="783FFAA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49810A6D"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7679E5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D6124F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18.600</w:t>
            </w:r>
          </w:p>
        </w:tc>
        <w:tc>
          <w:tcPr>
            <w:tcW w:w="1200" w:type="dxa"/>
            <w:vAlign w:val="center"/>
            <w:hideMark/>
          </w:tcPr>
          <w:p w14:paraId="52D3B4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EC928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12.918</w:t>
            </w:r>
          </w:p>
        </w:tc>
      </w:tr>
      <w:tr w:rsidR="00421C6C" w:rsidRPr="00421C6C" w14:paraId="4AA366EE" w14:textId="77777777" w:rsidTr="009411D3">
        <w:trPr>
          <w:trHeight w:val="255"/>
        </w:trPr>
        <w:tc>
          <w:tcPr>
            <w:tcW w:w="448" w:type="dxa"/>
            <w:shd w:val="clear" w:color="000000" w:fill="FFFFFF"/>
            <w:noWrap/>
            <w:vAlign w:val="center"/>
            <w:hideMark/>
          </w:tcPr>
          <w:p w14:paraId="06529EC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2AA3254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4FD9992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9D4C21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22268E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3C41FD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28E187C3" w14:textId="77777777" w:rsidTr="009411D3">
        <w:trPr>
          <w:trHeight w:val="255"/>
        </w:trPr>
        <w:tc>
          <w:tcPr>
            <w:tcW w:w="448" w:type="dxa"/>
            <w:shd w:val="clear" w:color="000000" w:fill="FFFFFF"/>
            <w:noWrap/>
            <w:vAlign w:val="center"/>
            <w:hideMark/>
          </w:tcPr>
          <w:p w14:paraId="79B0A4B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08AC85D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D97056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5B850F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B07AF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0DE3D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5348419D" w14:textId="77777777" w:rsidTr="009411D3">
        <w:trPr>
          <w:trHeight w:val="255"/>
        </w:trPr>
        <w:tc>
          <w:tcPr>
            <w:tcW w:w="448" w:type="dxa"/>
            <w:shd w:val="clear" w:color="000000" w:fill="FFFFFF"/>
            <w:noWrap/>
            <w:vAlign w:val="center"/>
            <w:hideMark/>
          </w:tcPr>
          <w:p w14:paraId="6F221BC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0A91911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0D78F94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500CAC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A70ED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950FE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092489CD" w14:textId="77777777" w:rsidTr="009411D3">
        <w:trPr>
          <w:trHeight w:val="420"/>
        </w:trPr>
        <w:tc>
          <w:tcPr>
            <w:tcW w:w="448" w:type="dxa"/>
            <w:shd w:val="clear" w:color="000000" w:fill="FFFFFF"/>
            <w:noWrap/>
            <w:vAlign w:val="center"/>
            <w:hideMark/>
          </w:tcPr>
          <w:p w14:paraId="160A186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C56DE4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B99AF0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1DD18C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2.500</w:t>
            </w:r>
          </w:p>
        </w:tc>
        <w:tc>
          <w:tcPr>
            <w:tcW w:w="1200" w:type="dxa"/>
            <w:vAlign w:val="center"/>
            <w:hideMark/>
          </w:tcPr>
          <w:p w14:paraId="7A0B83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26B502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2.748</w:t>
            </w:r>
          </w:p>
        </w:tc>
      </w:tr>
      <w:tr w:rsidR="00421C6C" w:rsidRPr="00421C6C" w14:paraId="1B1F5DEA" w14:textId="77777777" w:rsidTr="009411D3">
        <w:trPr>
          <w:trHeight w:val="255"/>
        </w:trPr>
        <w:tc>
          <w:tcPr>
            <w:tcW w:w="448" w:type="dxa"/>
            <w:vAlign w:val="center"/>
            <w:hideMark/>
          </w:tcPr>
          <w:p w14:paraId="59C73F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BDE32BB"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Շարուրի</w:t>
            </w:r>
            <w:r w:rsidRPr="00421C6C">
              <w:rPr>
                <w:rFonts w:ascii="Arial Armenian" w:hAnsi="Arial Armenian" w:cs="Arial"/>
                <w:b/>
                <w:bCs/>
                <w:sz w:val="20"/>
                <w:szCs w:val="20"/>
              </w:rPr>
              <w:t xml:space="preserve"> 8,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35</w:t>
            </w:r>
          </w:p>
        </w:tc>
        <w:tc>
          <w:tcPr>
            <w:tcW w:w="940" w:type="dxa"/>
            <w:vAlign w:val="center"/>
            <w:hideMark/>
          </w:tcPr>
          <w:p w14:paraId="264D0B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74B91F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D0917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0C5B0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962B2E4" w14:textId="77777777" w:rsidTr="009411D3">
        <w:trPr>
          <w:trHeight w:val="255"/>
        </w:trPr>
        <w:tc>
          <w:tcPr>
            <w:tcW w:w="448" w:type="dxa"/>
            <w:shd w:val="clear" w:color="000000" w:fill="FFFFFF"/>
            <w:vAlign w:val="center"/>
            <w:hideMark/>
          </w:tcPr>
          <w:p w14:paraId="1D629A0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ABAAA1E"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161D42F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7B9F30E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52333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27DA6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BE986A2" w14:textId="77777777" w:rsidTr="009411D3">
        <w:trPr>
          <w:trHeight w:val="255"/>
        </w:trPr>
        <w:tc>
          <w:tcPr>
            <w:tcW w:w="448" w:type="dxa"/>
            <w:shd w:val="clear" w:color="000000" w:fill="FFFFFF"/>
            <w:vAlign w:val="center"/>
            <w:hideMark/>
          </w:tcPr>
          <w:p w14:paraId="1A75AE8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2FB4E80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4A371C5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F479C8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94D06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5B01B7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5C41C236" w14:textId="77777777" w:rsidTr="009411D3">
        <w:trPr>
          <w:trHeight w:val="330"/>
        </w:trPr>
        <w:tc>
          <w:tcPr>
            <w:tcW w:w="448" w:type="dxa"/>
            <w:shd w:val="clear" w:color="000000" w:fill="FFFFFF"/>
            <w:vAlign w:val="center"/>
            <w:hideMark/>
          </w:tcPr>
          <w:p w14:paraId="78DEEC9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B271A8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6314D0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C65419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0.270</w:t>
            </w:r>
          </w:p>
        </w:tc>
        <w:tc>
          <w:tcPr>
            <w:tcW w:w="1200" w:type="dxa"/>
            <w:vAlign w:val="center"/>
            <w:hideMark/>
          </w:tcPr>
          <w:p w14:paraId="0392FA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38A991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9.043</w:t>
            </w:r>
          </w:p>
        </w:tc>
      </w:tr>
      <w:tr w:rsidR="00421C6C" w:rsidRPr="00421C6C" w14:paraId="1A9184D4" w14:textId="77777777" w:rsidTr="009411D3">
        <w:trPr>
          <w:trHeight w:val="330"/>
        </w:trPr>
        <w:tc>
          <w:tcPr>
            <w:tcW w:w="448" w:type="dxa"/>
            <w:shd w:val="clear" w:color="000000" w:fill="FFFFFF"/>
            <w:vAlign w:val="center"/>
            <w:hideMark/>
          </w:tcPr>
          <w:p w14:paraId="61C4725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863AD4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2FB5AA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FD28F8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BD982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626367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129F789F" w14:textId="77777777" w:rsidTr="009411D3">
        <w:trPr>
          <w:trHeight w:val="330"/>
        </w:trPr>
        <w:tc>
          <w:tcPr>
            <w:tcW w:w="448" w:type="dxa"/>
            <w:shd w:val="clear" w:color="000000" w:fill="FFFFFF"/>
            <w:vAlign w:val="center"/>
            <w:hideMark/>
          </w:tcPr>
          <w:p w14:paraId="5BA187B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EDF608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3A85E81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E2683A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0.90</w:t>
            </w:r>
          </w:p>
        </w:tc>
        <w:tc>
          <w:tcPr>
            <w:tcW w:w="1200" w:type="dxa"/>
            <w:vAlign w:val="center"/>
            <w:hideMark/>
          </w:tcPr>
          <w:p w14:paraId="6695F6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221ECC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3.696</w:t>
            </w:r>
          </w:p>
        </w:tc>
      </w:tr>
      <w:tr w:rsidR="00421C6C" w:rsidRPr="00421C6C" w14:paraId="2673B920" w14:textId="77777777" w:rsidTr="009411D3">
        <w:trPr>
          <w:trHeight w:val="255"/>
        </w:trPr>
        <w:tc>
          <w:tcPr>
            <w:tcW w:w="448" w:type="dxa"/>
            <w:shd w:val="clear" w:color="000000" w:fill="FFFFFF"/>
            <w:vAlign w:val="center"/>
            <w:hideMark/>
          </w:tcPr>
          <w:p w14:paraId="0AE328D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7A22847"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32F00EC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E7399BF"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3DE09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282820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A972450" w14:textId="77777777" w:rsidTr="009411D3">
        <w:trPr>
          <w:trHeight w:val="420"/>
        </w:trPr>
        <w:tc>
          <w:tcPr>
            <w:tcW w:w="448" w:type="dxa"/>
            <w:shd w:val="clear" w:color="000000" w:fill="FFFFFF"/>
            <w:noWrap/>
            <w:vAlign w:val="center"/>
            <w:hideMark/>
          </w:tcPr>
          <w:p w14:paraId="4091C64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3719BB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86EAA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898316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0.0946</w:t>
            </w:r>
          </w:p>
        </w:tc>
        <w:tc>
          <w:tcPr>
            <w:tcW w:w="1200" w:type="dxa"/>
            <w:vAlign w:val="center"/>
            <w:hideMark/>
          </w:tcPr>
          <w:p w14:paraId="41AB3C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61404B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12.878</w:t>
            </w:r>
          </w:p>
        </w:tc>
      </w:tr>
      <w:tr w:rsidR="00421C6C" w:rsidRPr="00421C6C" w14:paraId="23E554BE" w14:textId="77777777" w:rsidTr="009411D3">
        <w:trPr>
          <w:trHeight w:val="255"/>
        </w:trPr>
        <w:tc>
          <w:tcPr>
            <w:tcW w:w="448" w:type="dxa"/>
            <w:shd w:val="clear" w:color="000000" w:fill="FFFFFF"/>
            <w:noWrap/>
            <w:vAlign w:val="center"/>
            <w:hideMark/>
          </w:tcPr>
          <w:p w14:paraId="13591DD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CDB19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C76ACC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FCEBDE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495769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973A0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1804D7DB" w14:textId="77777777" w:rsidTr="009411D3">
        <w:trPr>
          <w:trHeight w:val="255"/>
        </w:trPr>
        <w:tc>
          <w:tcPr>
            <w:tcW w:w="448" w:type="dxa"/>
            <w:shd w:val="clear" w:color="000000" w:fill="FFFFFF"/>
            <w:noWrap/>
            <w:vAlign w:val="center"/>
            <w:hideMark/>
          </w:tcPr>
          <w:p w14:paraId="2FF0CF3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44A7B2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863388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17D213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1.050</w:t>
            </w:r>
          </w:p>
        </w:tc>
        <w:tc>
          <w:tcPr>
            <w:tcW w:w="1200" w:type="dxa"/>
            <w:vAlign w:val="center"/>
            <w:hideMark/>
          </w:tcPr>
          <w:p w14:paraId="0870D4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6B9A42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12.112</w:t>
            </w:r>
          </w:p>
        </w:tc>
      </w:tr>
      <w:tr w:rsidR="00421C6C" w:rsidRPr="00421C6C" w14:paraId="2ECCB06C" w14:textId="77777777" w:rsidTr="009411D3">
        <w:trPr>
          <w:trHeight w:val="255"/>
        </w:trPr>
        <w:tc>
          <w:tcPr>
            <w:tcW w:w="448" w:type="dxa"/>
            <w:shd w:val="clear" w:color="000000" w:fill="FFFFFF"/>
            <w:noWrap/>
            <w:vAlign w:val="center"/>
            <w:hideMark/>
          </w:tcPr>
          <w:p w14:paraId="0CD9BAD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7E25CA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6208EDC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B978C5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4FF0C3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627B49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490C0EAF" w14:textId="77777777" w:rsidTr="009411D3">
        <w:trPr>
          <w:trHeight w:val="270"/>
        </w:trPr>
        <w:tc>
          <w:tcPr>
            <w:tcW w:w="448" w:type="dxa"/>
            <w:shd w:val="clear" w:color="000000" w:fill="FFFFFF"/>
            <w:noWrap/>
            <w:vAlign w:val="center"/>
            <w:hideMark/>
          </w:tcPr>
          <w:p w14:paraId="7D98E79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6DFA5DB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8E9C35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AF7D1A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103391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254E54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26.656</w:t>
            </w:r>
          </w:p>
        </w:tc>
      </w:tr>
      <w:tr w:rsidR="00421C6C" w:rsidRPr="00421C6C" w14:paraId="1F6311B4" w14:textId="77777777" w:rsidTr="009411D3">
        <w:trPr>
          <w:trHeight w:val="255"/>
        </w:trPr>
        <w:tc>
          <w:tcPr>
            <w:tcW w:w="448" w:type="dxa"/>
            <w:shd w:val="clear" w:color="000000" w:fill="FFFFFF"/>
            <w:noWrap/>
            <w:vAlign w:val="center"/>
            <w:hideMark/>
          </w:tcPr>
          <w:p w14:paraId="6E9C302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78F04D8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5DB8D4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2C70CF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0.01030</w:t>
            </w:r>
          </w:p>
        </w:tc>
        <w:tc>
          <w:tcPr>
            <w:tcW w:w="1200" w:type="dxa"/>
            <w:vAlign w:val="center"/>
            <w:hideMark/>
          </w:tcPr>
          <w:p w14:paraId="694A5B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649E13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5.020</w:t>
            </w:r>
          </w:p>
        </w:tc>
      </w:tr>
      <w:tr w:rsidR="00421C6C" w:rsidRPr="00421C6C" w14:paraId="62FDD360" w14:textId="77777777" w:rsidTr="009411D3">
        <w:trPr>
          <w:trHeight w:val="255"/>
        </w:trPr>
        <w:tc>
          <w:tcPr>
            <w:tcW w:w="448" w:type="dxa"/>
            <w:shd w:val="clear" w:color="000000" w:fill="FFFFFF"/>
            <w:noWrap/>
            <w:vAlign w:val="center"/>
            <w:hideMark/>
          </w:tcPr>
          <w:p w14:paraId="36AAEB8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561B4CC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705E205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60CDCC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0.01700</w:t>
            </w:r>
          </w:p>
        </w:tc>
        <w:tc>
          <w:tcPr>
            <w:tcW w:w="1200" w:type="dxa"/>
            <w:vAlign w:val="center"/>
            <w:hideMark/>
          </w:tcPr>
          <w:p w14:paraId="167F0A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2B05D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8.700</w:t>
            </w:r>
          </w:p>
        </w:tc>
      </w:tr>
      <w:tr w:rsidR="00421C6C" w:rsidRPr="00421C6C" w14:paraId="7246DFF9" w14:textId="77777777" w:rsidTr="009411D3">
        <w:trPr>
          <w:trHeight w:val="255"/>
        </w:trPr>
        <w:tc>
          <w:tcPr>
            <w:tcW w:w="448" w:type="dxa"/>
            <w:shd w:val="clear" w:color="000000" w:fill="FFFFFF"/>
            <w:noWrap/>
            <w:vAlign w:val="center"/>
            <w:hideMark/>
          </w:tcPr>
          <w:p w14:paraId="3EA2F87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D22F15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1091064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6AA6E5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1.800</w:t>
            </w:r>
          </w:p>
        </w:tc>
        <w:tc>
          <w:tcPr>
            <w:tcW w:w="1200" w:type="dxa"/>
            <w:vAlign w:val="center"/>
            <w:hideMark/>
          </w:tcPr>
          <w:p w14:paraId="7357E1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D6B8E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4.319</w:t>
            </w:r>
          </w:p>
        </w:tc>
      </w:tr>
      <w:tr w:rsidR="00421C6C" w:rsidRPr="00421C6C" w14:paraId="09884213" w14:textId="77777777" w:rsidTr="009411D3">
        <w:trPr>
          <w:trHeight w:val="570"/>
        </w:trPr>
        <w:tc>
          <w:tcPr>
            <w:tcW w:w="448" w:type="dxa"/>
            <w:shd w:val="clear" w:color="000000" w:fill="FFFFFF"/>
            <w:noWrap/>
            <w:vAlign w:val="center"/>
            <w:hideMark/>
          </w:tcPr>
          <w:p w14:paraId="240B4FF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6108728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1C1F7CA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EFE5FB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7FAC01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4D564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10.845</w:t>
            </w:r>
          </w:p>
        </w:tc>
      </w:tr>
      <w:tr w:rsidR="00421C6C" w:rsidRPr="00421C6C" w14:paraId="23051A87" w14:textId="77777777" w:rsidTr="009411D3">
        <w:trPr>
          <w:trHeight w:val="570"/>
        </w:trPr>
        <w:tc>
          <w:tcPr>
            <w:tcW w:w="448" w:type="dxa"/>
            <w:shd w:val="clear" w:color="000000" w:fill="FFFFFF"/>
            <w:noWrap/>
            <w:vAlign w:val="center"/>
            <w:hideMark/>
          </w:tcPr>
          <w:p w14:paraId="4B5B783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F1FC15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0497EB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2E8E6D2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28FF0A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5B3533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2.960</w:t>
            </w:r>
          </w:p>
        </w:tc>
      </w:tr>
      <w:tr w:rsidR="00421C6C" w:rsidRPr="00421C6C" w14:paraId="70D29CBE" w14:textId="77777777" w:rsidTr="009411D3">
        <w:trPr>
          <w:trHeight w:val="420"/>
        </w:trPr>
        <w:tc>
          <w:tcPr>
            <w:tcW w:w="448" w:type="dxa"/>
            <w:shd w:val="clear" w:color="000000" w:fill="FFFFFF"/>
            <w:noWrap/>
            <w:vAlign w:val="center"/>
            <w:hideMark/>
          </w:tcPr>
          <w:p w14:paraId="15D777E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61F77A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003D943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56AC57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w:t>
            </w:r>
          </w:p>
        </w:tc>
        <w:tc>
          <w:tcPr>
            <w:tcW w:w="1200" w:type="dxa"/>
            <w:vAlign w:val="center"/>
            <w:hideMark/>
          </w:tcPr>
          <w:p w14:paraId="7C2619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5CA995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18.422</w:t>
            </w:r>
          </w:p>
        </w:tc>
      </w:tr>
      <w:tr w:rsidR="00421C6C" w:rsidRPr="00421C6C" w14:paraId="78AC60FE" w14:textId="77777777" w:rsidTr="009411D3">
        <w:trPr>
          <w:trHeight w:val="255"/>
        </w:trPr>
        <w:tc>
          <w:tcPr>
            <w:tcW w:w="448" w:type="dxa"/>
            <w:shd w:val="clear" w:color="000000" w:fill="FFFFFF"/>
            <w:noWrap/>
            <w:vAlign w:val="center"/>
            <w:hideMark/>
          </w:tcPr>
          <w:p w14:paraId="5AD40E1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42CBBD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132F88F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1A54AD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D35B4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7057F0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0BFDD663" w14:textId="77777777" w:rsidTr="009411D3">
        <w:trPr>
          <w:trHeight w:val="255"/>
        </w:trPr>
        <w:tc>
          <w:tcPr>
            <w:tcW w:w="448" w:type="dxa"/>
            <w:shd w:val="clear" w:color="000000" w:fill="FFFFFF"/>
            <w:noWrap/>
            <w:vAlign w:val="center"/>
            <w:hideMark/>
          </w:tcPr>
          <w:p w14:paraId="0811E86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320CD8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31C8A25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7908D1F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626C2C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AF9CB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31DAF896" w14:textId="77777777" w:rsidTr="009411D3">
        <w:trPr>
          <w:trHeight w:val="375"/>
        </w:trPr>
        <w:tc>
          <w:tcPr>
            <w:tcW w:w="448" w:type="dxa"/>
            <w:shd w:val="clear" w:color="000000" w:fill="FFFFFF"/>
            <w:noWrap/>
            <w:vAlign w:val="center"/>
            <w:hideMark/>
          </w:tcPr>
          <w:p w14:paraId="24165A0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08886B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7496A67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27D9B1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7B3BC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0551E5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68D36F2C" w14:textId="77777777" w:rsidTr="009411D3">
        <w:trPr>
          <w:trHeight w:val="255"/>
        </w:trPr>
        <w:tc>
          <w:tcPr>
            <w:tcW w:w="448" w:type="dxa"/>
            <w:shd w:val="clear" w:color="000000" w:fill="FFFFFF"/>
            <w:noWrap/>
            <w:vAlign w:val="center"/>
            <w:hideMark/>
          </w:tcPr>
          <w:p w14:paraId="387F6D9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B9CA85B"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13F364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B6D14B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16.800</w:t>
            </w:r>
          </w:p>
        </w:tc>
        <w:tc>
          <w:tcPr>
            <w:tcW w:w="1200" w:type="dxa"/>
            <w:vAlign w:val="center"/>
            <w:hideMark/>
          </w:tcPr>
          <w:p w14:paraId="22C040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44721D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42.225</w:t>
            </w:r>
          </w:p>
        </w:tc>
      </w:tr>
      <w:tr w:rsidR="00421C6C" w:rsidRPr="00421C6C" w14:paraId="28DB357D" w14:textId="77777777" w:rsidTr="009411D3">
        <w:trPr>
          <w:trHeight w:val="255"/>
        </w:trPr>
        <w:tc>
          <w:tcPr>
            <w:tcW w:w="448" w:type="dxa"/>
            <w:shd w:val="clear" w:color="000000" w:fill="FFFFFF"/>
            <w:noWrap/>
            <w:vAlign w:val="center"/>
            <w:hideMark/>
          </w:tcPr>
          <w:p w14:paraId="125CC71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0C4DE07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22A8464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C9C51C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18.600</w:t>
            </w:r>
          </w:p>
        </w:tc>
        <w:tc>
          <w:tcPr>
            <w:tcW w:w="1200" w:type="dxa"/>
            <w:vAlign w:val="center"/>
            <w:hideMark/>
          </w:tcPr>
          <w:p w14:paraId="03FB21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542EF7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12.918</w:t>
            </w:r>
          </w:p>
        </w:tc>
      </w:tr>
      <w:tr w:rsidR="00421C6C" w:rsidRPr="00421C6C" w14:paraId="7AB2C430" w14:textId="77777777" w:rsidTr="009411D3">
        <w:trPr>
          <w:trHeight w:val="255"/>
        </w:trPr>
        <w:tc>
          <w:tcPr>
            <w:tcW w:w="448" w:type="dxa"/>
            <w:shd w:val="clear" w:color="000000" w:fill="FFFFFF"/>
            <w:noWrap/>
            <w:vAlign w:val="center"/>
            <w:hideMark/>
          </w:tcPr>
          <w:p w14:paraId="7C9FB36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15B2831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7C5AAE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DD39C6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7A2530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7FB916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165721D8" w14:textId="77777777" w:rsidTr="009411D3">
        <w:trPr>
          <w:trHeight w:val="255"/>
        </w:trPr>
        <w:tc>
          <w:tcPr>
            <w:tcW w:w="448" w:type="dxa"/>
            <w:shd w:val="clear" w:color="000000" w:fill="FFFFFF"/>
            <w:noWrap/>
            <w:vAlign w:val="center"/>
            <w:hideMark/>
          </w:tcPr>
          <w:p w14:paraId="371D6A2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7E7D8E9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31D31FF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B7D8E0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ABDCF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0ED4D7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7CA52CDA" w14:textId="77777777" w:rsidTr="009411D3">
        <w:trPr>
          <w:trHeight w:val="255"/>
        </w:trPr>
        <w:tc>
          <w:tcPr>
            <w:tcW w:w="448" w:type="dxa"/>
            <w:shd w:val="clear" w:color="000000" w:fill="FFFFFF"/>
            <w:noWrap/>
            <w:vAlign w:val="center"/>
            <w:hideMark/>
          </w:tcPr>
          <w:p w14:paraId="27BA162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28F01F2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1EE8A86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E90A9C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ECEA3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086A9A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6D3113D6" w14:textId="77777777" w:rsidTr="009411D3">
        <w:trPr>
          <w:trHeight w:val="420"/>
        </w:trPr>
        <w:tc>
          <w:tcPr>
            <w:tcW w:w="448" w:type="dxa"/>
            <w:shd w:val="clear" w:color="000000" w:fill="FFFFFF"/>
            <w:noWrap/>
            <w:vAlign w:val="center"/>
            <w:hideMark/>
          </w:tcPr>
          <w:p w14:paraId="67B6AD9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662F5B2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41C85EA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EE3053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2.500</w:t>
            </w:r>
          </w:p>
        </w:tc>
        <w:tc>
          <w:tcPr>
            <w:tcW w:w="1200" w:type="dxa"/>
            <w:vAlign w:val="center"/>
            <w:hideMark/>
          </w:tcPr>
          <w:p w14:paraId="264B77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382136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2.748</w:t>
            </w:r>
          </w:p>
        </w:tc>
      </w:tr>
      <w:tr w:rsidR="00421C6C" w:rsidRPr="00421C6C" w14:paraId="5725BB79" w14:textId="77777777" w:rsidTr="009411D3">
        <w:trPr>
          <w:trHeight w:val="255"/>
        </w:trPr>
        <w:tc>
          <w:tcPr>
            <w:tcW w:w="448" w:type="dxa"/>
            <w:vAlign w:val="center"/>
            <w:hideMark/>
          </w:tcPr>
          <w:p w14:paraId="0ED2F3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4DDBF6B7"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Շարուրի</w:t>
            </w:r>
            <w:r w:rsidRPr="00421C6C">
              <w:rPr>
                <w:rFonts w:ascii="Arial Armenian" w:hAnsi="Arial Armenian" w:cs="Arial"/>
                <w:b/>
                <w:bCs/>
                <w:sz w:val="20"/>
                <w:szCs w:val="20"/>
              </w:rPr>
              <w:t xml:space="preserve"> 8,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47</w:t>
            </w:r>
          </w:p>
        </w:tc>
        <w:tc>
          <w:tcPr>
            <w:tcW w:w="940" w:type="dxa"/>
            <w:vAlign w:val="center"/>
            <w:hideMark/>
          </w:tcPr>
          <w:p w14:paraId="0A9498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01A7A4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74C56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6A4B0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8A61761" w14:textId="77777777" w:rsidTr="009411D3">
        <w:trPr>
          <w:trHeight w:val="255"/>
        </w:trPr>
        <w:tc>
          <w:tcPr>
            <w:tcW w:w="448" w:type="dxa"/>
            <w:shd w:val="clear" w:color="000000" w:fill="FFFFFF"/>
            <w:vAlign w:val="center"/>
            <w:hideMark/>
          </w:tcPr>
          <w:p w14:paraId="5D95FAE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DC769FA"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639718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4C58D2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9C5F3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A1E54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4119755" w14:textId="77777777" w:rsidTr="009411D3">
        <w:trPr>
          <w:trHeight w:val="255"/>
        </w:trPr>
        <w:tc>
          <w:tcPr>
            <w:tcW w:w="448" w:type="dxa"/>
            <w:shd w:val="clear" w:color="000000" w:fill="FFFFFF"/>
            <w:vAlign w:val="center"/>
            <w:hideMark/>
          </w:tcPr>
          <w:p w14:paraId="66DB9E9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2608D4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1D17D48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3FFCD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4FD332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433D8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35D99746" w14:textId="77777777" w:rsidTr="009411D3">
        <w:trPr>
          <w:trHeight w:val="270"/>
        </w:trPr>
        <w:tc>
          <w:tcPr>
            <w:tcW w:w="448" w:type="dxa"/>
            <w:shd w:val="clear" w:color="000000" w:fill="FFFFFF"/>
            <w:vAlign w:val="center"/>
            <w:hideMark/>
          </w:tcPr>
          <w:p w14:paraId="31E73D6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F2C0BC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7CCF6A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D1F86A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0.270</w:t>
            </w:r>
          </w:p>
        </w:tc>
        <w:tc>
          <w:tcPr>
            <w:tcW w:w="1200" w:type="dxa"/>
            <w:vAlign w:val="center"/>
            <w:hideMark/>
          </w:tcPr>
          <w:p w14:paraId="3D7DF6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2460EF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9.043</w:t>
            </w:r>
          </w:p>
        </w:tc>
      </w:tr>
      <w:tr w:rsidR="00421C6C" w:rsidRPr="00421C6C" w14:paraId="0111C9A1" w14:textId="77777777" w:rsidTr="009411D3">
        <w:trPr>
          <w:trHeight w:val="405"/>
        </w:trPr>
        <w:tc>
          <w:tcPr>
            <w:tcW w:w="448" w:type="dxa"/>
            <w:shd w:val="clear" w:color="000000" w:fill="FFFFFF"/>
            <w:vAlign w:val="center"/>
            <w:hideMark/>
          </w:tcPr>
          <w:p w14:paraId="778D371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F864A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5DE36F3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92DEBB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1B9A7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A53EF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288D2A57" w14:textId="77777777" w:rsidTr="009411D3">
        <w:trPr>
          <w:trHeight w:val="405"/>
        </w:trPr>
        <w:tc>
          <w:tcPr>
            <w:tcW w:w="448" w:type="dxa"/>
            <w:shd w:val="clear" w:color="000000" w:fill="FFFFFF"/>
            <w:vAlign w:val="center"/>
            <w:hideMark/>
          </w:tcPr>
          <w:p w14:paraId="2270E40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lastRenderedPageBreak/>
              <w:t>4</w:t>
            </w:r>
          </w:p>
        </w:tc>
        <w:tc>
          <w:tcPr>
            <w:tcW w:w="4857" w:type="dxa"/>
            <w:shd w:val="clear" w:color="000000" w:fill="FFFFFF"/>
            <w:vAlign w:val="center"/>
            <w:hideMark/>
          </w:tcPr>
          <w:p w14:paraId="5FE9BA4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249B852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D4F0A9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0.90</w:t>
            </w:r>
          </w:p>
        </w:tc>
        <w:tc>
          <w:tcPr>
            <w:tcW w:w="1200" w:type="dxa"/>
            <w:vAlign w:val="center"/>
            <w:hideMark/>
          </w:tcPr>
          <w:p w14:paraId="5C5742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1A902F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3.696</w:t>
            </w:r>
          </w:p>
        </w:tc>
      </w:tr>
      <w:tr w:rsidR="00421C6C" w:rsidRPr="00421C6C" w14:paraId="66F5A2F7" w14:textId="77777777" w:rsidTr="009411D3">
        <w:trPr>
          <w:trHeight w:val="255"/>
        </w:trPr>
        <w:tc>
          <w:tcPr>
            <w:tcW w:w="448" w:type="dxa"/>
            <w:shd w:val="clear" w:color="000000" w:fill="FFFFFF"/>
            <w:vAlign w:val="center"/>
            <w:hideMark/>
          </w:tcPr>
          <w:p w14:paraId="4A9E1F0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2F182336"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C0B8AC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71D8156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9B965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865DD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1B1661A" w14:textId="77777777" w:rsidTr="009411D3">
        <w:trPr>
          <w:trHeight w:val="420"/>
        </w:trPr>
        <w:tc>
          <w:tcPr>
            <w:tcW w:w="448" w:type="dxa"/>
            <w:shd w:val="clear" w:color="000000" w:fill="FFFFFF"/>
            <w:noWrap/>
            <w:vAlign w:val="center"/>
            <w:hideMark/>
          </w:tcPr>
          <w:p w14:paraId="7879C04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1D19EB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11C273F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BE7F8C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0.0946</w:t>
            </w:r>
          </w:p>
        </w:tc>
        <w:tc>
          <w:tcPr>
            <w:tcW w:w="1200" w:type="dxa"/>
            <w:vAlign w:val="center"/>
            <w:hideMark/>
          </w:tcPr>
          <w:p w14:paraId="3D4035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634B7A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12.878</w:t>
            </w:r>
          </w:p>
        </w:tc>
      </w:tr>
      <w:tr w:rsidR="00421C6C" w:rsidRPr="00421C6C" w14:paraId="62BBD716" w14:textId="77777777" w:rsidTr="009411D3">
        <w:trPr>
          <w:trHeight w:val="255"/>
        </w:trPr>
        <w:tc>
          <w:tcPr>
            <w:tcW w:w="448" w:type="dxa"/>
            <w:shd w:val="clear" w:color="000000" w:fill="FFFFFF"/>
            <w:noWrap/>
            <w:vAlign w:val="center"/>
            <w:hideMark/>
          </w:tcPr>
          <w:p w14:paraId="6DA6D66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47CEB6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76016D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C597EC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1060E9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70E380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724DF92D" w14:textId="77777777" w:rsidTr="009411D3">
        <w:trPr>
          <w:trHeight w:val="255"/>
        </w:trPr>
        <w:tc>
          <w:tcPr>
            <w:tcW w:w="448" w:type="dxa"/>
            <w:shd w:val="clear" w:color="000000" w:fill="FFFFFF"/>
            <w:noWrap/>
            <w:vAlign w:val="center"/>
            <w:hideMark/>
          </w:tcPr>
          <w:p w14:paraId="5B375DE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61A4AD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9B732B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420768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1.050</w:t>
            </w:r>
          </w:p>
        </w:tc>
        <w:tc>
          <w:tcPr>
            <w:tcW w:w="1200" w:type="dxa"/>
            <w:vAlign w:val="center"/>
            <w:hideMark/>
          </w:tcPr>
          <w:p w14:paraId="5C6F3A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322937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12.112</w:t>
            </w:r>
          </w:p>
        </w:tc>
      </w:tr>
      <w:tr w:rsidR="00421C6C" w:rsidRPr="00421C6C" w14:paraId="0C554AE7" w14:textId="77777777" w:rsidTr="009411D3">
        <w:trPr>
          <w:trHeight w:val="255"/>
        </w:trPr>
        <w:tc>
          <w:tcPr>
            <w:tcW w:w="448" w:type="dxa"/>
            <w:shd w:val="clear" w:color="000000" w:fill="FFFFFF"/>
            <w:noWrap/>
            <w:vAlign w:val="center"/>
            <w:hideMark/>
          </w:tcPr>
          <w:p w14:paraId="345D276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4BDCEE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30B7FD2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D780E6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1CD26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5640BB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42E8321D" w14:textId="77777777" w:rsidTr="009411D3">
        <w:trPr>
          <w:trHeight w:val="270"/>
        </w:trPr>
        <w:tc>
          <w:tcPr>
            <w:tcW w:w="448" w:type="dxa"/>
            <w:shd w:val="clear" w:color="000000" w:fill="FFFFFF"/>
            <w:noWrap/>
            <w:vAlign w:val="center"/>
            <w:hideMark/>
          </w:tcPr>
          <w:p w14:paraId="3F273D9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5F7269C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4350B94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AE1C02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119551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285E40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26.656</w:t>
            </w:r>
          </w:p>
        </w:tc>
      </w:tr>
      <w:tr w:rsidR="00421C6C" w:rsidRPr="00421C6C" w14:paraId="4705F060" w14:textId="77777777" w:rsidTr="009411D3">
        <w:trPr>
          <w:trHeight w:val="255"/>
        </w:trPr>
        <w:tc>
          <w:tcPr>
            <w:tcW w:w="448" w:type="dxa"/>
            <w:shd w:val="clear" w:color="000000" w:fill="FFFFFF"/>
            <w:noWrap/>
            <w:vAlign w:val="center"/>
            <w:hideMark/>
          </w:tcPr>
          <w:p w14:paraId="60D76D3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438663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15A205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3BF871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0.01030</w:t>
            </w:r>
          </w:p>
        </w:tc>
        <w:tc>
          <w:tcPr>
            <w:tcW w:w="1200" w:type="dxa"/>
            <w:vAlign w:val="center"/>
            <w:hideMark/>
          </w:tcPr>
          <w:p w14:paraId="65AEA3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77B3C7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5.020</w:t>
            </w:r>
          </w:p>
        </w:tc>
      </w:tr>
      <w:tr w:rsidR="00421C6C" w:rsidRPr="00421C6C" w14:paraId="799715DB" w14:textId="77777777" w:rsidTr="009411D3">
        <w:trPr>
          <w:trHeight w:val="255"/>
        </w:trPr>
        <w:tc>
          <w:tcPr>
            <w:tcW w:w="448" w:type="dxa"/>
            <w:shd w:val="clear" w:color="000000" w:fill="FFFFFF"/>
            <w:noWrap/>
            <w:vAlign w:val="center"/>
            <w:hideMark/>
          </w:tcPr>
          <w:p w14:paraId="49E35D2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27895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56FAFA4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56128F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0.01700</w:t>
            </w:r>
          </w:p>
        </w:tc>
        <w:tc>
          <w:tcPr>
            <w:tcW w:w="1200" w:type="dxa"/>
            <w:vAlign w:val="center"/>
            <w:hideMark/>
          </w:tcPr>
          <w:p w14:paraId="2B6EB4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5109A1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8.700</w:t>
            </w:r>
          </w:p>
        </w:tc>
      </w:tr>
      <w:tr w:rsidR="00421C6C" w:rsidRPr="00421C6C" w14:paraId="1C8D81CE" w14:textId="77777777" w:rsidTr="009411D3">
        <w:trPr>
          <w:trHeight w:val="270"/>
        </w:trPr>
        <w:tc>
          <w:tcPr>
            <w:tcW w:w="448" w:type="dxa"/>
            <w:shd w:val="clear" w:color="000000" w:fill="FFFFFF"/>
            <w:noWrap/>
            <w:vAlign w:val="center"/>
            <w:hideMark/>
          </w:tcPr>
          <w:p w14:paraId="342E7B4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63D25D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2E1A66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5B8F26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1.800</w:t>
            </w:r>
          </w:p>
        </w:tc>
        <w:tc>
          <w:tcPr>
            <w:tcW w:w="1200" w:type="dxa"/>
            <w:vAlign w:val="center"/>
            <w:hideMark/>
          </w:tcPr>
          <w:p w14:paraId="6338AD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10580A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4.319</w:t>
            </w:r>
          </w:p>
        </w:tc>
      </w:tr>
      <w:tr w:rsidR="00421C6C" w:rsidRPr="00421C6C" w14:paraId="4985A414" w14:textId="77777777" w:rsidTr="009411D3">
        <w:trPr>
          <w:trHeight w:val="510"/>
        </w:trPr>
        <w:tc>
          <w:tcPr>
            <w:tcW w:w="448" w:type="dxa"/>
            <w:shd w:val="clear" w:color="000000" w:fill="FFFFFF"/>
            <w:noWrap/>
            <w:vAlign w:val="center"/>
            <w:hideMark/>
          </w:tcPr>
          <w:p w14:paraId="7BB985C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174E7AF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8CF1A0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C26A4B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718A95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6C95CA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10.845</w:t>
            </w:r>
          </w:p>
        </w:tc>
      </w:tr>
      <w:tr w:rsidR="00421C6C" w:rsidRPr="00421C6C" w14:paraId="1E572D2B" w14:textId="77777777" w:rsidTr="009411D3">
        <w:trPr>
          <w:trHeight w:val="510"/>
        </w:trPr>
        <w:tc>
          <w:tcPr>
            <w:tcW w:w="448" w:type="dxa"/>
            <w:shd w:val="clear" w:color="000000" w:fill="FFFFFF"/>
            <w:noWrap/>
            <w:vAlign w:val="center"/>
            <w:hideMark/>
          </w:tcPr>
          <w:p w14:paraId="26F4738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0B01AB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A17B8A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5B14669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38AF98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437944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2.960</w:t>
            </w:r>
          </w:p>
        </w:tc>
      </w:tr>
      <w:tr w:rsidR="00421C6C" w:rsidRPr="00421C6C" w14:paraId="21FE076D" w14:textId="77777777" w:rsidTr="009411D3">
        <w:trPr>
          <w:trHeight w:val="420"/>
        </w:trPr>
        <w:tc>
          <w:tcPr>
            <w:tcW w:w="448" w:type="dxa"/>
            <w:shd w:val="clear" w:color="000000" w:fill="FFFFFF"/>
            <w:noWrap/>
            <w:vAlign w:val="center"/>
            <w:hideMark/>
          </w:tcPr>
          <w:p w14:paraId="116C8D0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C6A5D0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677F53B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ABC927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w:t>
            </w:r>
          </w:p>
        </w:tc>
        <w:tc>
          <w:tcPr>
            <w:tcW w:w="1200" w:type="dxa"/>
            <w:vAlign w:val="center"/>
            <w:hideMark/>
          </w:tcPr>
          <w:p w14:paraId="4F4ABA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0E310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18.422</w:t>
            </w:r>
          </w:p>
        </w:tc>
      </w:tr>
      <w:tr w:rsidR="00421C6C" w:rsidRPr="00421C6C" w14:paraId="76975DBC" w14:textId="77777777" w:rsidTr="009411D3">
        <w:trPr>
          <w:trHeight w:val="255"/>
        </w:trPr>
        <w:tc>
          <w:tcPr>
            <w:tcW w:w="448" w:type="dxa"/>
            <w:shd w:val="clear" w:color="000000" w:fill="FFFFFF"/>
            <w:noWrap/>
            <w:vAlign w:val="center"/>
            <w:hideMark/>
          </w:tcPr>
          <w:p w14:paraId="296FA82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3B92D76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B5EEDA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3CF6C9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5784D5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1DF261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27A906B" w14:textId="77777777" w:rsidTr="009411D3">
        <w:trPr>
          <w:trHeight w:val="255"/>
        </w:trPr>
        <w:tc>
          <w:tcPr>
            <w:tcW w:w="448" w:type="dxa"/>
            <w:shd w:val="clear" w:color="000000" w:fill="FFFFFF"/>
            <w:noWrap/>
            <w:vAlign w:val="center"/>
            <w:hideMark/>
          </w:tcPr>
          <w:p w14:paraId="27F3DAC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511BCF7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32F3E32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515E027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E9285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76269D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32B17C8C" w14:textId="77777777" w:rsidTr="009411D3">
        <w:trPr>
          <w:trHeight w:val="300"/>
        </w:trPr>
        <w:tc>
          <w:tcPr>
            <w:tcW w:w="448" w:type="dxa"/>
            <w:shd w:val="clear" w:color="000000" w:fill="FFFFFF"/>
            <w:noWrap/>
            <w:vAlign w:val="center"/>
            <w:hideMark/>
          </w:tcPr>
          <w:p w14:paraId="73032BD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5BB4CDB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4243ADF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976563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0BD75D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01C248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3F55AACF" w14:textId="77777777" w:rsidTr="009411D3">
        <w:trPr>
          <w:trHeight w:val="255"/>
        </w:trPr>
        <w:tc>
          <w:tcPr>
            <w:tcW w:w="448" w:type="dxa"/>
            <w:shd w:val="clear" w:color="000000" w:fill="FFFFFF"/>
            <w:noWrap/>
            <w:vAlign w:val="center"/>
            <w:hideMark/>
          </w:tcPr>
          <w:p w14:paraId="5E03E13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5E423CB"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2C3E05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26BA88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16.800</w:t>
            </w:r>
          </w:p>
        </w:tc>
        <w:tc>
          <w:tcPr>
            <w:tcW w:w="1200" w:type="dxa"/>
            <w:vAlign w:val="center"/>
            <w:hideMark/>
          </w:tcPr>
          <w:p w14:paraId="572CA9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676C43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42.225</w:t>
            </w:r>
          </w:p>
        </w:tc>
      </w:tr>
      <w:tr w:rsidR="00421C6C" w:rsidRPr="00421C6C" w14:paraId="676BC66B" w14:textId="77777777" w:rsidTr="009411D3">
        <w:trPr>
          <w:trHeight w:val="255"/>
        </w:trPr>
        <w:tc>
          <w:tcPr>
            <w:tcW w:w="448" w:type="dxa"/>
            <w:shd w:val="clear" w:color="000000" w:fill="FFFFFF"/>
            <w:noWrap/>
            <w:vAlign w:val="center"/>
            <w:hideMark/>
          </w:tcPr>
          <w:p w14:paraId="5486938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49D7659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6760EB6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C33CC4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18.600</w:t>
            </w:r>
          </w:p>
        </w:tc>
        <w:tc>
          <w:tcPr>
            <w:tcW w:w="1200" w:type="dxa"/>
            <w:vAlign w:val="center"/>
            <w:hideMark/>
          </w:tcPr>
          <w:p w14:paraId="3A315F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132758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12.918</w:t>
            </w:r>
          </w:p>
        </w:tc>
      </w:tr>
      <w:tr w:rsidR="00421C6C" w:rsidRPr="00421C6C" w14:paraId="23342FF0" w14:textId="77777777" w:rsidTr="009411D3">
        <w:trPr>
          <w:trHeight w:val="255"/>
        </w:trPr>
        <w:tc>
          <w:tcPr>
            <w:tcW w:w="448" w:type="dxa"/>
            <w:shd w:val="clear" w:color="000000" w:fill="FFFFFF"/>
            <w:noWrap/>
            <w:vAlign w:val="center"/>
            <w:hideMark/>
          </w:tcPr>
          <w:p w14:paraId="2CA7E31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3FBEE81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19DB20F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68D40D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73FD0A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4D8FDD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1A2E868A" w14:textId="77777777" w:rsidTr="009411D3">
        <w:trPr>
          <w:trHeight w:val="255"/>
        </w:trPr>
        <w:tc>
          <w:tcPr>
            <w:tcW w:w="448" w:type="dxa"/>
            <w:shd w:val="clear" w:color="000000" w:fill="FFFFFF"/>
            <w:noWrap/>
            <w:vAlign w:val="center"/>
            <w:hideMark/>
          </w:tcPr>
          <w:p w14:paraId="241FD45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7422ED3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7AF44E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969AD5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362C75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629F73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1CC24DA8" w14:textId="77777777" w:rsidTr="009411D3">
        <w:trPr>
          <w:trHeight w:val="255"/>
        </w:trPr>
        <w:tc>
          <w:tcPr>
            <w:tcW w:w="448" w:type="dxa"/>
            <w:shd w:val="clear" w:color="000000" w:fill="FFFFFF"/>
            <w:noWrap/>
            <w:vAlign w:val="center"/>
            <w:hideMark/>
          </w:tcPr>
          <w:p w14:paraId="05EC2E42"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50B750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239627A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27B8C9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68CCE6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17C5DD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4DD970C1" w14:textId="77777777" w:rsidTr="009411D3">
        <w:trPr>
          <w:trHeight w:val="420"/>
        </w:trPr>
        <w:tc>
          <w:tcPr>
            <w:tcW w:w="448" w:type="dxa"/>
            <w:shd w:val="clear" w:color="000000" w:fill="FFFFFF"/>
            <w:noWrap/>
            <w:vAlign w:val="center"/>
            <w:hideMark/>
          </w:tcPr>
          <w:p w14:paraId="6529DEC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125358D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2284424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6EFF95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2.500</w:t>
            </w:r>
          </w:p>
        </w:tc>
        <w:tc>
          <w:tcPr>
            <w:tcW w:w="1200" w:type="dxa"/>
            <w:vAlign w:val="center"/>
            <w:hideMark/>
          </w:tcPr>
          <w:p w14:paraId="7F3D13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652815C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2.748</w:t>
            </w:r>
          </w:p>
        </w:tc>
      </w:tr>
      <w:tr w:rsidR="00421C6C" w:rsidRPr="00421C6C" w14:paraId="29CCF7EA" w14:textId="77777777" w:rsidTr="009411D3">
        <w:trPr>
          <w:trHeight w:val="255"/>
        </w:trPr>
        <w:tc>
          <w:tcPr>
            <w:tcW w:w="448" w:type="dxa"/>
            <w:vAlign w:val="center"/>
            <w:hideMark/>
          </w:tcPr>
          <w:p w14:paraId="29C76B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627B1507"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Շիրակի</w:t>
            </w:r>
            <w:r w:rsidRPr="00421C6C">
              <w:rPr>
                <w:rFonts w:ascii="Arial Armenian" w:hAnsi="Arial Armenian" w:cs="Arial"/>
                <w:b/>
                <w:bCs/>
                <w:sz w:val="20"/>
                <w:szCs w:val="20"/>
              </w:rPr>
              <w:t xml:space="preserve"> 10,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46</w:t>
            </w:r>
          </w:p>
        </w:tc>
        <w:tc>
          <w:tcPr>
            <w:tcW w:w="940" w:type="dxa"/>
            <w:vAlign w:val="center"/>
            <w:hideMark/>
          </w:tcPr>
          <w:p w14:paraId="26E2A2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5F7E3D9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090D85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6C189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864760C" w14:textId="77777777" w:rsidTr="009411D3">
        <w:trPr>
          <w:trHeight w:val="255"/>
        </w:trPr>
        <w:tc>
          <w:tcPr>
            <w:tcW w:w="448" w:type="dxa"/>
            <w:shd w:val="clear" w:color="000000" w:fill="FFFFFF"/>
            <w:vAlign w:val="center"/>
            <w:hideMark/>
          </w:tcPr>
          <w:p w14:paraId="374F9BF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41ED894"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E675FB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4ECEA61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8C5F7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DA75B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4A21BF7" w14:textId="77777777" w:rsidTr="009411D3">
        <w:trPr>
          <w:trHeight w:val="255"/>
        </w:trPr>
        <w:tc>
          <w:tcPr>
            <w:tcW w:w="448" w:type="dxa"/>
            <w:shd w:val="clear" w:color="000000" w:fill="FFFFFF"/>
            <w:vAlign w:val="center"/>
            <w:hideMark/>
          </w:tcPr>
          <w:p w14:paraId="7111955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A9BAC9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ù³Ý¹áõÙª</w:t>
            </w:r>
          </w:p>
        </w:tc>
        <w:tc>
          <w:tcPr>
            <w:tcW w:w="940" w:type="dxa"/>
            <w:shd w:val="clear" w:color="000000" w:fill="FFFFFF"/>
            <w:noWrap/>
            <w:vAlign w:val="center"/>
            <w:hideMark/>
          </w:tcPr>
          <w:p w14:paraId="5138B8F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81C46E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3FD8D2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7C18F5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2.652</w:t>
            </w:r>
          </w:p>
        </w:tc>
      </w:tr>
      <w:tr w:rsidR="00421C6C" w:rsidRPr="00421C6C" w14:paraId="6D4A73AC" w14:textId="77777777" w:rsidTr="009411D3">
        <w:trPr>
          <w:trHeight w:val="270"/>
        </w:trPr>
        <w:tc>
          <w:tcPr>
            <w:tcW w:w="448" w:type="dxa"/>
            <w:shd w:val="clear" w:color="000000" w:fill="FFFFFF"/>
            <w:vAlign w:val="center"/>
            <w:hideMark/>
          </w:tcPr>
          <w:p w14:paraId="3A17B4F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A8620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68F294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D2EC12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0.270</w:t>
            </w:r>
          </w:p>
        </w:tc>
        <w:tc>
          <w:tcPr>
            <w:tcW w:w="1200" w:type="dxa"/>
            <w:vAlign w:val="center"/>
            <w:hideMark/>
          </w:tcPr>
          <w:p w14:paraId="05B529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11FB3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9.043</w:t>
            </w:r>
          </w:p>
        </w:tc>
      </w:tr>
      <w:tr w:rsidR="00421C6C" w:rsidRPr="00421C6C" w14:paraId="71676DD3" w14:textId="77777777" w:rsidTr="009411D3">
        <w:trPr>
          <w:trHeight w:val="420"/>
        </w:trPr>
        <w:tc>
          <w:tcPr>
            <w:tcW w:w="448" w:type="dxa"/>
            <w:shd w:val="clear" w:color="000000" w:fill="FFFFFF"/>
            <w:vAlign w:val="center"/>
            <w:hideMark/>
          </w:tcPr>
          <w:p w14:paraId="5C4474A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93C55E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2AB7747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AFB4634"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4C11E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2FB5ED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9.464</w:t>
            </w:r>
          </w:p>
        </w:tc>
      </w:tr>
      <w:tr w:rsidR="00421C6C" w:rsidRPr="00421C6C" w14:paraId="51F0FC98" w14:textId="77777777" w:rsidTr="009411D3">
        <w:trPr>
          <w:trHeight w:val="420"/>
        </w:trPr>
        <w:tc>
          <w:tcPr>
            <w:tcW w:w="448" w:type="dxa"/>
            <w:shd w:val="clear" w:color="000000" w:fill="FFFFFF"/>
            <w:vAlign w:val="center"/>
            <w:hideMark/>
          </w:tcPr>
          <w:p w14:paraId="27ED208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F06A6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D2C72D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D3DFBD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0.90</w:t>
            </w:r>
          </w:p>
        </w:tc>
        <w:tc>
          <w:tcPr>
            <w:tcW w:w="1200" w:type="dxa"/>
            <w:vAlign w:val="center"/>
            <w:hideMark/>
          </w:tcPr>
          <w:p w14:paraId="0DF261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269C36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3.696</w:t>
            </w:r>
          </w:p>
        </w:tc>
      </w:tr>
      <w:tr w:rsidR="00421C6C" w:rsidRPr="00421C6C" w14:paraId="079E5A0F" w14:textId="77777777" w:rsidTr="009411D3">
        <w:trPr>
          <w:trHeight w:val="255"/>
        </w:trPr>
        <w:tc>
          <w:tcPr>
            <w:tcW w:w="448" w:type="dxa"/>
            <w:shd w:val="clear" w:color="000000" w:fill="FFFFFF"/>
            <w:vAlign w:val="center"/>
            <w:hideMark/>
          </w:tcPr>
          <w:p w14:paraId="2517444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8A38209"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3C03AC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09AF3C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385ED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3EEB4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7CDB04C" w14:textId="77777777" w:rsidTr="009411D3">
        <w:trPr>
          <w:trHeight w:val="420"/>
        </w:trPr>
        <w:tc>
          <w:tcPr>
            <w:tcW w:w="448" w:type="dxa"/>
            <w:shd w:val="clear" w:color="000000" w:fill="FFFFFF"/>
            <w:noWrap/>
            <w:vAlign w:val="center"/>
            <w:hideMark/>
          </w:tcPr>
          <w:p w14:paraId="60F1B30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36D517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03DAC76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B20825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0.0946</w:t>
            </w:r>
          </w:p>
        </w:tc>
        <w:tc>
          <w:tcPr>
            <w:tcW w:w="1200" w:type="dxa"/>
            <w:vAlign w:val="center"/>
            <w:hideMark/>
          </w:tcPr>
          <w:p w14:paraId="293578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035ED2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12.878</w:t>
            </w:r>
          </w:p>
        </w:tc>
      </w:tr>
      <w:tr w:rsidR="00421C6C" w:rsidRPr="00421C6C" w14:paraId="7E578D3C" w14:textId="77777777" w:rsidTr="009411D3">
        <w:trPr>
          <w:trHeight w:val="255"/>
        </w:trPr>
        <w:tc>
          <w:tcPr>
            <w:tcW w:w="448" w:type="dxa"/>
            <w:shd w:val="clear" w:color="000000" w:fill="FFFFFF"/>
            <w:noWrap/>
            <w:vAlign w:val="center"/>
            <w:hideMark/>
          </w:tcPr>
          <w:p w14:paraId="58F13F48"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A1587A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702952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920871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4.700</w:t>
            </w:r>
          </w:p>
        </w:tc>
        <w:tc>
          <w:tcPr>
            <w:tcW w:w="1200" w:type="dxa"/>
            <w:vAlign w:val="center"/>
            <w:hideMark/>
          </w:tcPr>
          <w:p w14:paraId="1FEBE8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383FB0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42.950</w:t>
            </w:r>
          </w:p>
        </w:tc>
      </w:tr>
      <w:tr w:rsidR="00421C6C" w:rsidRPr="00421C6C" w14:paraId="53D2E69E" w14:textId="77777777" w:rsidTr="009411D3">
        <w:trPr>
          <w:trHeight w:val="255"/>
        </w:trPr>
        <w:tc>
          <w:tcPr>
            <w:tcW w:w="448" w:type="dxa"/>
            <w:shd w:val="clear" w:color="000000" w:fill="FFFFFF"/>
            <w:noWrap/>
            <w:vAlign w:val="center"/>
            <w:hideMark/>
          </w:tcPr>
          <w:p w14:paraId="7FD2288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3C6A05C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A6CA6C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5478B1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1.050</w:t>
            </w:r>
          </w:p>
        </w:tc>
        <w:tc>
          <w:tcPr>
            <w:tcW w:w="1200" w:type="dxa"/>
            <w:vAlign w:val="center"/>
            <w:hideMark/>
          </w:tcPr>
          <w:p w14:paraId="64B0E1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70D26E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12.112</w:t>
            </w:r>
          </w:p>
        </w:tc>
      </w:tr>
      <w:tr w:rsidR="00421C6C" w:rsidRPr="00421C6C" w14:paraId="7F01A840" w14:textId="77777777" w:rsidTr="009411D3">
        <w:trPr>
          <w:trHeight w:val="255"/>
        </w:trPr>
        <w:tc>
          <w:tcPr>
            <w:tcW w:w="448" w:type="dxa"/>
            <w:shd w:val="clear" w:color="000000" w:fill="FFFFFF"/>
            <w:noWrap/>
            <w:vAlign w:val="center"/>
            <w:hideMark/>
          </w:tcPr>
          <w:p w14:paraId="5CE6158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1D5165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66C5EA5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1BB8E9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235AA4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6777EE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6.909</w:t>
            </w:r>
          </w:p>
        </w:tc>
      </w:tr>
      <w:tr w:rsidR="00421C6C" w:rsidRPr="00421C6C" w14:paraId="29E1CA7C" w14:textId="77777777" w:rsidTr="009411D3">
        <w:trPr>
          <w:trHeight w:val="255"/>
        </w:trPr>
        <w:tc>
          <w:tcPr>
            <w:tcW w:w="448" w:type="dxa"/>
            <w:shd w:val="clear" w:color="000000" w:fill="FFFFFF"/>
            <w:noWrap/>
            <w:vAlign w:val="center"/>
            <w:hideMark/>
          </w:tcPr>
          <w:p w14:paraId="7DA0A059"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1634755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7586399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395C051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1A3AFB1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3BECD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26.656</w:t>
            </w:r>
          </w:p>
        </w:tc>
      </w:tr>
      <w:tr w:rsidR="00421C6C" w:rsidRPr="00421C6C" w14:paraId="1AFF954E" w14:textId="77777777" w:rsidTr="009411D3">
        <w:trPr>
          <w:trHeight w:val="255"/>
        </w:trPr>
        <w:tc>
          <w:tcPr>
            <w:tcW w:w="448" w:type="dxa"/>
            <w:shd w:val="clear" w:color="000000" w:fill="FFFFFF"/>
            <w:noWrap/>
            <w:vAlign w:val="center"/>
            <w:hideMark/>
          </w:tcPr>
          <w:p w14:paraId="5621CC7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69ADCDC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4BBBBE8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C8A2C1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0.01030</w:t>
            </w:r>
          </w:p>
        </w:tc>
        <w:tc>
          <w:tcPr>
            <w:tcW w:w="1200" w:type="dxa"/>
            <w:vAlign w:val="center"/>
            <w:hideMark/>
          </w:tcPr>
          <w:p w14:paraId="5BC98A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DC99F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5.020</w:t>
            </w:r>
          </w:p>
        </w:tc>
      </w:tr>
      <w:tr w:rsidR="00421C6C" w:rsidRPr="00421C6C" w14:paraId="66E17BEC" w14:textId="77777777" w:rsidTr="009411D3">
        <w:trPr>
          <w:trHeight w:val="255"/>
        </w:trPr>
        <w:tc>
          <w:tcPr>
            <w:tcW w:w="448" w:type="dxa"/>
            <w:shd w:val="clear" w:color="000000" w:fill="FFFFFF"/>
            <w:noWrap/>
            <w:vAlign w:val="center"/>
            <w:hideMark/>
          </w:tcPr>
          <w:p w14:paraId="5A0F829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010B51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3C00FB7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CBBED9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0.01700</w:t>
            </w:r>
          </w:p>
        </w:tc>
        <w:tc>
          <w:tcPr>
            <w:tcW w:w="1200" w:type="dxa"/>
            <w:vAlign w:val="center"/>
            <w:hideMark/>
          </w:tcPr>
          <w:p w14:paraId="20962F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3CA6D2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8.700</w:t>
            </w:r>
          </w:p>
        </w:tc>
      </w:tr>
      <w:tr w:rsidR="00421C6C" w:rsidRPr="00421C6C" w14:paraId="5B5525CE" w14:textId="77777777" w:rsidTr="009411D3">
        <w:trPr>
          <w:trHeight w:val="270"/>
        </w:trPr>
        <w:tc>
          <w:tcPr>
            <w:tcW w:w="448" w:type="dxa"/>
            <w:shd w:val="clear" w:color="000000" w:fill="FFFFFF"/>
            <w:noWrap/>
            <w:vAlign w:val="center"/>
            <w:hideMark/>
          </w:tcPr>
          <w:p w14:paraId="735BFEC6"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2B49DD4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4BBBB80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B90A5D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1.800</w:t>
            </w:r>
          </w:p>
        </w:tc>
        <w:tc>
          <w:tcPr>
            <w:tcW w:w="1200" w:type="dxa"/>
            <w:vAlign w:val="center"/>
            <w:hideMark/>
          </w:tcPr>
          <w:p w14:paraId="7736D7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0E011A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4.319</w:t>
            </w:r>
          </w:p>
        </w:tc>
      </w:tr>
      <w:tr w:rsidR="00421C6C" w:rsidRPr="00421C6C" w14:paraId="0121CD19" w14:textId="77777777" w:rsidTr="009411D3">
        <w:trPr>
          <w:trHeight w:val="540"/>
        </w:trPr>
        <w:tc>
          <w:tcPr>
            <w:tcW w:w="448" w:type="dxa"/>
            <w:shd w:val="clear" w:color="000000" w:fill="FFFFFF"/>
            <w:noWrap/>
            <w:vAlign w:val="center"/>
            <w:hideMark/>
          </w:tcPr>
          <w:p w14:paraId="6C982F4B"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255B39D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7C6049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2AA930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24D872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1EAD80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10.845</w:t>
            </w:r>
          </w:p>
        </w:tc>
      </w:tr>
      <w:tr w:rsidR="00421C6C" w:rsidRPr="00421C6C" w14:paraId="458EB34F" w14:textId="77777777" w:rsidTr="009411D3">
        <w:trPr>
          <w:trHeight w:val="540"/>
        </w:trPr>
        <w:tc>
          <w:tcPr>
            <w:tcW w:w="448" w:type="dxa"/>
            <w:shd w:val="clear" w:color="000000" w:fill="FFFFFF"/>
            <w:noWrap/>
            <w:vAlign w:val="center"/>
            <w:hideMark/>
          </w:tcPr>
          <w:p w14:paraId="08C5E7B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2B5805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6ACD06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5674CF3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2.600</w:t>
            </w:r>
          </w:p>
        </w:tc>
        <w:tc>
          <w:tcPr>
            <w:tcW w:w="1200" w:type="dxa"/>
            <w:vAlign w:val="center"/>
            <w:hideMark/>
          </w:tcPr>
          <w:p w14:paraId="5A3DBD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0DAD1F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2.960</w:t>
            </w:r>
          </w:p>
        </w:tc>
      </w:tr>
      <w:tr w:rsidR="00421C6C" w:rsidRPr="00421C6C" w14:paraId="7B55EF71" w14:textId="77777777" w:rsidTr="009411D3">
        <w:trPr>
          <w:trHeight w:val="570"/>
        </w:trPr>
        <w:tc>
          <w:tcPr>
            <w:tcW w:w="448" w:type="dxa"/>
            <w:shd w:val="clear" w:color="000000" w:fill="FFFFFF"/>
            <w:noWrap/>
            <w:vAlign w:val="center"/>
            <w:hideMark/>
          </w:tcPr>
          <w:p w14:paraId="0E81C48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235C446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5BA195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F69D45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1.80</w:t>
            </w:r>
          </w:p>
        </w:tc>
        <w:tc>
          <w:tcPr>
            <w:tcW w:w="1200" w:type="dxa"/>
            <w:vAlign w:val="center"/>
            <w:hideMark/>
          </w:tcPr>
          <w:p w14:paraId="4A0537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5236E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18.422</w:t>
            </w:r>
          </w:p>
        </w:tc>
      </w:tr>
      <w:tr w:rsidR="00421C6C" w:rsidRPr="00421C6C" w14:paraId="7F9A2860" w14:textId="77777777" w:rsidTr="009411D3">
        <w:trPr>
          <w:trHeight w:val="255"/>
        </w:trPr>
        <w:tc>
          <w:tcPr>
            <w:tcW w:w="448" w:type="dxa"/>
            <w:shd w:val="clear" w:color="000000" w:fill="FFFFFF"/>
            <w:noWrap/>
            <w:vAlign w:val="center"/>
            <w:hideMark/>
          </w:tcPr>
          <w:p w14:paraId="2ACFAD6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7C3CED4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4868F12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CF9206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0.100</w:t>
            </w:r>
          </w:p>
        </w:tc>
        <w:tc>
          <w:tcPr>
            <w:tcW w:w="1200" w:type="dxa"/>
            <w:vAlign w:val="center"/>
            <w:hideMark/>
          </w:tcPr>
          <w:p w14:paraId="7C5C7C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31CB6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13.804</w:t>
            </w:r>
          </w:p>
        </w:tc>
      </w:tr>
      <w:tr w:rsidR="00421C6C" w:rsidRPr="00421C6C" w14:paraId="4B9BD2D5" w14:textId="77777777" w:rsidTr="009411D3">
        <w:trPr>
          <w:trHeight w:val="255"/>
        </w:trPr>
        <w:tc>
          <w:tcPr>
            <w:tcW w:w="448" w:type="dxa"/>
            <w:shd w:val="clear" w:color="000000" w:fill="FFFFFF"/>
            <w:noWrap/>
            <w:vAlign w:val="center"/>
            <w:hideMark/>
          </w:tcPr>
          <w:p w14:paraId="580BD6EC"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594109C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2F21F72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451392C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14.00</w:t>
            </w:r>
          </w:p>
        </w:tc>
        <w:tc>
          <w:tcPr>
            <w:tcW w:w="1200" w:type="dxa"/>
            <w:vAlign w:val="center"/>
            <w:hideMark/>
          </w:tcPr>
          <w:p w14:paraId="1AF276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2AE165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144.630</w:t>
            </w:r>
          </w:p>
        </w:tc>
      </w:tr>
      <w:tr w:rsidR="00421C6C" w:rsidRPr="00421C6C" w14:paraId="765B21C0" w14:textId="77777777" w:rsidTr="009411D3">
        <w:trPr>
          <w:trHeight w:val="330"/>
        </w:trPr>
        <w:tc>
          <w:tcPr>
            <w:tcW w:w="448" w:type="dxa"/>
            <w:shd w:val="clear" w:color="000000" w:fill="FFFFFF"/>
            <w:noWrap/>
            <w:vAlign w:val="center"/>
            <w:hideMark/>
          </w:tcPr>
          <w:p w14:paraId="33F41D4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371510B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3E2E9B4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D082DD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5DD26C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6CA44E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11.397</w:t>
            </w:r>
          </w:p>
        </w:tc>
      </w:tr>
      <w:tr w:rsidR="00421C6C" w:rsidRPr="00421C6C" w14:paraId="58E4F362" w14:textId="77777777" w:rsidTr="009411D3">
        <w:trPr>
          <w:trHeight w:val="255"/>
        </w:trPr>
        <w:tc>
          <w:tcPr>
            <w:tcW w:w="448" w:type="dxa"/>
            <w:shd w:val="clear" w:color="000000" w:fill="FFFFFF"/>
            <w:noWrap/>
            <w:vAlign w:val="center"/>
            <w:hideMark/>
          </w:tcPr>
          <w:p w14:paraId="212AB29F"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7E13389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426E762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2B7C80E"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16.800</w:t>
            </w:r>
          </w:p>
        </w:tc>
        <w:tc>
          <w:tcPr>
            <w:tcW w:w="1200" w:type="dxa"/>
            <w:vAlign w:val="center"/>
            <w:hideMark/>
          </w:tcPr>
          <w:p w14:paraId="7F828D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4E817E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42.225</w:t>
            </w:r>
          </w:p>
        </w:tc>
      </w:tr>
      <w:tr w:rsidR="00421C6C" w:rsidRPr="00421C6C" w14:paraId="1BE6FF40" w14:textId="77777777" w:rsidTr="009411D3">
        <w:trPr>
          <w:trHeight w:val="255"/>
        </w:trPr>
        <w:tc>
          <w:tcPr>
            <w:tcW w:w="448" w:type="dxa"/>
            <w:shd w:val="clear" w:color="000000" w:fill="FFFFFF"/>
            <w:noWrap/>
            <w:vAlign w:val="center"/>
            <w:hideMark/>
          </w:tcPr>
          <w:p w14:paraId="6259D635"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2B7BA6C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41B97C2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3DDB56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18.600</w:t>
            </w:r>
          </w:p>
        </w:tc>
        <w:tc>
          <w:tcPr>
            <w:tcW w:w="1200" w:type="dxa"/>
            <w:vAlign w:val="center"/>
            <w:hideMark/>
          </w:tcPr>
          <w:p w14:paraId="6B85B9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042509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12.918</w:t>
            </w:r>
          </w:p>
        </w:tc>
      </w:tr>
      <w:tr w:rsidR="00421C6C" w:rsidRPr="00421C6C" w14:paraId="2516D6F0" w14:textId="77777777" w:rsidTr="009411D3">
        <w:trPr>
          <w:trHeight w:val="255"/>
        </w:trPr>
        <w:tc>
          <w:tcPr>
            <w:tcW w:w="448" w:type="dxa"/>
            <w:shd w:val="clear" w:color="000000" w:fill="FFFFFF"/>
            <w:noWrap/>
            <w:vAlign w:val="center"/>
            <w:hideMark/>
          </w:tcPr>
          <w:p w14:paraId="07DB08A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78E6BBD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46C004A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F7FA907"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4.300</w:t>
            </w:r>
          </w:p>
        </w:tc>
        <w:tc>
          <w:tcPr>
            <w:tcW w:w="1200" w:type="dxa"/>
            <w:vAlign w:val="center"/>
            <w:hideMark/>
          </w:tcPr>
          <w:p w14:paraId="6F843F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3F7275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2.370</w:t>
            </w:r>
          </w:p>
        </w:tc>
      </w:tr>
      <w:tr w:rsidR="00421C6C" w:rsidRPr="00421C6C" w14:paraId="7C3518E0" w14:textId="77777777" w:rsidTr="009411D3">
        <w:trPr>
          <w:trHeight w:val="255"/>
        </w:trPr>
        <w:tc>
          <w:tcPr>
            <w:tcW w:w="448" w:type="dxa"/>
            <w:shd w:val="clear" w:color="000000" w:fill="FFFFFF"/>
            <w:noWrap/>
            <w:vAlign w:val="center"/>
            <w:hideMark/>
          </w:tcPr>
          <w:p w14:paraId="784072E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5B85E1B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3A30E77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012BE293"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0B9FD2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0D6BD0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6AC06B53" w14:textId="77777777" w:rsidTr="009411D3">
        <w:trPr>
          <w:trHeight w:val="255"/>
        </w:trPr>
        <w:tc>
          <w:tcPr>
            <w:tcW w:w="448" w:type="dxa"/>
            <w:shd w:val="clear" w:color="000000" w:fill="FFFFFF"/>
            <w:noWrap/>
            <w:vAlign w:val="center"/>
            <w:hideMark/>
          </w:tcPr>
          <w:p w14:paraId="1C0842E0"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03FA40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327800C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0C3764A"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4.000</w:t>
            </w:r>
          </w:p>
        </w:tc>
        <w:tc>
          <w:tcPr>
            <w:tcW w:w="1200" w:type="dxa"/>
            <w:vAlign w:val="center"/>
            <w:hideMark/>
          </w:tcPr>
          <w:p w14:paraId="259DC9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2.193</w:t>
            </w:r>
          </w:p>
        </w:tc>
        <w:tc>
          <w:tcPr>
            <w:tcW w:w="1240" w:type="dxa"/>
            <w:vAlign w:val="center"/>
            <w:hideMark/>
          </w:tcPr>
          <w:p w14:paraId="3138CA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8.773</w:t>
            </w:r>
          </w:p>
        </w:tc>
      </w:tr>
      <w:tr w:rsidR="00421C6C" w:rsidRPr="00421C6C" w14:paraId="5E84858E" w14:textId="77777777" w:rsidTr="009411D3">
        <w:trPr>
          <w:trHeight w:val="420"/>
        </w:trPr>
        <w:tc>
          <w:tcPr>
            <w:tcW w:w="448" w:type="dxa"/>
            <w:shd w:val="clear" w:color="000000" w:fill="FFFFFF"/>
            <w:noWrap/>
            <w:vAlign w:val="center"/>
            <w:hideMark/>
          </w:tcPr>
          <w:p w14:paraId="72E24E01"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lastRenderedPageBreak/>
              <w:t>20</w:t>
            </w:r>
          </w:p>
        </w:tc>
        <w:tc>
          <w:tcPr>
            <w:tcW w:w="4857" w:type="dxa"/>
            <w:shd w:val="clear" w:color="000000" w:fill="FFFFFF"/>
            <w:vAlign w:val="center"/>
            <w:hideMark/>
          </w:tcPr>
          <w:p w14:paraId="6ED76A0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590C984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33B3CCD" w14:textId="77777777" w:rsidR="00421C6C" w:rsidRPr="00421C6C" w:rsidRDefault="00421C6C" w:rsidP="00421C6C">
            <w:pPr>
              <w:jc w:val="right"/>
              <w:rPr>
                <w:rFonts w:ascii="Arial Armenian" w:hAnsi="Arial Armenian" w:cs="Arial"/>
                <w:sz w:val="16"/>
                <w:szCs w:val="16"/>
              </w:rPr>
            </w:pPr>
            <w:r w:rsidRPr="00421C6C">
              <w:rPr>
                <w:rFonts w:ascii="Arial Armenian" w:hAnsi="Arial Armenian" w:cs="Arial"/>
                <w:sz w:val="16"/>
                <w:szCs w:val="16"/>
              </w:rPr>
              <w:t>2.500</w:t>
            </w:r>
          </w:p>
        </w:tc>
        <w:tc>
          <w:tcPr>
            <w:tcW w:w="1200" w:type="dxa"/>
            <w:vAlign w:val="center"/>
            <w:hideMark/>
          </w:tcPr>
          <w:p w14:paraId="2298703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4D15F5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2.748</w:t>
            </w:r>
          </w:p>
        </w:tc>
      </w:tr>
      <w:tr w:rsidR="00421C6C" w:rsidRPr="00421C6C" w14:paraId="1E27D2D4" w14:textId="77777777" w:rsidTr="009411D3">
        <w:trPr>
          <w:trHeight w:val="255"/>
        </w:trPr>
        <w:tc>
          <w:tcPr>
            <w:tcW w:w="448" w:type="dxa"/>
            <w:noWrap/>
            <w:vAlign w:val="bottom"/>
            <w:hideMark/>
          </w:tcPr>
          <w:p w14:paraId="1D0473A0"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4ED48F33"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4B867BB5"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0144A2FA"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vAlign w:val="center"/>
            <w:hideMark/>
          </w:tcPr>
          <w:p w14:paraId="412D0A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7FC1E6A" w14:textId="77777777" w:rsidR="00421C6C" w:rsidRPr="00421C6C" w:rsidRDefault="00421C6C" w:rsidP="00421C6C">
            <w:pPr>
              <w:jc w:val="center"/>
              <w:rPr>
                <w:rFonts w:ascii="Arial Armenian" w:hAnsi="Arial Armenian" w:cs="Arial"/>
                <w:b/>
                <w:bCs/>
                <w:sz w:val="16"/>
                <w:szCs w:val="16"/>
              </w:rPr>
            </w:pPr>
            <w:r w:rsidRPr="00421C6C">
              <w:rPr>
                <w:rFonts w:ascii="Arial Armenian" w:hAnsi="Arial Armenian" w:cs="Arial"/>
                <w:b/>
                <w:bCs/>
                <w:sz w:val="16"/>
                <w:szCs w:val="16"/>
              </w:rPr>
              <w:t>2079.059</w:t>
            </w:r>
          </w:p>
        </w:tc>
      </w:tr>
      <w:tr w:rsidR="00421C6C" w:rsidRPr="00421C6C" w14:paraId="33D32E01" w14:textId="77777777" w:rsidTr="009411D3">
        <w:trPr>
          <w:trHeight w:val="255"/>
        </w:trPr>
        <w:tc>
          <w:tcPr>
            <w:tcW w:w="448" w:type="dxa"/>
            <w:vAlign w:val="center"/>
            <w:hideMark/>
          </w:tcPr>
          <w:p w14:paraId="78CFCE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573118C1"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Եղբայրության</w:t>
            </w:r>
            <w:r w:rsidRPr="00421C6C">
              <w:rPr>
                <w:rFonts w:ascii="Arial Armenian" w:hAnsi="Arial Armenian" w:cs="Arial"/>
                <w:b/>
                <w:bCs/>
                <w:sz w:val="20"/>
                <w:szCs w:val="20"/>
              </w:rPr>
              <w:t xml:space="preserve"> 14,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4 </w:t>
            </w:r>
            <w:r w:rsidRPr="00421C6C">
              <w:rPr>
                <w:rFonts w:ascii="Sylfaen" w:hAnsi="Sylfaen" w:cs="Sylfaen"/>
                <w:b/>
                <w:bCs/>
                <w:sz w:val="20"/>
                <w:szCs w:val="20"/>
              </w:rPr>
              <w:t>և</w:t>
            </w:r>
            <w:r w:rsidRPr="00421C6C">
              <w:rPr>
                <w:rFonts w:ascii="Arial Armenian" w:hAnsi="Arial Armenian" w:cs="Arial"/>
                <w:b/>
                <w:bCs/>
                <w:sz w:val="20"/>
                <w:szCs w:val="20"/>
              </w:rPr>
              <w:t xml:space="preserve"> 9</w:t>
            </w:r>
          </w:p>
        </w:tc>
        <w:tc>
          <w:tcPr>
            <w:tcW w:w="940" w:type="dxa"/>
            <w:vAlign w:val="center"/>
            <w:hideMark/>
          </w:tcPr>
          <w:p w14:paraId="118F76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47C058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90638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EADFD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CCD1FE4" w14:textId="77777777" w:rsidTr="009411D3">
        <w:trPr>
          <w:trHeight w:val="255"/>
        </w:trPr>
        <w:tc>
          <w:tcPr>
            <w:tcW w:w="448" w:type="dxa"/>
            <w:shd w:val="clear" w:color="000000" w:fill="FFFFFF"/>
            <w:vAlign w:val="center"/>
            <w:hideMark/>
          </w:tcPr>
          <w:p w14:paraId="47989D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4D585A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4E7442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D1917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697D5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9DDCB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D1EE077" w14:textId="77777777" w:rsidTr="009411D3">
        <w:trPr>
          <w:trHeight w:val="255"/>
        </w:trPr>
        <w:tc>
          <w:tcPr>
            <w:tcW w:w="448" w:type="dxa"/>
            <w:shd w:val="clear" w:color="000000" w:fill="FFFFFF"/>
            <w:vAlign w:val="center"/>
            <w:hideMark/>
          </w:tcPr>
          <w:p w14:paraId="244D3C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20E50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3A3131C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C4E9B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3EA1BE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5E0B28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5C1812A8" w14:textId="77777777" w:rsidTr="009411D3">
        <w:trPr>
          <w:trHeight w:val="345"/>
        </w:trPr>
        <w:tc>
          <w:tcPr>
            <w:tcW w:w="448" w:type="dxa"/>
            <w:shd w:val="clear" w:color="000000" w:fill="FFFFFF"/>
            <w:vAlign w:val="center"/>
            <w:hideMark/>
          </w:tcPr>
          <w:p w14:paraId="549627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F67ADB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77F72E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F6828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79D4E7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77CF05A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7B02A1B5" w14:textId="77777777" w:rsidTr="009411D3">
        <w:trPr>
          <w:trHeight w:val="345"/>
        </w:trPr>
        <w:tc>
          <w:tcPr>
            <w:tcW w:w="448" w:type="dxa"/>
            <w:shd w:val="clear" w:color="000000" w:fill="FFFFFF"/>
            <w:vAlign w:val="center"/>
            <w:hideMark/>
          </w:tcPr>
          <w:p w14:paraId="2290AC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328DD9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71CA7F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07D51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62B6881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F8EF9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0EF20E07" w14:textId="77777777" w:rsidTr="009411D3">
        <w:trPr>
          <w:trHeight w:val="345"/>
        </w:trPr>
        <w:tc>
          <w:tcPr>
            <w:tcW w:w="448" w:type="dxa"/>
            <w:shd w:val="clear" w:color="000000" w:fill="FFFFFF"/>
            <w:vAlign w:val="center"/>
            <w:hideMark/>
          </w:tcPr>
          <w:p w14:paraId="2F028C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FE5106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61B4058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24412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18954C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2B619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65B9B7F9" w14:textId="77777777" w:rsidTr="009411D3">
        <w:trPr>
          <w:trHeight w:val="255"/>
        </w:trPr>
        <w:tc>
          <w:tcPr>
            <w:tcW w:w="448" w:type="dxa"/>
            <w:shd w:val="clear" w:color="000000" w:fill="FFFFFF"/>
            <w:vAlign w:val="center"/>
            <w:hideMark/>
          </w:tcPr>
          <w:p w14:paraId="7710DB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CB2C6B1"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17D68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531F5F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759514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734629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1A926A98" w14:textId="77777777" w:rsidTr="009411D3">
        <w:trPr>
          <w:trHeight w:val="420"/>
        </w:trPr>
        <w:tc>
          <w:tcPr>
            <w:tcW w:w="448" w:type="dxa"/>
            <w:shd w:val="clear" w:color="000000" w:fill="FFFFFF"/>
            <w:vAlign w:val="center"/>
            <w:hideMark/>
          </w:tcPr>
          <w:p w14:paraId="20D3BB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5CBFFF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E28E12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15392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2E1BBA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8DB92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7EDDFD91" w14:textId="77777777" w:rsidTr="009411D3">
        <w:trPr>
          <w:trHeight w:val="255"/>
        </w:trPr>
        <w:tc>
          <w:tcPr>
            <w:tcW w:w="448" w:type="dxa"/>
            <w:shd w:val="clear" w:color="000000" w:fill="FFFFFF"/>
            <w:vAlign w:val="center"/>
            <w:hideMark/>
          </w:tcPr>
          <w:p w14:paraId="7E0FF9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5DF900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CA52B9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78631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523509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57BCBE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134D9DA5" w14:textId="77777777" w:rsidTr="009411D3">
        <w:trPr>
          <w:trHeight w:val="255"/>
        </w:trPr>
        <w:tc>
          <w:tcPr>
            <w:tcW w:w="448" w:type="dxa"/>
            <w:shd w:val="clear" w:color="000000" w:fill="FFFFFF"/>
            <w:vAlign w:val="center"/>
            <w:hideMark/>
          </w:tcPr>
          <w:p w14:paraId="2555A3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162E1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97A5C4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63238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5FBFAE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57953C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7E8426CA" w14:textId="77777777" w:rsidTr="009411D3">
        <w:trPr>
          <w:trHeight w:val="255"/>
        </w:trPr>
        <w:tc>
          <w:tcPr>
            <w:tcW w:w="448" w:type="dxa"/>
            <w:shd w:val="clear" w:color="000000" w:fill="FFFFFF"/>
            <w:vAlign w:val="center"/>
            <w:hideMark/>
          </w:tcPr>
          <w:p w14:paraId="23A579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E40F29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3CA78CD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2D38D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08D5BC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0A9B2F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4CFE0247" w14:textId="77777777" w:rsidTr="009411D3">
        <w:trPr>
          <w:trHeight w:val="315"/>
        </w:trPr>
        <w:tc>
          <w:tcPr>
            <w:tcW w:w="448" w:type="dxa"/>
            <w:shd w:val="clear" w:color="000000" w:fill="FFFFFF"/>
            <w:vAlign w:val="center"/>
            <w:hideMark/>
          </w:tcPr>
          <w:p w14:paraId="2ED117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2690FFA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23AB6D0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028164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38FD4C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866DB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1015CA53" w14:textId="77777777" w:rsidTr="009411D3">
        <w:trPr>
          <w:trHeight w:val="255"/>
        </w:trPr>
        <w:tc>
          <w:tcPr>
            <w:tcW w:w="448" w:type="dxa"/>
            <w:shd w:val="clear" w:color="000000" w:fill="FFFFFF"/>
            <w:vAlign w:val="center"/>
            <w:hideMark/>
          </w:tcPr>
          <w:p w14:paraId="47AA31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67367E4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3096802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8BEE0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6DC814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2FC0BC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3AC5EFAD" w14:textId="77777777" w:rsidTr="009411D3">
        <w:trPr>
          <w:trHeight w:val="255"/>
        </w:trPr>
        <w:tc>
          <w:tcPr>
            <w:tcW w:w="448" w:type="dxa"/>
            <w:shd w:val="clear" w:color="000000" w:fill="FFFFFF"/>
            <w:vAlign w:val="center"/>
            <w:hideMark/>
          </w:tcPr>
          <w:p w14:paraId="2EFF8A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1C8259F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4FC2B38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B6DDE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40EFE9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ED775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20E78F12" w14:textId="77777777" w:rsidTr="009411D3">
        <w:trPr>
          <w:trHeight w:val="255"/>
        </w:trPr>
        <w:tc>
          <w:tcPr>
            <w:tcW w:w="448" w:type="dxa"/>
            <w:shd w:val="clear" w:color="000000" w:fill="FFFFFF"/>
            <w:vAlign w:val="center"/>
            <w:hideMark/>
          </w:tcPr>
          <w:p w14:paraId="56889B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51D302B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271C90C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DEB22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1088D4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6C4B54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4C90AFCA" w14:textId="77777777" w:rsidTr="009411D3">
        <w:trPr>
          <w:trHeight w:val="255"/>
        </w:trPr>
        <w:tc>
          <w:tcPr>
            <w:tcW w:w="448" w:type="dxa"/>
            <w:shd w:val="clear" w:color="000000" w:fill="FFFFFF"/>
            <w:vAlign w:val="center"/>
            <w:hideMark/>
          </w:tcPr>
          <w:p w14:paraId="6E685C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34B5B9E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AAA3FE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3062E2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5C8ACC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3D279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55C7AC3F" w14:textId="77777777" w:rsidTr="009411D3">
        <w:trPr>
          <w:trHeight w:val="480"/>
        </w:trPr>
        <w:tc>
          <w:tcPr>
            <w:tcW w:w="448" w:type="dxa"/>
            <w:shd w:val="clear" w:color="000000" w:fill="FFFFFF"/>
            <w:vAlign w:val="center"/>
            <w:hideMark/>
          </w:tcPr>
          <w:p w14:paraId="65B4A8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5EBEB68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556DDC4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72A915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5BA595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7A5624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64C79243" w14:textId="77777777" w:rsidTr="009411D3">
        <w:trPr>
          <w:trHeight w:val="525"/>
        </w:trPr>
        <w:tc>
          <w:tcPr>
            <w:tcW w:w="448" w:type="dxa"/>
            <w:shd w:val="clear" w:color="000000" w:fill="FFFFFF"/>
            <w:vAlign w:val="center"/>
            <w:hideMark/>
          </w:tcPr>
          <w:p w14:paraId="6827C7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9221DB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0CD9DD9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D172F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1D8C7A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3156AA1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7E7386B1" w14:textId="77777777" w:rsidTr="009411D3">
        <w:trPr>
          <w:trHeight w:val="420"/>
        </w:trPr>
        <w:tc>
          <w:tcPr>
            <w:tcW w:w="448" w:type="dxa"/>
            <w:shd w:val="clear" w:color="000000" w:fill="FFFFFF"/>
            <w:vAlign w:val="center"/>
            <w:hideMark/>
          </w:tcPr>
          <w:p w14:paraId="5742FB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3FC074F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5554633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216E87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28458A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0ECD8B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769314A6" w14:textId="77777777" w:rsidTr="009411D3">
        <w:trPr>
          <w:trHeight w:val="525"/>
        </w:trPr>
        <w:tc>
          <w:tcPr>
            <w:tcW w:w="448" w:type="dxa"/>
            <w:shd w:val="clear" w:color="000000" w:fill="FFFFFF"/>
            <w:vAlign w:val="center"/>
            <w:hideMark/>
          </w:tcPr>
          <w:p w14:paraId="31032C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61C5D8D6"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7E1C630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210FD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00E1D8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734343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121D64FE" w14:textId="77777777" w:rsidTr="009411D3">
        <w:trPr>
          <w:trHeight w:val="420"/>
        </w:trPr>
        <w:tc>
          <w:tcPr>
            <w:tcW w:w="448" w:type="dxa"/>
            <w:shd w:val="clear" w:color="000000" w:fill="FFFFFF"/>
            <w:noWrap/>
            <w:vAlign w:val="center"/>
            <w:hideMark/>
          </w:tcPr>
          <w:p w14:paraId="038C19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30B7F41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1C1CD90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9BD8E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17FE38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EC762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6736AD33" w14:textId="77777777" w:rsidTr="009411D3">
        <w:trPr>
          <w:trHeight w:val="675"/>
        </w:trPr>
        <w:tc>
          <w:tcPr>
            <w:tcW w:w="448" w:type="dxa"/>
            <w:shd w:val="clear" w:color="000000" w:fill="FFFFFF"/>
            <w:vAlign w:val="center"/>
            <w:hideMark/>
          </w:tcPr>
          <w:p w14:paraId="0CB811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C883D0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19A079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D2201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4CA8F63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8F983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08B75F86" w14:textId="77777777" w:rsidTr="009411D3">
        <w:trPr>
          <w:trHeight w:val="585"/>
        </w:trPr>
        <w:tc>
          <w:tcPr>
            <w:tcW w:w="448" w:type="dxa"/>
            <w:shd w:val="clear" w:color="000000" w:fill="FFFFFF"/>
            <w:vAlign w:val="center"/>
            <w:hideMark/>
          </w:tcPr>
          <w:p w14:paraId="379F66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792668F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19545C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66A409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3DFC96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1E178E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66F4AD31" w14:textId="77777777" w:rsidTr="009411D3">
        <w:trPr>
          <w:trHeight w:val="255"/>
        </w:trPr>
        <w:tc>
          <w:tcPr>
            <w:tcW w:w="448" w:type="dxa"/>
            <w:shd w:val="clear" w:color="000000" w:fill="FFFFFF"/>
            <w:noWrap/>
            <w:vAlign w:val="center"/>
            <w:hideMark/>
          </w:tcPr>
          <w:p w14:paraId="7DD84A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6D9FD10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27224CD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69E990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35.00</w:t>
            </w:r>
          </w:p>
        </w:tc>
        <w:tc>
          <w:tcPr>
            <w:tcW w:w="1200" w:type="dxa"/>
            <w:vAlign w:val="center"/>
            <w:hideMark/>
          </w:tcPr>
          <w:p w14:paraId="405DDB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BA9AA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361.575</w:t>
            </w:r>
          </w:p>
        </w:tc>
      </w:tr>
      <w:tr w:rsidR="00421C6C" w:rsidRPr="00421C6C" w14:paraId="3E31B1FC" w14:textId="77777777" w:rsidTr="009411D3">
        <w:trPr>
          <w:trHeight w:val="510"/>
        </w:trPr>
        <w:tc>
          <w:tcPr>
            <w:tcW w:w="448" w:type="dxa"/>
            <w:vAlign w:val="center"/>
            <w:hideMark/>
          </w:tcPr>
          <w:p w14:paraId="53A512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7EB57A50"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Եղբայրության</w:t>
            </w:r>
            <w:r w:rsidRPr="00421C6C">
              <w:rPr>
                <w:rFonts w:ascii="Arial Armenian" w:hAnsi="Arial Armenian" w:cs="Arial"/>
                <w:b/>
                <w:bCs/>
                <w:sz w:val="20"/>
                <w:szCs w:val="20"/>
              </w:rPr>
              <w:t xml:space="preserve"> 14,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52 </w:t>
            </w:r>
            <w:r w:rsidRPr="00421C6C">
              <w:rPr>
                <w:rFonts w:ascii="Sylfaen" w:hAnsi="Sylfaen" w:cs="Sylfaen"/>
                <w:b/>
                <w:bCs/>
                <w:sz w:val="20"/>
                <w:szCs w:val="20"/>
              </w:rPr>
              <w:t>և</w:t>
            </w:r>
            <w:r w:rsidRPr="00421C6C">
              <w:rPr>
                <w:rFonts w:ascii="Arial Armenian" w:hAnsi="Arial Armenian" w:cs="Arial"/>
                <w:b/>
                <w:bCs/>
                <w:sz w:val="20"/>
                <w:szCs w:val="20"/>
              </w:rPr>
              <w:t xml:space="preserve"> 57</w:t>
            </w:r>
          </w:p>
        </w:tc>
        <w:tc>
          <w:tcPr>
            <w:tcW w:w="940" w:type="dxa"/>
            <w:vAlign w:val="center"/>
            <w:hideMark/>
          </w:tcPr>
          <w:p w14:paraId="132258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27B1E5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EB0FB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16A7CB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53D0A1F" w14:textId="77777777" w:rsidTr="009411D3">
        <w:trPr>
          <w:trHeight w:val="255"/>
        </w:trPr>
        <w:tc>
          <w:tcPr>
            <w:tcW w:w="448" w:type="dxa"/>
            <w:shd w:val="clear" w:color="000000" w:fill="FFFFFF"/>
            <w:vAlign w:val="center"/>
            <w:hideMark/>
          </w:tcPr>
          <w:p w14:paraId="1385EC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13CB4626"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84ED6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38D9D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ACD35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D8C95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5236C3F" w14:textId="77777777" w:rsidTr="009411D3">
        <w:trPr>
          <w:trHeight w:val="255"/>
        </w:trPr>
        <w:tc>
          <w:tcPr>
            <w:tcW w:w="448" w:type="dxa"/>
            <w:shd w:val="clear" w:color="000000" w:fill="FFFFFF"/>
            <w:vAlign w:val="center"/>
            <w:hideMark/>
          </w:tcPr>
          <w:p w14:paraId="41BA41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216B9C8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3860C2E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3220C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7C3E03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721405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6A7563EE" w14:textId="77777777" w:rsidTr="009411D3">
        <w:trPr>
          <w:trHeight w:val="405"/>
        </w:trPr>
        <w:tc>
          <w:tcPr>
            <w:tcW w:w="448" w:type="dxa"/>
            <w:shd w:val="clear" w:color="000000" w:fill="FFFFFF"/>
            <w:vAlign w:val="center"/>
            <w:hideMark/>
          </w:tcPr>
          <w:p w14:paraId="3AFC6C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0E10C4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49FB4F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DEE26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044E69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4F361F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7DA8091F" w14:textId="77777777" w:rsidTr="009411D3">
        <w:trPr>
          <w:trHeight w:val="405"/>
        </w:trPr>
        <w:tc>
          <w:tcPr>
            <w:tcW w:w="448" w:type="dxa"/>
            <w:shd w:val="clear" w:color="000000" w:fill="FFFFFF"/>
            <w:vAlign w:val="center"/>
            <w:hideMark/>
          </w:tcPr>
          <w:p w14:paraId="34877E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4D0AC53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13C94B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C22F4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640F49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3972A1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10A557CA" w14:textId="77777777" w:rsidTr="009411D3">
        <w:trPr>
          <w:trHeight w:val="405"/>
        </w:trPr>
        <w:tc>
          <w:tcPr>
            <w:tcW w:w="448" w:type="dxa"/>
            <w:shd w:val="clear" w:color="000000" w:fill="FFFFFF"/>
            <w:vAlign w:val="center"/>
            <w:hideMark/>
          </w:tcPr>
          <w:p w14:paraId="3272D6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A974BA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93D847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8103B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51CC33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21F009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57E723B9" w14:textId="77777777" w:rsidTr="009411D3">
        <w:trPr>
          <w:trHeight w:val="255"/>
        </w:trPr>
        <w:tc>
          <w:tcPr>
            <w:tcW w:w="448" w:type="dxa"/>
            <w:shd w:val="clear" w:color="000000" w:fill="FFFFFF"/>
            <w:vAlign w:val="center"/>
            <w:hideMark/>
          </w:tcPr>
          <w:p w14:paraId="322589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51F422E"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B3ACF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A3663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38D1F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47EFDC6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002D9D1" w14:textId="77777777" w:rsidTr="009411D3">
        <w:trPr>
          <w:trHeight w:val="420"/>
        </w:trPr>
        <w:tc>
          <w:tcPr>
            <w:tcW w:w="448" w:type="dxa"/>
            <w:shd w:val="clear" w:color="000000" w:fill="FFFFFF"/>
            <w:vAlign w:val="center"/>
            <w:hideMark/>
          </w:tcPr>
          <w:p w14:paraId="595254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6904D4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28F1867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4BF7B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50E793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EFF378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23215EEC" w14:textId="77777777" w:rsidTr="009411D3">
        <w:trPr>
          <w:trHeight w:val="255"/>
        </w:trPr>
        <w:tc>
          <w:tcPr>
            <w:tcW w:w="448" w:type="dxa"/>
            <w:shd w:val="clear" w:color="000000" w:fill="FFFFFF"/>
            <w:vAlign w:val="center"/>
            <w:hideMark/>
          </w:tcPr>
          <w:p w14:paraId="086AE63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80F9EA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A467B4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CF52B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449D18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59B580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003FB168" w14:textId="77777777" w:rsidTr="009411D3">
        <w:trPr>
          <w:trHeight w:val="255"/>
        </w:trPr>
        <w:tc>
          <w:tcPr>
            <w:tcW w:w="448" w:type="dxa"/>
            <w:shd w:val="clear" w:color="000000" w:fill="FFFFFF"/>
            <w:vAlign w:val="center"/>
            <w:hideMark/>
          </w:tcPr>
          <w:p w14:paraId="524339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7FD40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9A1C31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DC695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266941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2EF822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006948DC" w14:textId="77777777" w:rsidTr="009411D3">
        <w:trPr>
          <w:trHeight w:val="255"/>
        </w:trPr>
        <w:tc>
          <w:tcPr>
            <w:tcW w:w="448" w:type="dxa"/>
            <w:shd w:val="clear" w:color="000000" w:fill="FFFFFF"/>
            <w:vAlign w:val="center"/>
            <w:hideMark/>
          </w:tcPr>
          <w:p w14:paraId="2685A4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6FFE9B5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159A128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2C588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7F08FC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6D83B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4ED02F72" w14:textId="77777777" w:rsidTr="009411D3">
        <w:trPr>
          <w:trHeight w:val="300"/>
        </w:trPr>
        <w:tc>
          <w:tcPr>
            <w:tcW w:w="448" w:type="dxa"/>
            <w:shd w:val="clear" w:color="000000" w:fill="FFFFFF"/>
            <w:vAlign w:val="center"/>
            <w:hideMark/>
          </w:tcPr>
          <w:p w14:paraId="621CC1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43D806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4672DC4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3F78B3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1492F78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52EC8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5FE4395E" w14:textId="77777777" w:rsidTr="009411D3">
        <w:trPr>
          <w:trHeight w:val="255"/>
        </w:trPr>
        <w:tc>
          <w:tcPr>
            <w:tcW w:w="448" w:type="dxa"/>
            <w:shd w:val="clear" w:color="000000" w:fill="FFFFFF"/>
            <w:vAlign w:val="center"/>
            <w:hideMark/>
          </w:tcPr>
          <w:p w14:paraId="23B916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0E8F27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24DD820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0D2C4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10C5662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7FEDC6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7CE46BA1" w14:textId="77777777" w:rsidTr="009411D3">
        <w:trPr>
          <w:trHeight w:val="255"/>
        </w:trPr>
        <w:tc>
          <w:tcPr>
            <w:tcW w:w="448" w:type="dxa"/>
            <w:shd w:val="clear" w:color="000000" w:fill="FFFFFF"/>
            <w:vAlign w:val="center"/>
            <w:hideMark/>
          </w:tcPr>
          <w:p w14:paraId="5179BF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46B4E1C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24474DD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E8104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168F9C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E8204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5DB36FAD" w14:textId="77777777" w:rsidTr="009411D3">
        <w:trPr>
          <w:trHeight w:val="255"/>
        </w:trPr>
        <w:tc>
          <w:tcPr>
            <w:tcW w:w="448" w:type="dxa"/>
            <w:shd w:val="clear" w:color="000000" w:fill="FFFFFF"/>
            <w:vAlign w:val="center"/>
            <w:hideMark/>
          </w:tcPr>
          <w:p w14:paraId="6201E7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E2BC41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700F9C3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1EA05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29E9F5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0F7A30E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017BCAB9" w14:textId="77777777" w:rsidTr="009411D3">
        <w:trPr>
          <w:trHeight w:val="255"/>
        </w:trPr>
        <w:tc>
          <w:tcPr>
            <w:tcW w:w="448" w:type="dxa"/>
            <w:shd w:val="clear" w:color="000000" w:fill="FFFFFF"/>
            <w:vAlign w:val="center"/>
            <w:hideMark/>
          </w:tcPr>
          <w:p w14:paraId="47D024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171713D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6B61A23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1B98A9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4AA913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536FC2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07081926" w14:textId="77777777" w:rsidTr="009411D3">
        <w:trPr>
          <w:trHeight w:val="420"/>
        </w:trPr>
        <w:tc>
          <w:tcPr>
            <w:tcW w:w="448" w:type="dxa"/>
            <w:shd w:val="clear" w:color="000000" w:fill="FFFFFF"/>
            <w:vAlign w:val="center"/>
            <w:hideMark/>
          </w:tcPr>
          <w:p w14:paraId="051CDA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3F066C2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74707EF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1AC31C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4A1F93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38649D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1F72DB1B" w14:textId="77777777" w:rsidTr="009411D3">
        <w:trPr>
          <w:trHeight w:val="420"/>
        </w:trPr>
        <w:tc>
          <w:tcPr>
            <w:tcW w:w="448" w:type="dxa"/>
            <w:shd w:val="clear" w:color="000000" w:fill="FFFFFF"/>
            <w:vAlign w:val="center"/>
            <w:hideMark/>
          </w:tcPr>
          <w:p w14:paraId="5CB98A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50A718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0CB14D7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8F57B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4C8C59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3F4A46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1D131890" w14:textId="77777777" w:rsidTr="009411D3">
        <w:trPr>
          <w:trHeight w:val="420"/>
        </w:trPr>
        <w:tc>
          <w:tcPr>
            <w:tcW w:w="448" w:type="dxa"/>
            <w:shd w:val="clear" w:color="000000" w:fill="FFFFFF"/>
            <w:vAlign w:val="center"/>
            <w:hideMark/>
          </w:tcPr>
          <w:p w14:paraId="144C5B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12</w:t>
            </w:r>
          </w:p>
        </w:tc>
        <w:tc>
          <w:tcPr>
            <w:tcW w:w="4857" w:type="dxa"/>
            <w:vAlign w:val="center"/>
            <w:hideMark/>
          </w:tcPr>
          <w:p w14:paraId="505E016E"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4169B5F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0F75EE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3A53A8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366A0A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6659D853" w14:textId="77777777" w:rsidTr="009411D3">
        <w:trPr>
          <w:trHeight w:val="405"/>
        </w:trPr>
        <w:tc>
          <w:tcPr>
            <w:tcW w:w="448" w:type="dxa"/>
            <w:shd w:val="clear" w:color="000000" w:fill="FFFFFF"/>
            <w:vAlign w:val="center"/>
            <w:hideMark/>
          </w:tcPr>
          <w:p w14:paraId="00A202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625494C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61DB79F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BE3EE5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323AB2F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10F01B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03D1E8FB" w14:textId="77777777" w:rsidTr="009411D3">
        <w:trPr>
          <w:trHeight w:val="420"/>
        </w:trPr>
        <w:tc>
          <w:tcPr>
            <w:tcW w:w="448" w:type="dxa"/>
            <w:shd w:val="clear" w:color="000000" w:fill="FFFFFF"/>
            <w:noWrap/>
            <w:vAlign w:val="center"/>
            <w:hideMark/>
          </w:tcPr>
          <w:p w14:paraId="1FCCE8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12F7DCD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49E0C16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E698D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4259C6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0925A2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392E5A3B" w14:textId="77777777" w:rsidTr="009411D3">
        <w:trPr>
          <w:trHeight w:val="525"/>
        </w:trPr>
        <w:tc>
          <w:tcPr>
            <w:tcW w:w="448" w:type="dxa"/>
            <w:shd w:val="clear" w:color="000000" w:fill="FFFFFF"/>
            <w:vAlign w:val="center"/>
            <w:hideMark/>
          </w:tcPr>
          <w:p w14:paraId="26E3A4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63BC7D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3E6F04A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411A0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7339E82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0F8D42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3A2E1FFB" w14:textId="77777777" w:rsidTr="009411D3">
        <w:trPr>
          <w:trHeight w:val="525"/>
        </w:trPr>
        <w:tc>
          <w:tcPr>
            <w:tcW w:w="448" w:type="dxa"/>
            <w:shd w:val="clear" w:color="000000" w:fill="FFFFFF"/>
            <w:vAlign w:val="center"/>
            <w:hideMark/>
          </w:tcPr>
          <w:p w14:paraId="424861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6DCD695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7C4ED59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76406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3697C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10E19C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1BD0A5AE" w14:textId="77777777" w:rsidTr="009411D3">
        <w:trPr>
          <w:trHeight w:val="525"/>
        </w:trPr>
        <w:tc>
          <w:tcPr>
            <w:tcW w:w="448" w:type="dxa"/>
            <w:shd w:val="clear" w:color="000000" w:fill="FFFFFF"/>
            <w:noWrap/>
            <w:vAlign w:val="center"/>
            <w:hideMark/>
          </w:tcPr>
          <w:p w14:paraId="168DC32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5784FA1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237A803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D96C6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0C483A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49FD77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21.413</w:t>
            </w:r>
          </w:p>
        </w:tc>
      </w:tr>
      <w:tr w:rsidR="00421C6C" w:rsidRPr="00421C6C" w14:paraId="4BEC2DC6" w14:textId="77777777" w:rsidTr="009411D3">
        <w:trPr>
          <w:trHeight w:val="510"/>
        </w:trPr>
        <w:tc>
          <w:tcPr>
            <w:tcW w:w="448" w:type="dxa"/>
            <w:vAlign w:val="center"/>
            <w:hideMark/>
          </w:tcPr>
          <w:p w14:paraId="2E70B2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47D5589" w14:textId="77777777" w:rsidR="00421C6C" w:rsidRPr="00421C6C" w:rsidRDefault="00421C6C" w:rsidP="00421C6C">
            <w:pPr>
              <w:rPr>
                <w:rFonts w:ascii="Arial Armenian" w:hAnsi="Arial Armenian" w:cs="Arial"/>
                <w:b/>
                <w:bCs/>
                <w:sz w:val="20"/>
                <w:szCs w:val="20"/>
              </w:rPr>
            </w:pPr>
            <w:r w:rsidRPr="00421C6C">
              <w:rPr>
                <w:rFonts w:ascii="Sylfaen" w:hAnsi="Sylfaen" w:cs="Sylfaen"/>
                <w:b/>
                <w:bCs/>
                <w:sz w:val="20"/>
                <w:szCs w:val="20"/>
              </w:rPr>
              <w:t>Եղբայրության</w:t>
            </w:r>
            <w:r w:rsidRPr="00421C6C">
              <w:rPr>
                <w:rFonts w:ascii="Arial Armenian" w:hAnsi="Arial Armenian" w:cs="Arial"/>
                <w:b/>
                <w:bCs/>
                <w:sz w:val="20"/>
                <w:szCs w:val="20"/>
              </w:rPr>
              <w:t xml:space="preserve"> 14,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58 </w:t>
            </w:r>
            <w:r w:rsidRPr="00421C6C">
              <w:rPr>
                <w:rFonts w:ascii="Sylfaen" w:hAnsi="Sylfaen" w:cs="Sylfaen"/>
                <w:b/>
                <w:bCs/>
                <w:sz w:val="20"/>
                <w:szCs w:val="20"/>
              </w:rPr>
              <w:t>և</w:t>
            </w:r>
            <w:r w:rsidRPr="00421C6C">
              <w:rPr>
                <w:rFonts w:ascii="Arial Armenian" w:hAnsi="Arial Armenian" w:cs="Arial"/>
                <w:b/>
                <w:bCs/>
                <w:sz w:val="20"/>
                <w:szCs w:val="20"/>
              </w:rPr>
              <w:t xml:space="preserve"> 63</w:t>
            </w:r>
          </w:p>
        </w:tc>
        <w:tc>
          <w:tcPr>
            <w:tcW w:w="940" w:type="dxa"/>
            <w:vAlign w:val="center"/>
            <w:hideMark/>
          </w:tcPr>
          <w:p w14:paraId="47472B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060B4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8E808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28AB3A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D52037F" w14:textId="77777777" w:rsidTr="009411D3">
        <w:trPr>
          <w:trHeight w:val="255"/>
        </w:trPr>
        <w:tc>
          <w:tcPr>
            <w:tcW w:w="448" w:type="dxa"/>
            <w:shd w:val="clear" w:color="000000" w:fill="FFFFFF"/>
            <w:vAlign w:val="center"/>
            <w:hideMark/>
          </w:tcPr>
          <w:p w14:paraId="3EA4F3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910DA0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68A68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36E3B4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89444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4B23F3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2CF3A0E" w14:textId="77777777" w:rsidTr="009411D3">
        <w:trPr>
          <w:trHeight w:val="255"/>
        </w:trPr>
        <w:tc>
          <w:tcPr>
            <w:tcW w:w="448" w:type="dxa"/>
            <w:shd w:val="clear" w:color="000000" w:fill="FFFFFF"/>
            <w:vAlign w:val="center"/>
            <w:hideMark/>
          </w:tcPr>
          <w:p w14:paraId="0E5CF9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FE23F5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5A4542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C3E3A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0A4FBB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2FCA66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24E27547" w14:textId="77777777" w:rsidTr="009411D3">
        <w:trPr>
          <w:trHeight w:val="405"/>
        </w:trPr>
        <w:tc>
          <w:tcPr>
            <w:tcW w:w="448" w:type="dxa"/>
            <w:shd w:val="clear" w:color="000000" w:fill="FFFFFF"/>
            <w:vAlign w:val="center"/>
            <w:hideMark/>
          </w:tcPr>
          <w:p w14:paraId="62F2D4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8C45DD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0509E0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FCB50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65E4D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16E9DD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56E5A32B" w14:textId="77777777" w:rsidTr="009411D3">
        <w:trPr>
          <w:trHeight w:val="405"/>
        </w:trPr>
        <w:tc>
          <w:tcPr>
            <w:tcW w:w="448" w:type="dxa"/>
            <w:shd w:val="clear" w:color="000000" w:fill="FFFFFF"/>
            <w:vAlign w:val="center"/>
            <w:hideMark/>
          </w:tcPr>
          <w:p w14:paraId="1EB9E4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C70CC4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6E5AA6C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26BCDC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36768E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7D44E3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258A4280" w14:textId="77777777" w:rsidTr="009411D3">
        <w:trPr>
          <w:trHeight w:val="405"/>
        </w:trPr>
        <w:tc>
          <w:tcPr>
            <w:tcW w:w="448" w:type="dxa"/>
            <w:shd w:val="clear" w:color="000000" w:fill="FFFFFF"/>
            <w:vAlign w:val="center"/>
            <w:hideMark/>
          </w:tcPr>
          <w:p w14:paraId="42B190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30FD627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03B8093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6453D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6959C5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340100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32C17FC9" w14:textId="77777777" w:rsidTr="009411D3">
        <w:trPr>
          <w:trHeight w:val="255"/>
        </w:trPr>
        <w:tc>
          <w:tcPr>
            <w:tcW w:w="448" w:type="dxa"/>
            <w:shd w:val="clear" w:color="000000" w:fill="FFFFFF"/>
            <w:vAlign w:val="center"/>
            <w:hideMark/>
          </w:tcPr>
          <w:p w14:paraId="4425EE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7E465707"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B85A8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1A67A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AB1A5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3C26AC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B9B8984" w14:textId="77777777" w:rsidTr="009411D3">
        <w:trPr>
          <w:trHeight w:val="420"/>
        </w:trPr>
        <w:tc>
          <w:tcPr>
            <w:tcW w:w="448" w:type="dxa"/>
            <w:shd w:val="clear" w:color="000000" w:fill="FFFFFF"/>
            <w:vAlign w:val="center"/>
            <w:hideMark/>
          </w:tcPr>
          <w:p w14:paraId="445007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D2A7C8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71F8DB0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2F68E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77C6B0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1C7C67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1BB4F399" w14:textId="77777777" w:rsidTr="009411D3">
        <w:trPr>
          <w:trHeight w:val="255"/>
        </w:trPr>
        <w:tc>
          <w:tcPr>
            <w:tcW w:w="448" w:type="dxa"/>
            <w:shd w:val="clear" w:color="000000" w:fill="FFFFFF"/>
            <w:vAlign w:val="center"/>
            <w:hideMark/>
          </w:tcPr>
          <w:p w14:paraId="48F77B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95CC6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749F00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4A8B52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5DF19D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92AD8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5B8B66F6" w14:textId="77777777" w:rsidTr="009411D3">
        <w:trPr>
          <w:trHeight w:val="255"/>
        </w:trPr>
        <w:tc>
          <w:tcPr>
            <w:tcW w:w="448" w:type="dxa"/>
            <w:shd w:val="clear" w:color="000000" w:fill="FFFFFF"/>
            <w:vAlign w:val="center"/>
            <w:hideMark/>
          </w:tcPr>
          <w:p w14:paraId="07F1EA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6C214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EA1E3E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3B222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43ED66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0581B1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259F6E66" w14:textId="77777777" w:rsidTr="009411D3">
        <w:trPr>
          <w:trHeight w:val="255"/>
        </w:trPr>
        <w:tc>
          <w:tcPr>
            <w:tcW w:w="448" w:type="dxa"/>
            <w:shd w:val="clear" w:color="000000" w:fill="FFFFFF"/>
            <w:vAlign w:val="center"/>
            <w:hideMark/>
          </w:tcPr>
          <w:p w14:paraId="0DF9CF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387E2F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4F1BB4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4DB88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2504D7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45C4AF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514730D0" w14:textId="77777777" w:rsidTr="009411D3">
        <w:trPr>
          <w:trHeight w:val="390"/>
        </w:trPr>
        <w:tc>
          <w:tcPr>
            <w:tcW w:w="448" w:type="dxa"/>
            <w:shd w:val="clear" w:color="000000" w:fill="FFFFFF"/>
            <w:vAlign w:val="center"/>
            <w:hideMark/>
          </w:tcPr>
          <w:p w14:paraId="705B06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6F13BAA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62ED689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48D18E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2A4BAF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34A24B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6CE2650E" w14:textId="77777777" w:rsidTr="009411D3">
        <w:trPr>
          <w:trHeight w:val="255"/>
        </w:trPr>
        <w:tc>
          <w:tcPr>
            <w:tcW w:w="448" w:type="dxa"/>
            <w:shd w:val="clear" w:color="000000" w:fill="FFFFFF"/>
            <w:vAlign w:val="center"/>
            <w:hideMark/>
          </w:tcPr>
          <w:p w14:paraId="33288F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615151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61D6B7B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55205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369D5D3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E0D3C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6D65CEF0" w14:textId="77777777" w:rsidTr="009411D3">
        <w:trPr>
          <w:trHeight w:val="255"/>
        </w:trPr>
        <w:tc>
          <w:tcPr>
            <w:tcW w:w="448" w:type="dxa"/>
            <w:shd w:val="clear" w:color="000000" w:fill="FFFFFF"/>
            <w:vAlign w:val="center"/>
            <w:hideMark/>
          </w:tcPr>
          <w:p w14:paraId="444BA91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25A2E3D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750BC56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FA135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46838A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3F6DAB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2E0F054D" w14:textId="77777777" w:rsidTr="009411D3">
        <w:trPr>
          <w:trHeight w:val="255"/>
        </w:trPr>
        <w:tc>
          <w:tcPr>
            <w:tcW w:w="448" w:type="dxa"/>
            <w:shd w:val="clear" w:color="000000" w:fill="FFFFFF"/>
            <w:vAlign w:val="center"/>
            <w:hideMark/>
          </w:tcPr>
          <w:p w14:paraId="75C0AE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7BFC9C0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24FB36E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476EF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71C90D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491B0E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18B91E0F" w14:textId="77777777" w:rsidTr="009411D3">
        <w:trPr>
          <w:trHeight w:val="255"/>
        </w:trPr>
        <w:tc>
          <w:tcPr>
            <w:tcW w:w="448" w:type="dxa"/>
            <w:shd w:val="clear" w:color="000000" w:fill="FFFFFF"/>
            <w:vAlign w:val="center"/>
            <w:hideMark/>
          </w:tcPr>
          <w:p w14:paraId="114B17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08D1F3C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7982D8E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2BC944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63512B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3BF749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53616BA3" w14:textId="77777777" w:rsidTr="009411D3">
        <w:trPr>
          <w:trHeight w:val="525"/>
        </w:trPr>
        <w:tc>
          <w:tcPr>
            <w:tcW w:w="448" w:type="dxa"/>
            <w:shd w:val="clear" w:color="000000" w:fill="FFFFFF"/>
            <w:vAlign w:val="center"/>
            <w:hideMark/>
          </w:tcPr>
          <w:p w14:paraId="10C2E5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1FF457A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7BD3934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7EC532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6E3E9F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737465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0C9C4411" w14:textId="77777777" w:rsidTr="009411D3">
        <w:trPr>
          <w:trHeight w:val="510"/>
        </w:trPr>
        <w:tc>
          <w:tcPr>
            <w:tcW w:w="448" w:type="dxa"/>
            <w:shd w:val="clear" w:color="000000" w:fill="FFFFFF"/>
            <w:vAlign w:val="center"/>
            <w:hideMark/>
          </w:tcPr>
          <w:p w14:paraId="5B6B37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3B461A3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0B69621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4E3D9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14248D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594A25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490C6E57" w14:textId="77777777" w:rsidTr="009411D3">
        <w:trPr>
          <w:trHeight w:val="480"/>
        </w:trPr>
        <w:tc>
          <w:tcPr>
            <w:tcW w:w="448" w:type="dxa"/>
            <w:shd w:val="clear" w:color="000000" w:fill="FFFFFF"/>
            <w:vAlign w:val="center"/>
            <w:hideMark/>
          </w:tcPr>
          <w:p w14:paraId="61EC086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370B5B8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49C2B9B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4E5B3E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1D6774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24E38F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6AD82E50" w14:textId="77777777" w:rsidTr="009411D3">
        <w:trPr>
          <w:trHeight w:val="450"/>
        </w:trPr>
        <w:tc>
          <w:tcPr>
            <w:tcW w:w="448" w:type="dxa"/>
            <w:shd w:val="clear" w:color="000000" w:fill="FFFFFF"/>
            <w:vAlign w:val="center"/>
            <w:hideMark/>
          </w:tcPr>
          <w:p w14:paraId="7CF1CE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63978E7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4840B4E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5690E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5A4C3C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9B4DE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4E9885AF" w14:textId="77777777" w:rsidTr="009411D3">
        <w:trPr>
          <w:trHeight w:val="420"/>
        </w:trPr>
        <w:tc>
          <w:tcPr>
            <w:tcW w:w="448" w:type="dxa"/>
            <w:shd w:val="clear" w:color="000000" w:fill="FFFFFF"/>
            <w:noWrap/>
            <w:vAlign w:val="center"/>
            <w:hideMark/>
          </w:tcPr>
          <w:p w14:paraId="0275B0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78038E1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B6F7D1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F1E15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002F644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3527B0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603FA0EB" w14:textId="77777777" w:rsidTr="009411D3">
        <w:trPr>
          <w:trHeight w:val="615"/>
        </w:trPr>
        <w:tc>
          <w:tcPr>
            <w:tcW w:w="448" w:type="dxa"/>
            <w:shd w:val="clear" w:color="000000" w:fill="FFFFFF"/>
            <w:vAlign w:val="center"/>
            <w:hideMark/>
          </w:tcPr>
          <w:p w14:paraId="4C4D78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325A4B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62DFC2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D2ED9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950725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E3F5F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62609E6B" w14:textId="77777777" w:rsidTr="009411D3">
        <w:trPr>
          <w:trHeight w:val="615"/>
        </w:trPr>
        <w:tc>
          <w:tcPr>
            <w:tcW w:w="448" w:type="dxa"/>
            <w:shd w:val="clear" w:color="000000" w:fill="FFFFFF"/>
            <w:vAlign w:val="center"/>
            <w:hideMark/>
          </w:tcPr>
          <w:p w14:paraId="040D35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09BB2F9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6D1C909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BE3AC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6851F4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2B2FC3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43E2C825" w14:textId="77777777" w:rsidTr="009411D3">
        <w:trPr>
          <w:trHeight w:val="450"/>
        </w:trPr>
        <w:tc>
          <w:tcPr>
            <w:tcW w:w="448" w:type="dxa"/>
            <w:shd w:val="clear" w:color="000000" w:fill="FFFFFF"/>
            <w:noWrap/>
            <w:vAlign w:val="center"/>
            <w:hideMark/>
          </w:tcPr>
          <w:p w14:paraId="2FAA6A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37CD451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58DFCC2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1CA713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5098D6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127595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21.413</w:t>
            </w:r>
          </w:p>
        </w:tc>
      </w:tr>
      <w:tr w:rsidR="00421C6C" w:rsidRPr="00421C6C" w14:paraId="6CC9C2B6" w14:textId="77777777" w:rsidTr="009411D3">
        <w:trPr>
          <w:trHeight w:val="510"/>
        </w:trPr>
        <w:tc>
          <w:tcPr>
            <w:tcW w:w="448" w:type="dxa"/>
            <w:vAlign w:val="center"/>
            <w:hideMark/>
          </w:tcPr>
          <w:p w14:paraId="6E24F9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1B81971A"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Եղբայրության</w:t>
            </w:r>
            <w:r w:rsidRPr="00421C6C">
              <w:rPr>
                <w:rFonts w:ascii="Arial Armenian" w:hAnsi="Arial Armenian" w:cs="Arial"/>
                <w:b/>
                <w:bCs/>
                <w:sz w:val="20"/>
                <w:szCs w:val="20"/>
              </w:rPr>
              <w:t xml:space="preserve"> 24,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46 </w:t>
            </w:r>
            <w:r w:rsidRPr="00421C6C">
              <w:rPr>
                <w:rFonts w:ascii="Sylfaen" w:hAnsi="Sylfaen" w:cs="Sylfaen"/>
                <w:b/>
                <w:bCs/>
                <w:sz w:val="20"/>
                <w:szCs w:val="20"/>
              </w:rPr>
              <w:t>և</w:t>
            </w:r>
            <w:r w:rsidRPr="00421C6C">
              <w:rPr>
                <w:rFonts w:ascii="Arial Armenian" w:hAnsi="Arial Armenian" w:cs="Arial"/>
                <w:b/>
                <w:bCs/>
                <w:sz w:val="20"/>
                <w:szCs w:val="20"/>
              </w:rPr>
              <w:t xml:space="preserve"> 51</w:t>
            </w:r>
          </w:p>
        </w:tc>
        <w:tc>
          <w:tcPr>
            <w:tcW w:w="940" w:type="dxa"/>
            <w:vAlign w:val="center"/>
            <w:hideMark/>
          </w:tcPr>
          <w:p w14:paraId="558E85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57A298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3B3979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6BCB2E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0872FC3" w14:textId="77777777" w:rsidTr="009411D3">
        <w:trPr>
          <w:trHeight w:val="255"/>
        </w:trPr>
        <w:tc>
          <w:tcPr>
            <w:tcW w:w="448" w:type="dxa"/>
            <w:shd w:val="clear" w:color="000000" w:fill="FFFFFF"/>
            <w:vAlign w:val="center"/>
            <w:hideMark/>
          </w:tcPr>
          <w:p w14:paraId="133FBE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F829E6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102DD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05F992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27B1D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583050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AAEC598" w14:textId="77777777" w:rsidTr="009411D3">
        <w:trPr>
          <w:trHeight w:val="255"/>
        </w:trPr>
        <w:tc>
          <w:tcPr>
            <w:tcW w:w="448" w:type="dxa"/>
            <w:shd w:val="clear" w:color="000000" w:fill="FFFFFF"/>
            <w:vAlign w:val="center"/>
            <w:hideMark/>
          </w:tcPr>
          <w:p w14:paraId="6D4025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50FDD5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34EF403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97EE8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74AC45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0FE04B2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500F57D9" w14:textId="77777777" w:rsidTr="009411D3">
        <w:trPr>
          <w:trHeight w:val="360"/>
        </w:trPr>
        <w:tc>
          <w:tcPr>
            <w:tcW w:w="448" w:type="dxa"/>
            <w:shd w:val="clear" w:color="000000" w:fill="FFFFFF"/>
            <w:vAlign w:val="center"/>
            <w:hideMark/>
          </w:tcPr>
          <w:p w14:paraId="0DDF30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46485E5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6158966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1E8E18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4C5B2D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60F5C8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7F490FAA" w14:textId="77777777" w:rsidTr="009411D3">
        <w:trPr>
          <w:trHeight w:val="360"/>
        </w:trPr>
        <w:tc>
          <w:tcPr>
            <w:tcW w:w="448" w:type="dxa"/>
            <w:shd w:val="clear" w:color="000000" w:fill="FFFFFF"/>
            <w:vAlign w:val="center"/>
            <w:hideMark/>
          </w:tcPr>
          <w:p w14:paraId="77AA06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50CA76E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0240B64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79D1E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31AADF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34814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086EEC3D" w14:textId="77777777" w:rsidTr="009411D3">
        <w:trPr>
          <w:trHeight w:val="360"/>
        </w:trPr>
        <w:tc>
          <w:tcPr>
            <w:tcW w:w="448" w:type="dxa"/>
            <w:shd w:val="clear" w:color="000000" w:fill="FFFFFF"/>
            <w:vAlign w:val="center"/>
            <w:hideMark/>
          </w:tcPr>
          <w:p w14:paraId="30EAFC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41DD57B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637A96C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0F6B9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44296F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0495F8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6773571D" w14:textId="77777777" w:rsidTr="009411D3">
        <w:trPr>
          <w:trHeight w:val="255"/>
        </w:trPr>
        <w:tc>
          <w:tcPr>
            <w:tcW w:w="448" w:type="dxa"/>
            <w:shd w:val="clear" w:color="000000" w:fill="FFFFFF"/>
            <w:vAlign w:val="center"/>
            <w:hideMark/>
          </w:tcPr>
          <w:p w14:paraId="22698D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6716FF9"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8E18B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4FAD05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BCACC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6E26F4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1302B03" w14:textId="77777777" w:rsidTr="009411D3">
        <w:trPr>
          <w:trHeight w:val="420"/>
        </w:trPr>
        <w:tc>
          <w:tcPr>
            <w:tcW w:w="448" w:type="dxa"/>
            <w:shd w:val="clear" w:color="000000" w:fill="FFFFFF"/>
            <w:vAlign w:val="center"/>
            <w:hideMark/>
          </w:tcPr>
          <w:p w14:paraId="4EE1E6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B62019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09E3501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083C3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09ECA3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64A73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3EECE6CE" w14:textId="77777777" w:rsidTr="009411D3">
        <w:trPr>
          <w:trHeight w:val="255"/>
        </w:trPr>
        <w:tc>
          <w:tcPr>
            <w:tcW w:w="448" w:type="dxa"/>
            <w:shd w:val="clear" w:color="000000" w:fill="FFFFFF"/>
            <w:vAlign w:val="center"/>
            <w:hideMark/>
          </w:tcPr>
          <w:p w14:paraId="2FEEBA0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7463714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25FD111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8845C7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08DC30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0234CE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52474EE1" w14:textId="77777777" w:rsidTr="009411D3">
        <w:trPr>
          <w:trHeight w:val="255"/>
        </w:trPr>
        <w:tc>
          <w:tcPr>
            <w:tcW w:w="448" w:type="dxa"/>
            <w:shd w:val="clear" w:color="000000" w:fill="FFFFFF"/>
            <w:vAlign w:val="center"/>
            <w:hideMark/>
          </w:tcPr>
          <w:p w14:paraId="215F50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6091733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46FE5A3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6D83AF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505ACB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4644A3A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27D33B07" w14:textId="77777777" w:rsidTr="009411D3">
        <w:trPr>
          <w:trHeight w:val="255"/>
        </w:trPr>
        <w:tc>
          <w:tcPr>
            <w:tcW w:w="448" w:type="dxa"/>
            <w:shd w:val="clear" w:color="000000" w:fill="FFFFFF"/>
            <w:vAlign w:val="center"/>
            <w:hideMark/>
          </w:tcPr>
          <w:p w14:paraId="14A9E85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542A9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95FC6F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A6183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39FF54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35465D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58055E1E" w14:textId="77777777" w:rsidTr="009411D3">
        <w:trPr>
          <w:trHeight w:val="315"/>
        </w:trPr>
        <w:tc>
          <w:tcPr>
            <w:tcW w:w="448" w:type="dxa"/>
            <w:shd w:val="clear" w:color="000000" w:fill="FFFFFF"/>
            <w:vAlign w:val="center"/>
            <w:hideMark/>
          </w:tcPr>
          <w:p w14:paraId="6D8C3A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37A0F13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452CA9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67329CC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1BB578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1BE269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0FDB9D80" w14:textId="77777777" w:rsidTr="009411D3">
        <w:trPr>
          <w:trHeight w:val="255"/>
        </w:trPr>
        <w:tc>
          <w:tcPr>
            <w:tcW w:w="448" w:type="dxa"/>
            <w:shd w:val="clear" w:color="000000" w:fill="FFFFFF"/>
            <w:vAlign w:val="center"/>
            <w:hideMark/>
          </w:tcPr>
          <w:p w14:paraId="60F87C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7C40E9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7770F1E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2FC06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59960E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6CC655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39B39C34" w14:textId="77777777" w:rsidTr="009411D3">
        <w:trPr>
          <w:trHeight w:val="255"/>
        </w:trPr>
        <w:tc>
          <w:tcPr>
            <w:tcW w:w="448" w:type="dxa"/>
            <w:shd w:val="clear" w:color="000000" w:fill="FFFFFF"/>
            <w:vAlign w:val="center"/>
            <w:hideMark/>
          </w:tcPr>
          <w:p w14:paraId="7735EBB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6AA1093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3EEAC01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ED744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336C24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6C0B3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2CFA300E" w14:textId="77777777" w:rsidTr="009411D3">
        <w:trPr>
          <w:trHeight w:val="255"/>
        </w:trPr>
        <w:tc>
          <w:tcPr>
            <w:tcW w:w="448" w:type="dxa"/>
            <w:shd w:val="clear" w:color="000000" w:fill="FFFFFF"/>
            <w:vAlign w:val="center"/>
            <w:hideMark/>
          </w:tcPr>
          <w:p w14:paraId="3A7C5B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4FC175A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4BCA7D8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23D737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7A8264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775C5A1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5A22D5F9" w14:textId="77777777" w:rsidTr="009411D3">
        <w:trPr>
          <w:trHeight w:val="255"/>
        </w:trPr>
        <w:tc>
          <w:tcPr>
            <w:tcW w:w="448" w:type="dxa"/>
            <w:shd w:val="clear" w:color="000000" w:fill="FFFFFF"/>
            <w:vAlign w:val="center"/>
            <w:hideMark/>
          </w:tcPr>
          <w:p w14:paraId="151246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791461B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1DF488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491864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47C290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E331E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61915DB9" w14:textId="77777777" w:rsidTr="009411D3">
        <w:trPr>
          <w:trHeight w:val="420"/>
        </w:trPr>
        <w:tc>
          <w:tcPr>
            <w:tcW w:w="448" w:type="dxa"/>
            <w:shd w:val="clear" w:color="000000" w:fill="FFFFFF"/>
            <w:vAlign w:val="center"/>
            <w:hideMark/>
          </w:tcPr>
          <w:p w14:paraId="057788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55CBB86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036ECB0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4C704D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0B5DAF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24335D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35E5B0D2" w14:textId="77777777" w:rsidTr="009411D3">
        <w:trPr>
          <w:trHeight w:val="555"/>
        </w:trPr>
        <w:tc>
          <w:tcPr>
            <w:tcW w:w="448" w:type="dxa"/>
            <w:shd w:val="clear" w:color="000000" w:fill="FFFFFF"/>
            <w:vAlign w:val="center"/>
            <w:hideMark/>
          </w:tcPr>
          <w:p w14:paraId="20C571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190C5B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39FCE99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9970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3789AF2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38126C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377AC483" w14:textId="77777777" w:rsidTr="009411D3">
        <w:trPr>
          <w:trHeight w:val="420"/>
        </w:trPr>
        <w:tc>
          <w:tcPr>
            <w:tcW w:w="448" w:type="dxa"/>
            <w:shd w:val="clear" w:color="000000" w:fill="FFFFFF"/>
            <w:vAlign w:val="center"/>
            <w:hideMark/>
          </w:tcPr>
          <w:p w14:paraId="47BD3D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41F8052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62EAD82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667222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43A1C73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306540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0C22786E" w14:textId="77777777" w:rsidTr="009411D3">
        <w:trPr>
          <w:trHeight w:val="390"/>
        </w:trPr>
        <w:tc>
          <w:tcPr>
            <w:tcW w:w="448" w:type="dxa"/>
            <w:shd w:val="clear" w:color="000000" w:fill="FFFFFF"/>
            <w:vAlign w:val="center"/>
            <w:hideMark/>
          </w:tcPr>
          <w:p w14:paraId="7BD19B9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334A22E8"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3E29E34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80172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1AA1429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378533D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00663EA2" w14:textId="77777777" w:rsidTr="009411D3">
        <w:trPr>
          <w:trHeight w:val="420"/>
        </w:trPr>
        <w:tc>
          <w:tcPr>
            <w:tcW w:w="448" w:type="dxa"/>
            <w:shd w:val="clear" w:color="000000" w:fill="FFFFFF"/>
            <w:noWrap/>
            <w:vAlign w:val="center"/>
            <w:hideMark/>
          </w:tcPr>
          <w:p w14:paraId="2172C5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4B17C85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6A6D505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EAF6C1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2AD3D7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1C04D4D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4CF9D838" w14:textId="77777777" w:rsidTr="009411D3">
        <w:trPr>
          <w:trHeight w:val="600"/>
        </w:trPr>
        <w:tc>
          <w:tcPr>
            <w:tcW w:w="448" w:type="dxa"/>
            <w:shd w:val="clear" w:color="000000" w:fill="FFFFFF"/>
            <w:vAlign w:val="center"/>
            <w:hideMark/>
          </w:tcPr>
          <w:p w14:paraId="6D7D90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05180C8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06A4E5D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F114F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62F533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709987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40DD02E9" w14:textId="77777777" w:rsidTr="009411D3">
        <w:trPr>
          <w:trHeight w:val="600"/>
        </w:trPr>
        <w:tc>
          <w:tcPr>
            <w:tcW w:w="448" w:type="dxa"/>
            <w:shd w:val="clear" w:color="000000" w:fill="FFFFFF"/>
            <w:vAlign w:val="center"/>
            <w:hideMark/>
          </w:tcPr>
          <w:p w14:paraId="27E8C5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27F7DFD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6B53540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76CBAC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7EACF0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4B9F7F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52CD0F8E" w14:textId="77777777" w:rsidTr="009411D3">
        <w:trPr>
          <w:trHeight w:val="255"/>
        </w:trPr>
        <w:tc>
          <w:tcPr>
            <w:tcW w:w="448" w:type="dxa"/>
            <w:shd w:val="clear" w:color="000000" w:fill="FFFFFF"/>
            <w:noWrap/>
            <w:vAlign w:val="center"/>
            <w:hideMark/>
          </w:tcPr>
          <w:p w14:paraId="79C56A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2581700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71B37C2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0DAEEC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35.00</w:t>
            </w:r>
          </w:p>
        </w:tc>
        <w:tc>
          <w:tcPr>
            <w:tcW w:w="1200" w:type="dxa"/>
            <w:vAlign w:val="center"/>
            <w:hideMark/>
          </w:tcPr>
          <w:p w14:paraId="0AB5341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649C148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361.575</w:t>
            </w:r>
          </w:p>
        </w:tc>
      </w:tr>
      <w:tr w:rsidR="00421C6C" w:rsidRPr="00421C6C" w14:paraId="2E6A0879" w14:textId="77777777" w:rsidTr="009411D3">
        <w:trPr>
          <w:trHeight w:val="255"/>
        </w:trPr>
        <w:tc>
          <w:tcPr>
            <w:tcW w:w="448" w:type="dxa"/>
            <w:shd w:val="clear" w:color="000000" w:fill="FFFFFF"/>
            <w:noWrap/>
            <w:vAlign w:val="center"/>
            <w:hideMark/>
          </w:tcPr>
          <w:p w14:paraId="1FDAAC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2317A1C2"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 </w:t>
            </w:r>
          </w:p>
        </w:tc>
        <w:tc>
          <w:tcPr>
            <w:tcW w:w="940" w:type="dxa"/>
            <w:noWrap/>
            <w:vAlign w:val="center"/>
            <w:hideMark/>
          </w:tcPr>
          <w:p w14:paraId="5CA5565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4DEEDA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F4D642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37074E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9853591" w14:textId="77777777" w:rsidTr="009411D3">
        <w:trPr>
          <w:trHeight w:val="255"/>
        </w:trPr>
        <w:tc>
          <w:tcPr>
            <w:tcW w:w="448" w:type="dxa"/>
            <w:vAlign w:val="center"/>
            <w:hideMark/>
          </w:tcPr>
          <w:p w14:paraId="34D3D1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D1F3A14"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Չեխով</w:t>
            </w:r>
            <w:r w:rsidRPr="00421C6C">
              <w:rPr>
                <w:rFonts w:ascii="Arial Armenian" w:hAnsi="Arial Armenian" w:cs="Arial"/>
                <w:b/>
                <w:bCs/>
                <w:sz w:val="20"/>
                <w:szCs w:val="20"/>
              </w:rPr>
              <w:t xml:space="preserve"> 25,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6 </w:t>
            </w:r>
            <w:r w:rsidRPr="00421C6C">
              <w:rPr>
                <w:rFonts w:ascii="Sylfaen" w:hAnsi="Sylfaen" w:cs="Sylfaen"/>
                <w:b/>
                <w:bCs/>
                <w:sz w:val="20"/>
                <w:szCs w:val="20"/>
              </w:rPr>
              <w:t>և</w:t>
            </w:r>
            <w:r w:rsidRPr="00421C6C">
              <w:rPr>
                <w:rFonts w:ascii="Arial Armenian" w:hAnsi="Arial Armenian" w:cs="Arial"/>
                <w:b/>
                <w:bCs/>
                <w:sz w:val="20"/>
                <w:szCs w:val="20"/>
              </w:rPr>
              <w:t xml:space="preserve"> 11</w:t>
            </w:r>
          </w:p>
        </w:tc>
        <w:tc>
          <w:tcPr>
            <w:tcW w:w="940" w:type="dxa"/>
            <w:vAlign w:val="center"/>
            <w:hideMark/>
          </w:tcPr>
          <w:p w14:paraId="7203EA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B483D8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D6CC5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10D229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4D0A5F7" w14:textId="77777777" w:rsidTr="009411D3">
        <w:trPr>
          <w:trHeight w:val="255"/>
        </w:trPr>
        <w:tc>
          <w:tcPr>
            <w:tcW w:w="448" w:type="dxa"/>
            <w:shd w:val="clear" w:color="000000" w:fill="FFFFFF"/>
            <w:vAlign w:val="center"/>
            <w:hideMark/>
          </w:tcPr>
          <w:p w14:paraId="3664FA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ADD9B6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29EEA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585BA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64A1E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349074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42448FBF" w14:textId="77777777" w:rsidTr="009411D3">
        <w:trPr>
          <w:trHeight w:val="255"/>
        </w:trPr>
        <w:tc>
          <w:tcPr>
            <w:tcW w:w="448" w:type="dxa"/>
            <w:shd w:val="clear" w:color="000000" w:fill="FFFFFF"/>
            <w:vAlign w:val="center"/>
            <w:hideMark/>
          </w:tcPr>
          <w:p w14:paraId="737BB9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C778DD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4188D0F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8C54A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03BC88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72D722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243570EA" w14:textId="77777777" w:rsidTr="009411D3">
        <w:trPr>
          <w:trHeight w:val="375"/>
        </w:trPr>
        <w:tc>
          <w:tcPr>
            <w:tcW w:w="448" w:type="dxa"/>
            <w:shd w:val="clear" w:color="000000" w:fill="FFFFFF"/>
            <w:vAlign w:val="center"/>
            <w:hideMark/>
          </w:tcPr>
          <w:p w14:paraId="5B4B6A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774A415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76B9129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350B64C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11250C9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561CE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0E4CB432" w14:textId="77777777" w:rsidTr="009411D3">
        <w:trPr>
          <w:trHeight w:val="375"/>
        </w:trPr>
        <w:tc>
          <w:tcPr>
            <w:tcW w:w="448" w:type="dxa"/>
            <w:shd w:val="clear" w:color="000000" w:fill="FFFFFF"/>
            <w:vAlign w:val="center"/>
            <w:hideMark/>
          </w:tcPr>
          <w:p w14:paraId="313999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09B9EB3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3C81A68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4DF359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12175E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25822E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1FEC0CCE" w14:textId="77777777" w:rsidTr="009411D3">
        <w:trPr>
          <w:trHeight w:val="375"/>
        </w:trPr>
        <w:tc>
          <w:tcPr>
            <w:tcW w:w="448" w:type="dxa"/>
            <w:shd w:val="clear" w:color="000000" w:fill="FFFFFF"/>
            <w:vAlign w:val="center"/>
            <w:hideMark/>
          </w:tcPr>
          <w:p w14:paraId="2FA9A8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ABE652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153B02A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3E17B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4C53D40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46FAD5E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65952AA1" w14:textId="77777777" w:rsidTr="009411D3">
        <w:trPr>
          <w:trHeight w:val="255"/>
        </w:trPr>
        <w:tc>
          <w:tcPr>
            <w:tcW w:w="448" w:type="dxa"/>
            <w:shd w:val="clear" w:color="000000" w:fill="FFFFFF"/>
            <w:vAlign w:val="center"/>
            <w:hideMark/>
          </w:tcPr>
          <w:p w14:paraId="3DB3FC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3CDE0CCF"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D9E3F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AF558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157B1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3C38AE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211D762" w14:textId="77777777" w:rsidTr="009411D3">
        <w:trPr>
          <w:trHeight w:val="420"/>
        </w:trPr>
        <w:tc>
          <w:tcPr>
            <w:tcW w:w="448" w:type="dxa"/>
            <w:shd w:val="clear" w:color="000000" w:fill="FFFFFF"/>
            <w:vAlign w:val="center"/>
            <w:hideMark/>
          </w:tcPr>
          <w:p w14:paraId="269160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239355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7BFF5B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A414BC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360538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015983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335A1A69" w14:textId="77777777" w:rsidTr="009411D3">
        <w:trPr>
          <w:trHeight w:val="255"/>
        </w:trPr>
        <w:tc>
          <w:tcPr>
            <w:tcW w:w="448" w:type="dxa"/>
            <w:shd w:val="clear" w:color="000000" w:fill="FFFFFF"/>
            <w:vAlign w:val="center"/>
            <w:hideMark/>
          </w:tcPr>
          <w:p w14:paraId="6180BE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232532A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65157C5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44F4A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70E816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12C1E4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46C9CBFE" w14:textId="77777777" w:rsidTr="009411D3">
        <w:trPr>
          <w:trHeight w:val="255"/>
        </w:trPr>
        <w:tc>
          <w:tcPr>
            <w:tcW w:w="448" w:type="dxa"/>
            <w:shd w:val="clear" w:color="000000" w:fill="FFFFFF"/>
            <w:vAlign w:val="center"/>
            <w:hideMark/>
          </w:tcPr>
          <w:p w14:paraId="22B4061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F5B437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B37867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C2E6E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5C502F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0B2FE0A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353836A6" w14:textId="77777777" w:rsidTr="009411D3">
        <w:trPr>
          <w:trHeight w:val="255"/>
        </w:trPr>
        <w:tc>
          <w:tcPr>
            <w:tcW w:w="448" w:type="dxa"/>
            <w:shd w:val="clear" w:color="000000" w:fill="FFFFFF"/>
            <w:vAlign w:val="center"/>
            <w:hideMark/>
          </w:tcPr>
          <w:p w14:paraId="46A3B6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1189F8F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520E2D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9AB140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032CBDD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667BC4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25258D8E" w14:textId="77777777" w:rsidTr="009411D3">
        <w:trPr>
          <w:trHeight w:val="360"/>
        </w:trPr>
        <w:tc>
          <w:tcPr>
            <w:tcW w:w="448" w:type="dxa"/>
            <w:shd w:val="clear" w:color="000000" w:fill="FFFFFF"/>
            <w:vAlign w:val="center"/>
            <w:hideMark/>
          </w:tcPr>
          <w:p w14:paraId="4895459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219A753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3D8E7E0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1E862A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1C0784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76EEA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77A61454" w14:textId="77777777" w:rsidTr="009411D3">
        <w:trPr>
          <w:trHeight w:val="255"/>
        </w:trPr>
        <w:tc>
          <w:tcPr>
            <w:tcW w:w="448" w:type="dxa"/>
            <w:shd w:val="clear" w:color="000000" w:fill="FFFFFF"/>
            <w:vAlign w:val="center"/>
            <w:hideMark/>
          </w:tcPr>
          <w:p w14:paraId="2CB44E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C34CDD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30C940D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3C957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4E2E39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E4E29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75EC9A74" w14:textId="77777777" w:rsidTr="009411D3">
        <w:trPr>
          <w:trHeight w:val="255"/>
        </w:trPr>
        <w:tc>
          <w:tcPr>
            <w:tcW w:w="448" w:type="dxa"/>
            <w:shd w:val="clear" w:color="000000" w:fill="FFFFFF"/>
            <w:vAlign w:val="center"/>
            <w:hideMark/>
          </w:tcPr>
          <w:p w14:paraId="3966D4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38F5E13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4BCD142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158BFA7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36143AD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122FA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26F0E3EA" w14:textId="77777777" w:rsidTr="009411D3">
        <w:trPr>
          <w:trHeight w:val="255"/>
        </w:trPr>
        <w:tc>
          <w:tcPr>
            <w:tcW w:w="448" w:type="dxa"/>
            <w:shd w:val="clear" w:color="000000" w:fill="FFFFFF"/>
            <w:vAlign w:val="center"/>
            <w:hideMark/>
          </w:tcPr>
          <w:p w14:paraId="10EE42F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1F8BA3B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4B14A73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25F5C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4F5FB5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25B4DF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224164E2" w14:textId="77777777" w:rsidTr="009411D3">
        <w:trPr>
          <w:trHeight w:val="255"/>
        </w:trPr>
        <w:tc>
          <w:tcPr>
            <w:tcW w:w="448" w:type="dxa"/>
            <w:shd w:val="clear" w:color="000000" w:fill="FFFFFF"/>
            <w:vAlign w:val="center"/>
            <w:hideMark/>
          </w:tcPr>
          <w:p w14:paraId="02644A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5C8F7B9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07855B2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2206A4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73F42B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793FDE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42F09F4F" w14:textId="77777777" w:rsidTr="009411D3">
        <w:trPr>
          <w:trHeight w:val="420"/>
        </w:trPr>
        <w:tc>
          <w:tcPr>
            <w:tcW w:w="448" w:type="dxa"/>
            <w:shd w:val="clear" w:color="000000" w:fill="FFFFFF"/>
            <w:vAlign w:val="center"/>
            <w:hideMark/>
          </w:tcPr>
          <w:p w14:paraId="41C7EB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2D99A69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7A9981C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6E1426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162538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2CF80BF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171F36CF" w14:textId="77777777" w:rsidTr="009411D3">
        <w:trPr>
          <w:trHeight w:val="420"/>
        </w:trPr>
        <w:tc>
          <w:tcPr>
            <w:tcW w:w="448" w:type="dxa"/>
            <w:shd w:val="clear" w:color="000000" w:fill="FFFFFF"/>
            <w:vAlign w:val="center"/>
            <w:hideMark/>
          </w:tcPr>
          <w:p w14:paraId="241C6E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71CB8F5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2946D971"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E109F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7ED681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06416DD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4DF982DA" w14:textId="77777777" w:rsidTr="009411D3">
        <w:trPr>
          <w:trHeight w:val="420"/>
        </w:trPr>
        <w:tc>
          <w:tcPr>
            <w:tcW w:w="448" w:type="dxa"/>
            <w:shd w:val="clear" w:color="000000" w:fill="FFFFFF"/>
            <w:vAlign w:val="center"/>
            <w:hideMark/>
          </w:tcPr>
          <w:p w14:paraId="238660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751F4C5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4CC1080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245E3E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4E8F95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7572BE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0EF83F42" w14:textId="77777777" w:rsidTr="009411D3">
        <w:trPr>
          <w:trHeight w:val="510"/>
        </w:trPr>
        <w:tc>
          <w:tcPr>
            <w:tcW w:w="448" w:type="dxa"/>
            <w:shd w:val="clear" w:color="000000" w:fill="FFFFFF"/>
            <w:vAlign w:val="center"/>
            <w:hideMark/>
          </w:tcPr>
          <w:p w14:paraId="781DCA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29F6F9C5"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02D8B70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EF29E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4CA9F5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2F37E9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17BFCDF3" w14:textId="77777777" w:rsidTr="009411D3">
        <w:trPr>
          <w:trHeight w:val="420"/>
        </w:trPr>
        <w:tc>
          <w:tcPr>
            <w:tcW w:w="448" w:type="dxa"/>
            <w:shd w:val="clear" w:color="000000" w:fill="FFFFFF"/>
            <w:noWrap/>
            <w:vAlign w:val="center"/>
            <w:hideMark/>
          </w:tcPr>
          <w:p w14:paraId="649F82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565A381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5E272E5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02A755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17E5208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4C1D36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11BBE1A0" w14:textId="77777777" w:rsidTr="009411D3">
        <w:trPr>
          <w:trHeight w:val="495"/>
        </w:trPr>
        <w:tc>
          <w:tcPr>
            <w:tcW w:w="448" w:type="dxa"/>
            <w:shd w:val="clear" w:color="000000" w:fill="FFFFFF"/>
            <w:vAlign w:val="center"/>
            <w:hideMark/>
          </w:tcPr>
          <w:p w14:paraId="344C9E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7A73CDF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47B0A9B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F6B7B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395D0D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41E538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7A312C40" w14:textId="77777777" w:rsidTr="009411D3">
        <w:trPr>
          <w:trHeight w:val="495"/>
        </w:trPr>
        <w:tc>
          <w:tcPr>
            <w:tcW w:w="448" w:type="dxa"/>
            <w:shd w:val="clear" w:color="000000" w:fill="FFFFFF"/>
            <w:vAlign w:val="center"/>
            <w:hideMark/>
          </w:tcPr>
          <w:p w14:paraId="6FCB610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6855782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31EFFFE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5F3A466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9AB70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2119E9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1C8D4FC8" w14:textId="77777777" w:rsidTr="009411D3">
        <w:trPr>
          <w:trHeight w:val="255"/>
        </w:trPr>
        <w:tc>
          <w:tcPr>
            <w:tcW w:w="448" w:type="dxa"/>
            <w:shd w:val="clear" w:color="000000" w:fill="FFFFFF"/>
            <w:noWrap/>
            <w:vAlign w:val="center"/>
            <w:hideMark/>
          </w:tcPr>
          <w:p w14:paraId="4B7B81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5C2B599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0619AE9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24C50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35.00</w:t>
            </w:r>
          </w:p>
        </w:tc>
        <w:tc>
          <w:tcPr>
            <w:tcW w:w="1200" w:type="dxa"/>
            <w:vAlign w:val="center"/>
            <w:hideMark/>
          </w:tcPr>
          <w:p w14:paraId="64BC9A5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327A65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361.575</w:t>
            </w:r>
          </w:p>
        </w:tc>
      </w:tr>
      <w:tr w:rsidR="00421C6C" w:rsidRPr="00421C6C" w14:paraId="7290A975" w14:textId="77777777" w:rsidTr="009411D3">
        <w:trPr>
          <w:trHeight w:val="255"/>
        </w:trPr>
        <w:tc>
          <w:tcPr>
            <w:tcW w:w="448" w:type="dxa"/>
            <w:vAlign w:val="center"/>
            <w:hideMark/>
          </w:tcPr>
          <w:p w14:paraId="743A7B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029EFC24"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Չեխով</w:t>
            </w:r>
            <w:r w:rsidRPr="00421C6C">
              <w:rPr>
                <w:rFonts w:ascii="Arial Armenian" w:hAnsi="Arial Armenian" w:cs="Arial"/>
                <w:b/>
                <w:bCs/>
                <w:sz w:val="20"/>
                <w:szCs w:val="20"/>
              </w:rPr>
              <w:t xml:space="preserve"> 25,      </w:t>
            </w:r>
            <w:r w:rsidRPr="00421C6C">
              <w:rPr>
                <w:rFonts w:ascii="Sylfaen" w:hAnsi="Sylfaen" w:cs="Sylfaen"/>
                <w:b/>
                <w:bCs/>
                <w:sz w:val="20"/>
                <w:szCs w:val="20"/>
              </w:rPr>
              <w:t>բնակարաններ</w:t>
            </w:r>
            <w:r w:rsidRPr="00421C6C">
              <w:rPr>
                <w:rFonts w:ascii="Arial Armenian" w:hAnsi="Arial Armenian" w:cs="Arial"/>
                <w:b/>
                <w:bCs/>
                <w:sz w:val="20"/>
                <w:szCs w:val="20"/>
              </w:rPr>
              <w:t xml:space="preserve"> 12 </w:t>
            </w:r>
            <w:r w:rsidRPr="00421C6C">
              <w:rPr>
                <w:rFonts w:ascii="Sylfaen" w:hAnsi="Sylfaen" w:cs="Sylfaen"/>
                <w:b/>
                <w:bCs/>
                <w:sz w:val="20"/>
                <w:szCs w:val="20"/>
              </w:rPr>
              <w:t>և</w:t>
            </w:r>
            <w:r w:rsidRPr="00421C6C">
              <w:rPr>
                <w:rFonts w:ascii="Arial Armenian" w:hAnsi="Arial Armenian" w:cs="Arial"/>
                <w:b/>
                <w:bCs/>
                <w:sz w:val="20"/>
                <w:szCs w:val="20"/>
              </w:rPr>
              <w:t xml:space="preserve"> 17</w:t>
            </w:r>
          </w:p>
        </w:tc>
        <w:tc>
          <w:tcPr>
            <w:tcW w:w="940" w:type="dxa"/>
            <w:vAlign w:val="center"/>
            <w:hideMark/>
          </w:tcPr>
          <w:p w14:paraId="283BB33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155813E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F00BF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0AD042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7D8F0BE" w14:textId="77777777" w:rsidTr="009411D3">
        <w:trPr>
          <w:trHeight w:val="255"/>
        </w:trPr>
        <w:tc>
          <w:tcPr>
            <w:tcW w:w="448" w:type="dxa"/>
            <w:shd w:val="clear" w:color="000000" w:fill="FFFFFF"/>
            <w:vAlign w:val="center"/>
            <w:hideMark/>
          </w:tcPr>
          <w:p w14:paraId="32C1DC4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522B48B5"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6191303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9F31C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1E9FCDE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73AABB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3A778ACF" w14:textId="77777777" w:rsidTr="009411D3">
        <w:trPr>
          <w:trHeight w:val="255"/>
        </w:trPr>
        <w:tc>
          <w:tcPr>
            <w:tcW w:w="448" w:type="dxa"/>
            <w:shd w:val="clear" w:color="000000" w:fill="FFFFFF"/>
            <w:vAlign w:val="center"/>
            <w:hideMark/>
          </w:tcPr>
          <w:p w14:paraId="5898A5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7316EE0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1B6428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8233A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5A767B4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0E6457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61E00EF0" w14:textId="77777777" w:rsidTr="009411D3">
        <w:trPr>
          <w:trHeight w:val="420"/>
        </w:trPr>
        <w:tc>
          <w:tcPr>
            <w:tcW w:w="448" w:type="dxa"/>
            <w:shd w:val="clear" w:color="000000" w:fill="FFFFFF"/>
            <w:vAlign w:val="center"/>
            <w:hideMark/>
          </w:tcPr>
          <w:p w14:paraId="1714F7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1A713E5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0571754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CAD37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4C3CDC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55D4DA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46C84CF5" w14:textId="77777777" w:rsidTr="009411D3">
        <w:trPr>
          <w:trHeight w:val="420"/>
        </w:trPr>
        <w:tc>
          <w:tcPr>
            <w:tcW w:w="448" w:type="dxa"/>
            <w:shd w:val="clear" w:color="000000" w:fill="FFFFFF"/>
            <w:vAlign w:val="center"/>
            <w:hideMark/>
          </w:tcPr>
          <w:p w14:paraId="6BAA00A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3</w:t>
            </w:r>
          </w:p>
        </w:tc>
        <w:tc>
          <w:tcPr>
            <w:tcW w:w="4857" w:type="dxa"/>
            <w:shd w:val="clear" w:color="000000" w:fill="FFFFFF"/>
            <w:vAlign w:val="center"/>
            <w:hideMark/>
          </w:tcPr>
          <w:p w14:paraId="73E7DCF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211592F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3B45C2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4940547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43F5C6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1A52297B" w14:textId="77777777" w:rsidTr="009411D3">
        <w:trPr>
          <w:trHeight w:val="420"/>
        </w:trPr>
        <w:tc>
          <w:tcPr>
            <w:tcW w:w="448" w:type="dxa"/>
            <w:shd w:val="clear" w:color="000000" w:fill="FFFFFF"/>
            <w:vAlign w:val="center"/>
            <w:hideMark/>
          </w:tcPr>
          <w:p w14:paraId="0D3D25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7DC3399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458535D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26F46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21FC34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637854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3673A141" w14:textId="77777777" w:rsidTr="009411D3">
        <w:trPr>
          <w:trHeight w:val="255"/>
        </w:trPr>
        <w:tc>
          <w:tcPr>
            <w:tcW w:w="448" w:type="dxa"/>
            <w:shd w:val="clear" w:color="000000" w:fill="FFFFFF"/>
            <w:vAlign w:val="center"/>
            <w:hideMark/>
          </w:tcPr>
          <w:p w14:paraId="5D0E1A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11B2034"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8AF28D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42BF3B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D62BE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10415C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7526573A" w14:textId="77777777" w:rsidTr="009411D3">
        <w:trPr>
          <w:trHeight w:val="420"/>
        </w:trPr>
        <w:tc>
          <w:tcPr>
            <w:tcW w:w="448" w:type="dxa"/>
            <w:shd w:val="clear" w:color="000000" w:fill="FFFFFF"/>
            <w:vAlign w:val="center"/>
            <w:hideMark/>
          </w:tcPr>
          <w:p w14:paraId="0CFDFD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06DFC04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0E0C82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A6C32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03D65AE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516A46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3BF5784D" w14:textId="77777777" w:rsidTr="009411D3">
        <w:trPr>
          <w:trHeight w:val="255"/>
        </w:trPr>
        <w:tc>
          <w:tcPr>
            <w:tcW w:w="448" w:type="dxa"/>
            <w:shd w:val="clear" w:color="000000" w:fill="FFFFFF"/>
            <w:vAlign w:val="center"/>
            <w:hideMark/>
          </w:tcPr>
          <w:p w14:paraId="5AED39F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59D68AB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1695106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FA261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437EC80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71CC0C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54A49825" w14:textId="77777777" w:rsidTr="009411D3">
        <w:trPr>
          <w:trHeight w:val="255"/>
        </w:trPr>
        <w:tc>
          <w:tcPr>
            <w:tcW w:w="448" w:type="dxa"/>
            <w:shd w:val="clear" w:color="000000" w:fill="FFFFFF"/>
            <w:vAlign w:val="center"/>
            <w:hideMark/>
          </w:tcPr>
          <w:p w14:paraId="5314F8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683327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232F86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8719CE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099E31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14E949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7A8B05AB" w14:textId="77777777" w:rsidTr="009411D3">
        <w:trPr>
          <w:trHeight w:val="255"/>
        </w:trPr>
        <w:tc>
          <w:tcPr>
            <w:tcW w:w="448" w:type="dxa"/>
            <w:shd w:val="clear" w:color="000000" w:fill="FFFFFF"/>
            <w:vAlign w:val="center"/>
            <w:hideMark/>
          </w:tcPr>
          <w:p w14:paraId="496D99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C998BF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99A72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52452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4D8B69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7851F0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3930D587" w14:textId="77777777" w:rsidTr="009411D3">
        <w:trPr>
          <w:trHeight w:val="390"/>
        </w:trPr>
        <w:tc>
          <w:tcPr>
            <w:tcW w:w="448" w:type="dxa"/>
            <w:shd w:val="clear" w:color="000000" w:fill="FFFFFF"/>
            <w:vAlign w:val="center"/>
            <w:hideMark/>
          </w:tcPr>
          <w:p w14:paraId="426575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4965C72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60957F5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624380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529D02C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C8158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0D3BF9E5" w14:textId="77777777" w:rsidTr="009411D3">
        <w:trPr>
          <w:trHeight w:val="255"/>
        </w:trPr>
        <w:tc>
          <w:tcPr>
            <w:tcW w:w="448" w:type="dxa"/>
            <w:shd w:val="clear" w:color="000000" w:fill="FFFFFF"/>
            <w:vAlign w:val="center"/>
            <w:hideMark/>
          </w:tcPr>
          <w:p w14:paraId="217C5D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3B2B5A2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092E98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B95D8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1E9144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45EF6D2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67DD8517" w14:textId="77777777" w:rsidTr="009411D3">
        <w:trPr>
          <w:trHeight w:val="255"/>
        </w:trPr>
        <w:tc>
          <w:tcPr>
            <w:tcW w:w="448" w:type="dxa"/>
            <w:shd w:val="clear" w:color="000000" w:fill="FFFFFF"/>
            <w:vAlign w:val="center"/>
            <w:hideMark/>
          </w:tcPr>
          <w:p w14:paraId="50EE6F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663A5840"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67587BE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895E8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3A07DD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5AC8E3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1E459718" w14:textId="77777777" w:rsidTr="009411D3">
        <w:trPr>
          <w:trHeight w:val="255"/>
        </w:trPr>
        <w:tc>
          <w:tcPr>
            <w:tcW w:w="448" w:type="dxa"/>
            <w:shd w:val="clear" w:color="000000" w:fill="FFFFFF"/>
            <w:vAlign w:val="center"/>
            <w:hideMark/>
          </w:tcPr>
          <w:p w14:paraId="3847BCD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3323624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6F7D70F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3A6493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3F6DC8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71AD3E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0F8D0B45" w14:textId="77777777" w:rsidTr="009411D3">
        <w:trPr>
          <w:trHeight w:val="255"/>
        </w:trPr>
        <w:tc>
          <w:tcPr>
            <w:tcW w:w="448" w:type="dxa"/>
            <w:shd w:val="clear" w:color="000000" w:fill="FFFFFF"/>
            <w:vAlign w:val="center"/>
            <w:hideMark/>
          </w:tcPr>
          <w:p w14:paraId="6EC22E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2A802E2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1277C66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1803C3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636DDE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0904932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2F26874B" w14:textId="77777777" w:rsidTr="009411D3">
        <w:trPr>
          <w:trHeight w:val="480"/>
        </w:trPr>
        <w:tc>
          <w:tcPr>
            <w:tcW w:w="448" w:type="dxa"/>
            <w:shd w:val="clear" w:color="000000" w:fill="FFFFFF"/>
            <w:vAlign w:val="center"/>
            <w:hideMark/>
          </w:tcPr>
          <w:p w14:paraId="30F604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6929930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7AFB6EA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1AD1E6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0195B4C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6743CD4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5BA77A98" w14:textId="77777777" w:rsidTr="009411D3">
        <w:trPr>
          <w:trHeight w:val="495"/>
        </w:trPr>
        <w:tc>
          <w:tcPr>
            <w:tcW w:w="448" w:type="dxa"/>
            <w:shd w:val="clear" w:color="000000" w:fill="FFFFFF"/>
            <w:vAlign w:val="center"/>
            <w:hideMark/>
          </w:tcPr>
          <w:p w14:paraId="7421022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315CEEC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554058B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0989F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1A31997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7BD9553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418E139A" w14:textId="77777777" w:rsidTr="009411D3">
        <w:trPr>
          <w:trHeight w:val="420"/>
        </w:trPr>
        <w:tc>
          <w:tcPr>
            <w:tcW w:w="448" w:type="dxa"/>
            <w:shd w:val="clear" w:color="000000" w:fill="FFFFFF"/>
            <w:vAlign w:val="center"/>
            <w:hideMark/>
          </w:tcPr>
          <w:p w14:paraId="431702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64B63E4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3E7F30C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307F5B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20E408B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6730432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43AB1339" w14:textId="77777777" w:rsidTr="009411D3">
        <w:trPr>
          <w:trHeight w:val="300"/>
        </w:trPr>
        <w:tc>
          <w:tcPr>
            <w:tcW w:w="448" w:type="dxa"/>
            <w:shd w:val="clear" w:color="000000" w:fill="FFFFFF"/>
            <w:vAlign w:val="center"/>
            <w:hideMark/>
          </w:tcPr>
          <w:p w14:paraId="0292D7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5658D06C"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840AA1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3C9D93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019F21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50CC2B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7E449BA1" w14:textId="77777777" w:rsidTr="009411D3">
        <w:trPr>
          <w:trHeight w:val="420"/>
        </w:trPr>
        <w:tc>
          <w:tcPr>
            <w:tcW w:w="448" w:type="dxa"/>
            <w:shd w:val="clear" w:color="000000" w:fill="FFFFFF"/>
            <w:noWrap/>
            <w:vAlign w:val="center"/>
            <w:hideMark/>
          </w:tcPr>
          <w:p w14:paraId="150D45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3920D6A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3BD7A73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B3623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470BF6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30F33B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5AAF4129" w14:textId="77777777" w:rsidTr="009411D3">
        <w:trPr>
          <w:trHeight w:val="585"/>
        </w:trPr>
        <w:tc>
          <w:tcPr>
            <w:tcW w:w="448" w:type="dxa"/>
            <w:shd w:val="clear" w:color="000000" w:fill="FFFFFF"/>
            <w:vAlign w:val="center"/>
            <w:hideMark/>
          </w:tcPr>
          <w:p w14:paraId="29137C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6B9C350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62AA66E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3E3A18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5D0F1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4BCB8B6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14C11478" w14:textId="77777777" w:rsidTr="009411D3">
        <w:trPr>
          <w:trHeight w:val="585"/>
        </w:trPr>
        <w:tc>
          <w:tcPr>
            <w:tcW w:w="448" w:type="dxa"/>
            <w:shd w:val="clear" w:color="000000" w:fill="FFFFFF"/>
            <w:vAlign w:val="center"/>
            <w:hideMark/>
          </w:tcPr>
          <w:p w14:paraId="1063A6D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vAlign w:val="center"/>
            <w:hideMark/>
          </w:tcPr>
          <w:p w14:paraId="5A03B9D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BFCD74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0DDC84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5FCB99C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20D7E0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01971F9A" w14:textId="77777777" w:rsidTr="009411D3">
        <w:trPr>
          <w:trHeight w:val="255"/>
        </w:trPr>
        <w:tc>
          <w:tcPr>
            <w:tcW w:w="448" w:type="dxa"/>
            <w:shd w:val="clear" w:color="000000" w:fill="FFFFFF"/>
            <w:noWrap/>
            <w:vAlign w:val="center"/>
            <w:hideMark/>
          </w:tcPr>
          <w:p w14:paraId="4E3AF0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46272FB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Ավտոկռունկի</w:t>
            </w:r>
            <w:r w:rsidRPr="00421C6C">
              <w:rPr>
                <w:rFonts w:ascii="Arial Armenian" w:hAnsi="Arial Armenian" w:cs="Arial"/>
                <w:sz w:val="16"/>
                <w:szCs w:val="16"/>
              </w:rPr>
              <w:t xml:space="preserve"> </w:t>
            </w:r>
            <w:r w:rsidRPr="00421C6C">
              <w:rPr>
                <w:rFonts w:ascii="Sylfaen" w:hAnsi="Sylfaen" w:cs="Sylfaen"/>
                <w:sz w:val="16"/>
                <w:szCs w:val="16"/>
              </w:rPr>
              <w:t>օգտագործում</w:t>
            </w:r>
          </w:p>
        </w:tc>
        <w:tc>
          <w:tcPr>
            <w:tcW w:w="940" w:type="dxa"/>
            <w:noWrap/>
            <w:vAlign w:val="center"/>
            <w:hideMark/>
          </w:tcPr>
          <w:p w14:paraId="685F35D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rPr>
              <w:t>/</w:t>
            </w:r>
            <w:r w:rsidRPr="00421C6C">
              <w:rPr>
                <w:rFonts w:ascii="Sylfaen" w:hAnsi="Sylfaen" w:cs="Sylfaen"/>
                <w:sz w:val="16"/>
                <w:szCs w:val="16"/>
              </w:rPr>
              <w:t>ժամ</w:t>
            </w:r>
          </w:p>
        </w:tc>
        <w:tc>
          <w:tcPr>
            <w:tcW w:w="1060" w:type="dxa"/>
            <w:shd w:val="clear" w:color="000000" w:fill="FFFFFF"/>
            <w:noWrap/>
            <w:vAlign w:val="center"/>
            <w:hideMark/>
          </w:tcPr>
          <w:p w14:paraId="27A113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35.00</w:t>
            </w:r>
          </w:p>
        </w:tc>
        <w:tc>
          <w:tcPr>
            <w:tcW w:w="1200" w:type="dxa"/>
            <w:vAlign w:val="center"/>
            <w:hideMark/>
          </w:tcPr>
          <w:p w14:paraId="69838C7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10.331</w:t>
            </w:r>
          </w:p>
        </w:tc>
        <w:tc>
          <w:tcPr>
            <w:tcW w:w="1240" w:type="dxa"/>
            <w:vAlign w:val="center"/>
            <w:hideMark/>
          </w:tcPr>
          <w:p w14:paraId="76B10EF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361.575</w:t>
            </w:r>
          </w:p>
        </w:tc>
      </w:tr>
      <w:tr w:rsidR="00421C6C" w:rsidRPr="00421C6C" w14:paraId="3F981279" w14:textId="77777777" w:rsidTr="009411D3">
        <w:trPr>
          <w:trHeight w:val="255"/>
        </w:trPr>
        <w:tc>
          <w:tcPr>
            <w:tcW w:w="448" w:type="dxa"/>
            <w:vAlign w:val="center"/>
            <w:hideMark/>
          </w:tcPr>
          <w:p w14:paraId="1DA407B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38C92790"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Չեխով</w:t>
            </w:r>
            <w:r w:rsidRPr="00421C6C">
              <w:rPr>
                <w:rFonts w:ascii="Arial Armenian" w:hAnsi="Arial Armenian" w:cs="Arial"/>
                <w:b/>
                <w:bCs/>
                <w:sz w:val="20"/>
                <w:szCs w:val="20"/>
              </w:rPr>
              <w:t xml:space="preserve"> 25,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58</w:t>
            </w:r>
          </w:p>
        </w:tc>
        <w:tc>
          <w:tcPr>
            <w:tcW w:w="940" w:type="dxa"/>
            <w:vAlign w:val="center"/>
            <w:hideMark/>
          </w:tcPr>
          <w:p w14:paraId="17FF9F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4487C49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278DE9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0A4CCE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7BDB837" w14:textId="77777777" w:rsidTr="009411D3">
        <w:trPr>
          <w:trHeight w:val="255"/>
        </w:trPr>
        <w:tc>
          <w:tcPr>
            <w:tcW w:w="448" w:type="dxa"/>
            <w:shd w:val="clear" w:color="000000" w:fill="FFFFFF"/>
            <w:vAlign w:val="center"/>
            <w:hideMark/>
          </w:tcPr>
          <w:p w14:paraId="480994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32A07ACA"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51935A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1CF331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8B8B7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21612B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C52546C" w14:textId="77777777" w:rsidTr="009411D3">
        <w:trPr>
          <w:trHeight w:val="255"/>
        </w:trPr>
        <w:tc>
          <w:tcPr>
            <w:tcW w:w="448" w:type="dxa"/>
            <w:shd w:val="clear" w:color="000000" w:fill="FFFFFF"/>
            <w:vAlign w:val="center"/>
            <w:hideMark/>
          </w:tcPr>
          <w:p w14:paraId="3450E0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1DC8771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2E8D54D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7EFCB1B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0.580</w:t>
            </w:r>
          </w:p>
        </w:tc>
        <w:tc>
          <w:tcPr>
            <w:tcW w:w="1200" w:type="dxa"/>
            <w:vAlign w:val="center"/>
            <w:hideMark/>
          </w:tcPr>
          <w:p w14:paraId="3F3BA69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30.034</w:t>
            </w:r>
          </w:p>
        </w:tc>
        <w:tc>
          <w:tcPr>
            <w:tcW w:w="1240" w:type="dxa"/>
            <w:vAlign w:val="center"/>
            <w:hideMark/>
          </w:tcPr>
          <w:p w14:paraId="6E7367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17.420</w:t>
            </w:r>
          </w:p>
        </w:tc>
      </w:tr>
      <w:tr w:rsidR="00421C6C" w:rsidRPr="00421C6C" w14:paraId="22087B2D" w14:textId="77777777" w:rsidTr="009411D3">
        <w:trPr>
          <w:trHeight w:val="270"/>
        </w:trPr>
        <w:tc>
          <w:tcPr>
            <w:tcW w:w="448" w:type="dxa"/>
            <w:shd w:val="clear" w:color="000000" w:fill="FFFFFF"/>
            <w:vAlign w:val="center"/>
            <w:hideMark/>
          </w:tcPr>
          <w:p w14:paraId="5D7D9F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374BC48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70BF9D8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20C05A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0.680</w:t>
            </w:r>
          </w:p>
        </w:tc>
        <w:tc>
          <w:tcPr>
            <w:tcW w:w="1200" w:type="dxa"/>
            <w:vAlign w:val="center"/>
            <w:hideMark/>
          </w:tcPr>
          <w:p w14:paraId="224108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33FA3D2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22.776</w:t>
            </w:r>
          </w:p>
        </w:tc>
      </w:tr>
      <w:tr w:rsidR="00421C6C" w:rsidRPr="00421C6C" w14:paraId="2FF1B1CB" w14:textId="77777777" w:rsidTr="009411D3">
        <w:trPr>
          <w:trHeight w:val="420"/>
        </w:trPr>
        <w:tc>
          <w:tcPr>
            <w:tcW w:w="448" w:type="dxa"/>
            <w:shd w:val="clear" w:color="000000" w:fill="FFFFFF"/>
            <w:vAlign w:val="center"/>
            <w:hideMark/>
          </w:tcPr>
          <w:p w14:paraId="3A6A32C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172BF14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0BD45F4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6D58E86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06D7E88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240005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15.142</w:t>
            </w:r>
          </w:p>
        </w:tc>
      </w:tr>
      <w:tr w:rsidR="00421C6C" w:rsidRPr="00421C6C" w14:paraId="24449914" w14:textId="77777777" w:rsidTr="009411D3">
        <w:trPr>
          <w:trHeight w:val="420"/>
        </w:trPr>
        <w:tc>
          <w:tcPr>
            <w:tcW w:w="448" w:type="dxa"/>
            <w:shd w:val="clear" w:color="000000" w:fill="FFFFFF"/>
            <w:vAlign w:val="center"/>
            <w:hideMark/>
          </w:tcPr>
          <w:p w14:paraId="663E83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73A30C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5E6F2D2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A24BE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3.400</w:t>
            </w:r>
          </w:p>
        </w:tc>
        <w:tc>
          <w:tcPr>
            <w:tcW w:w="1200" w:type="dxa"/>
            <w:vAlign w:val="center"/>
            <w:hideMark/>
          </w:tcPr>
          <w:p w14:paraId="1EB7072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6E99FB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13.962</w:t>
            </w:r>
          </w:p>
        </w:tc>
      </w:tr>
      <w:tr w:rsidR="00421C6C" w:rsidRPr="00421C6C" w14:paraId="5223ECEF" w14:textId="77777777" w:rsidTr="009411D3">
        <w:trPr>
          <w:trHeight w:val="255"/>
        </w:trPr>
        <w:tc>
          <w:tcPr>
            <w:tcW w:w="448" w:type="dxa"/>
            <w:shd w:val="clear" w:color="000000" w:fill="FFFFFF"/>
            <w:vAlign w:val="center"/>
            <w:hideMark/>
          </w:tcPr>
          <w:p w14:paraId="76B157A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0C7B7A48"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780ED8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C823D0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5B6C80F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6C9CB04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67DF4E5B" w14:textId="77777777" w:rsidTr="009411D3">
        <w:trPr>
          <w:trHeight w:val="420"/>
        </w:trPr>
        <w:tc>
          <w:tcPr>
            <w:tcW w:w="448" w:type="dxa"/>
            <w:shd w:val="clear" w:color="000000" w:fill="FFFFFF"/>
            <w:vAlign w:val="center"/>
            <w:hideMark/>
          </w:tcPr>
          <w:p w14:paraId="474575F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4ECABF0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53100C0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29AAF64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0.19055</w:t>
            </w:r>
          </w:p>
        </w:tc>
        <w:tc>
          <w:tcPr>
            <w:tcW w:w="1200" w:type="dxa"/>
            <w:vAlign w:val="center"/>
            <w:hideMark/>
          </w:tcPr>
          <w:p w14:paraId="1EB724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730A29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25.940</w:t>
            </w:r>
          </w:p>
        </w:tc>
      </w:tr>
      <w:tr w:rsidR="00421C6C" w:rsidRPr="00421C6C" w14:paraId="02B1C619" w14:textId="77777777" w:rsidTr="009411D3">
        <w:trPr>
          <w:trHeight w:val="255"/>
        </w:trPr>
        <w:tc>
          <w:tcPr>
            <w:tcW w:w="448" w:type="dxa"/>
            <w:shd w:val="clear" w:color="000000" w:fill="FFFFFF"/>
            <w:vAlign w:val="center"/>
            <w:hideMark/>
          </w:tcPr>
          <w:p w14:paraId="7CCDDBB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073C3F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7431C08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3B502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6.900</w:t>
            </w:r>
          </w:p>
        </w:tc>
        <w:tc>
          <w:tcPr>
            <w:tcW w:w="1200" w:type="dxa"/>
            <w:vAlign w:val="center"/>
            <w:hideMark/>
          </w:tcPr>
          <w:p w14:paraId="421B578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2DFA9EF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63.055</w:t>
            </w:r>
          </w:p>
        </w:tc>
      </w:tr>
      <w:tr w:rsidR="00421C6C" w:rsidRPr="00421C6C" w14:paraId="2C2E0CFD" w14:textId="77777777" w:rsidTr="009411D3">
        <w:trPr>
          <w:trHeight w:val="255"/>
        </w:trPr>
        <w:tc>
          <w:tcPr>
            <w:tcW w:w="448" w:type="dxa"/>
            <w:shd w:val="clear" w:color="000000" w:fill="FFFFFF"/>
            <w:vAlign w:val="center"/>
            <w:hideMark/>
          </w:tcPr>
          <w:p w14:paraId="790968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78F7F20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5B0D75A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E68340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4.650</w:t>
            </w:r>
          </w:p>
        </w:tc>
        <w:tc>
          <w:tcPr>
            <w:tcW w:w="1200" w:type="dxa"/>
            <w:vAlign w:val="center"/>
            <w:hideMark/>
          </w:tcPr>
          <w:p w14:paraId="6EA1DE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52E166B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53.637</w:t>
            </w:r>
          </w:p>
        </w:tc>
      </w:tr>
      <w:tr w:rsidR="00421C6C" w:rsidRPr="00421C6C" w14:paraId="75182EB4" w14:textId="77777777" w:rsidTr="009411D3">
        <w:trPr>
          <w:trHeight w:val="255"/>
        </w:trPr>
        <w:tc>
          <w:tcPr>
            <w:tcW w:w="448" w:type="dxa"/>
            <w:shd w:val="clear" w:color="000000" w:fill="FFFFFF"/>
            <w:vAlign w:val="center"/>
            <w:hideMark/>
          </w:tcPr>
          <w:p w14:paraId="7DB51A9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27C9835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78C0B03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3361C3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1DE5D7E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1597A16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11.514</w:t>
            </w:r>
          </w:p>
        </w:tc>
      </w:tr>
      <w:tr w:rsidR="00421C6C" w:rsidRPr="00421C6C" w14:paraId="396D6DB4" w14:textId="77777777" w:rsidTr="009411D3">
        <w:trPr>
          <w:trHeight w:val="420"/>
        </w:trPr>
        <w:tc>
          <w:tcPr>
            <w:tcW w:w="448" w:type="dxa"/>
            <w:shd w:val="clear" w:color="000000" w:fill="FFFFFF"/>
            <w:vAlign w:val="center"/>
            <w:hideMark/>
          </w:tcPr>
          <w:p w14:paraId="3BC4AF5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03888C4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բազրիքի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287A658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A9678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1.300</w:t>
            </w:r>
          </w:p>
        </w:tc>
        <w:tc>
          <w:tcPr>
            <w:tcW w:w="1200" w:type="dxa"/>
            <w:vAlign w:val="center"/>
            <w:hideMark/>
          </w:tcPr>
          <w:p w14:paraId="79AB4BA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3B835C0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115.508</w:t>
            </w:r>
          </w:p>
        </w:tc>
      </w:tr>
      <w:tr w:rsidR="00421C6C" w:rsidRPr="00421C6C" w14:paraId="1F879C23" w14:textId="77777777" w:rsidTr="009411D3">
        <w:trPr>
          <w:trHeight w:val="255"/>
        </w:trPr>
        <w:tc>
          <w:tcPr>
            <w:tcW w:w="448" w:type="dxa"/>
            <w:shd w:val="clear" w:color="000000" w:fill="FFFFFF"/>
            <w:vAlign w:val="center"/>
            <w:hideMark/>
          </w:tcPr>
          <w:p w14:paraId="361655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11ED2B85"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6  Ac-I </w:t>
            </w:r>
            <w:r w:rsidRPr="00421C6C">
              <w:rPr>
                <w:rFonts w:ascii="Sylfaen" w:hAnsi="Sylfaen" w:cs="Sylfaen"/>
                <w:sz w:val="16"/>
                <w:szCs w:val="16"/>
              </w:rPr>
              <w:t>դասի</w:t>
            </w:r>
          </w:p>
        </w:tc>
        <w:tc>
          <w:tcPr>
            <w:tcW w:w="940" w:type="dxa"/>
            <w:shd w:val="clear" w:color="000000" w:fill="FFFFFF"/>
            <w:noWrap/>
            <w:vAlign w:val="center"/>
            <w:hideMark/>
          </w:tcPr>
          <w:p w14:paraId="52AB3CA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E4364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0.01105</w:t>
            </w:r>
          </w:p>
        </w:tc>
        <w:tc>
          <w:tcPr>
            <w:tcW w:w="1200" w:type="dxa"/>
            <w:vAlign w:val="center"/>
            <w:hideMark/>
          </w:tcPr>
          <w:p w14:paraId="4A748B4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740FDC6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5.386</w:t>
            </w:r>
          </w:p>
        </w:tc>
      </w:tr>
      <w:tr w:rsidR="00421C6C" w:rsidRPr="00421C6C" w14:paraId="6F89593D" w14:textId="77777777" w:rsidTr="009411D3">
        <w:trPr>
          <w:trHeight w:val="255"/>
        </w:trPr>
        <w:tc>
          <w:tcPr>
            <w:tcW w:w="448" w:type="dxa"/>
            <w:shd w:val="clear" w:color="000000" w:fill="FFFFFF"/>
            <w:vAlign w:val="center"/>
            <w:hideMark/>
          </w:tcPr>
          <w:p w14:paraId="307DA5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5F330393"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431CFC4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4A076D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0.02700</w:t>
            </w:r>
          </w:p>
        </w:tc>
        <w:tc>
          <w:tcPr>
            <w:tcW w:w="1200" w:type="dxa"/>
            <w:vAlign w:val="center"/>
            <w:hideMark/>
          </w:tcPr>
          <w:p w14:paraId="19F591A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7CE16FC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13.159</w:t>
            </w:r>
          </w:p>
        </w:tc>
      </w:tr>
      <w:tr w:rsidR="00421C6C" w:rsidRPr="00421C6C" w14:paraId="276E26B4" w14:textId="77777777" w:rsidTr="009411D3">
        <w:trPr>
          <w:trHeight w:val="255"/>
        </w:trPr>
        <w:tc>
          <w:tcPr>
            <w:tcW w:w="448" w:type="dxa"/>
            <w:shd w:val="clear" w:color="000000" w:fill="FFFFFF"/>
            <w:vAlign w:val="center"/>
            <w:hideMark/>
          </w:tcPr>
          <w:p w14:paraId="03316B6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19F30E97"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C83701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9707D9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0.06925</w:t>
            </w:r>
          </w:p>
        </w:tc>
        <w:tc>
          <w:tcPr>
            <w:tcW w:w="1200" w:type="dxa"/>
            <w:vAlign w:val="center"/>
            <w:hideMark/>
          </w:tcPr>
          <w:p w14:paraId="6B8F1C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6C44D36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35.438</w:t>
            </w:r>
          </w:p>
        </w:tc>
      </w:tr>
      <w:tr w:rsidR="00421C6C" w:rsidRPr="00421C6C" w14:paraId="48D84607" w14:textId="77777777" w:rsidTr="009411D3">
        <w:trPr>
          <w:trHeight w:val="255"/>
        </w:trPr>
        <w:tc>
          <w:tcPr>
            <w:tcW w:w="448" w:type="dxa"/>
            <w:shd w:val="clear" w:color="000000" w:fill="FFFFFF"/>
            <w:vAlign w:val="center"/>
            <w:hideMark/>
          </w:tcPr>
          <w:p w14:paraId="47CF81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vAlign w:val="center"/>
            <w:hideMark/>
          </w:tcPr>
          <w:p w14:paraId="7EAC1CA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2BD52557"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2B0644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0.160</w:t>
            </w:r>
          </w:p>
        </w:tc>
        <w:tc>
          <w:tcPr>
            <w:tcW w:w="1200" w:type="dxa"/>
            <w:vAlign w:val="center"/>
            <w:hideMark/>
          </w:tcPr>
          <w:p w14:paraId="2A7587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138.037</w:t>
            </w:r>
          </w:p>
        </w:tc>
        <w:tc>
          <w:tcPr>
            <w:tcW w:w="1240" w:type="dxa"/>
            <w:vAlign w:val="center"/>
            <w:hideMark/>
          </w:tcPr>
          <w:p w14:paraId="79C9ABF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22.086</w:t>
            </w:r>
          </w:p>
        </w:tc>
      </w:tr>
      <w:tr w:rsidR="00421C6C" w:rsidRPr="00421C6C" w14:paraId="12C3EA37" w14:textId="77777777" w:rsidTr="009411D3">
        <w:trPr>
          <w:trHeight w:val="420"/>
        </w:trPr>
        <w:tc>
          <w:tcPr>
            <w:tcW w:w="448" w:type="dxa"/>
            <w:shd w:val="clear" w:color="000000" w:fill="FFFFFF"/>
            <w:vAlign w:val="center"/>
            <w:hideMark/>
          </w:tcPr>
          <w:p w14:paraId="2C03661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196F66C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12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անցքերի</w:t>
            </w:r>
            <w:r w:rsidRPr="00421C6C">
              <w:rPr>
                <w:rFonts w:ascii="Arial Armenian" w:hAnsi="Arial Armenian" w:cs="Arial"/>
                <w:sz w:val="16"/>
                <w:szCs w:val="16"/>
              </w:rPr>
              <w:t xml:space="preserve"> </w:t>
            </w:r>
            <w:r w:rsidRPr="00421C6C">
              <w:rPr>
                <w:rFonts w:ascii="Sylfaen" w:hAnsi="Sylfaen" w:cs="Sylfaen"/>
                <w:sz w:val="16"/>
                <w:szCs w:val="16"/>
              </w:rPr>
              <w:t>ծակում</w:t>
            </w:r>
            <w:r w:rsidRPr="00421C6C">
              <w:rPr>
                <w:rFonts w:ascii="Arial Armenian" w:hAnsi="Arial Armenian" w:cs="Arial"/>
                <w:sz w:val="16"/>
                <w:szCs w:val="16"/>
              </w:rPr>
              <w:t xml:space="preserve"> </w:t>
            </w:r>
            <w:r w:rsidRPr="00421C6C">
              <w:rPr>
                <w:rFonts w:ascii="Sylfaen" w:hAnsi="Sylfaen" w:cs="Sylfaen"/>
                <w:sz w:val="16"/>
                <w:szCs w:val="16"/>
              </w:rPr>
              <w:t>առկա</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քայլը</w:t>
            </w:r>
            <w:r w:rsidRPr="00421C6C">
              <w:rPr>
                <w:rFonts w:ascii="Arial Armenian" w:hAnsi="Arial Armenian" w:cs="Arial"/>
                <w:sz w:val="16"/>
                <w:szCs w:val="16"/>
              </w:rPr>
              <w:t xml:space="preserve"> 200</w:t>
            </w:r>
            <w:r w:rsidRPr="00421C6C">
              <w:rPr>
                <w:rFonts w:ascii="Sylfaen" w:hAnsi="Sylfaen" w:cs="Sylfaen"/>
                <w:sz w:val="16"/>
                <w:szCs w:val="16"/>
              </w:rPr>
              <w:t>մմ</w:t>
            </w:r>
          </w:p>
        </w:tc>
        <w:tc>
          <w:tcPr>
            <w:tcW w:w="940" w:type="dxa"/>
            <w:shd w:val="clear" w:color="000000" w:fill="FFFFFF"/>
            <w:vAlign w:val="center"/>
            <w:hideMark/>
          </w:tcPr>
          <w:p w14:paraId="61C5C60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հատ</w:t>
            </w:r>
          </w:p>
        </w:tc>
        <w:tc>
          <w:tcPr>
            <w:tcW w:w="1060" w:type="dxa"/>
            <w:noWrap/>
            <w:vAlign w:val="center"/>
            <w:hideMark/>
          </w:tcPr>
          <w:p w14:paraId="7B4A615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12.000</w:t>
            </w:r>
          </w:p>
        </w:tc>
        <w:tc>
          <w:tcPr>
            <w:tcW w:w="1200" w:type="dxa"/>
            <w:vAlign w:val="center"/>
            <w:hideMark/>
          </w:tcPr>
          <w:p w14:paraId="6F862B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0.369</w:t>
            </w:r>
          </w:p>
        </w:tc>
        <w:tc>
          <w:tcPr>
            <w:tcW w:w="1240" w:type="dxa"/>
            <w:vAlign w:val="center"/>
            <w:hideMark/>
          </w:tcPr>
          <w:p w14:paraId="094AB9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4.431</w:t>
            </w:r>
          </w:p>
        </w:tc>
      </w:tr>
      <w:tr w:rsidR="00421C6C" w:rsidRPr="00421C6C" w14:paraId="57710C6B" w14:textId="77777777" w:rsidTr="009411D3">
        <w:trPr>
          <w:trHeight w:val="525"/>
        </w:trPr>
        <w:tc>
          <w:tcPr>
            <w:tcW w:w="448" w:type="dxa"/>
            <w:shd w:val="clear" w:color="000000" w:fill="FFFFFF"/>
            <w:vAlign w:val="center"/>
            <w:hideMark/>
          </w:tcPr>
          <w:p w14:paraId="00FD0B1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069E187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w:t>
            </w:r>
            <w:r w:rsidRPr="00421C6C">
              <w:rPr>
                <w:rFonts w:ascii="Arial Armenian" w:hAnsi="Arial Armenian" w:cs="Arial"/>
                <w:sz w:val="16"/>
                <w:szCs w:val="16"/>
              </w:rPr>
              <w:t>32</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պոլիէթիլենային</w:t>
            </w:r>
            <w:r w:rsidRPr="00421C6C">
              <w:rPr>
                <w:rFonts w:ascii="Arial Armenian" w:hAnsi="Arial Armenian" w:cs="Arial"/>
                <w:sz w:val="16"/>
                <w:szCs w:val="16"/>
              </w:rPr>
              <w:t xml:space="preserve"> </w:t>
            </w:r>
            <w:r w:rsidRPr="00421C6C">
              <w:rPr>
                <w:rFonts w:ascii="Sylfaen" w:hAnsi="Sylfaen" w:cs="Sylfaen"/>
                <w:sz w:val="16"/>
                <w:szCs w:val="16"/>
              </w:rPr>
              <w:t>խողովակներ</w:t>
            </w:r>
            <w:r w:rsidRPr="00421C6C">
              <w:rPr>
                <w:rFonts w:ascii="Arial Armenian" w:hAnsi="Arial Armenian" w:cs="Arial"/>
                <w:sz w:val="16"/>
                <w:szCs w:val="16"/>
              </w:rPr>
              <w:t xml:space="preserve"> </w:t>
            </w:r>
            <w:r w:rsidRPr="00421C6C">
              <w:rPr>
                <w:rFonts w:ascii="Sylfaen" w:hAnsi="Sylfaen" w:cs="Sylfaen"/>
                <w:sz w:val="16"/>
                <w:szCs w:val="16"/>
              </w:rPr>
              <w:t>ջրահեռացման</w:t>
            </w:r>
            <w:r w:rsidRPr="00421C6C">
              <w:rPr>
                <w:rFonts w:ascii="Arial Armenian" w:hAnsi="Arial Armenian" w:cs="Arial"/>
                <w:sz w:val="16"/>
                <w:szCs w:val="16"/>
              </w:rPr>
              <w:t xml:space="preserve"> </w:t>
            </w:r>
            <w:r w:rsidRPr="00421C6C">
              <w:rPr>
                <w:rFonts w:ascii="Sylfaen" w:hAnsi="Sylfaen" w:cs="Sylfaen"/>
                <w:sz w:val="16"/>
                <w:szCs w:val="16"/>
              </w:rPr>
              <w:t>համար</w:t>
            </w:r>
            <w:r w:rsidRPr="00421C6C">
              <w:rPr>
                <w:rFonts w:ascii="Arial Armenian" w:hAnsi="Arial Armenian" w:cs="Arial"/>
                <w:sz w:val="16"/>
                <w:szCs w:val="16"/>
              </w:rPr>
              <w:t xml:space="preserve"> L=250</w:t>
            </w:r>
            <w:r w:rsidRPr="00421C6C">
              <w:rPr>
                <w:rFonts w:ascii="Sylfaen" w:hAnsi="Sylfaen" w:cs="Sylfaen"/>
                <w:sz w:val="16"/>
                <w:szCs w:val="16"/>
              </w:rPr>
              <w:t>մմ</w:t>
            </w:r>
            <w:r w:rsidRPr="00421C6C">
              <w:rPr>
                <w:rFonts w:ascii="Arial Armenian" w:hAnsi="Arial Armenian" w:cs="Arial"/>
                <w:sz w:val="16"/>
                <w:szCs w:val="16"/>
              </w:rPr>
              <w:t>, 4</w:t>
            </w:r>
            <w:r w:rsidRPr="00421C6C">
              <w:rPr>
                <w:rFonts w:ascii="Sylfaen" w:hAnsi="Sylfaen" w:cs="Sylfaen"/>
                <w:sz w:val="16"/>
                <w:szCs w:val="16"/>
              </w:rPr>
              <w:t>հատ</w:t>
            </w:r>
          </w:p>
        </w:tc>
        <w:tc>
          <w:tcPr>
            <w:tcW w:w="940" w:type="dxa"/>
            <w:shd w:val="clear" w:color="000000" w:fill="FFFFFF"/>
            <w:noWrap/>
            <w:vAlign w:val="center"/>
            <w:hideMark/>
          </w:tcPr>
          <w:p w14:paraId="7A1C604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2DA7204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1.000</w:t>
            </w:r>
          </w:p>
        </w:tc>
        <w:tc>
          <w:tcPr>
            <w:tcW w:w="1200" w:type="dxa"/>
            <w:vAlign w:val="center"/>
            <w:hideMark/>
          </w:tcPr>
          <w:p w14:paraId="7F8D33B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c>
          <w:tcPr>
            <w:tcW w:w="1240" w:type="dxa"/>
            <w:vAlign w:val="center"/>
            <w:hideMark/>
          </w:tcPr>
          <w:p w14:paraId="6705754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0.817</w:t>
            </w:r>
          </w:p>
        </w:tc>
      </w:tr>
      <w:tr w:rsidR="00421C6C" w:rsidRPr="00421C6C" w14:paraId="1B0D588C" w14:textId="77777777" w:rsidTr="009411D3">
        <w:trPr>
          <w:trHeight w:val="525"/>
        </w:trPr>
        <w:tc>
          <w:tcPr>
            <w:tcW w:w="448" w:type="dxa"/>
            <w:shd w:val="clear" w:color="000000" w:fill="FFFFFF"/>
            <w:vAlign w:val="center"/>
            <w:hideMark/>
          </w:tcPr>
          <w:p w14:paraId="26F646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vAlign w:val="center"/>
            <w:hideMark/>
          </w:tcPr>
          <w:p w14:paraId="51042FF3"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100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w:t>
            </w:r>
            <w:r w:rsidRPr="00421C6C">
              <w:rPr>
                <w:rFonts w:ascii="Arial Armenian" w:hAnsi="Arial Armenian" w:cs="Arial"/>
                <w:sz w:val="16"/>
                <w:szCs w:val="16"/>
              </w:rPr>
              <w:t xml:space="preserve">. </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բլոկներից</w:t>
            </w:r>
            <w:r w:rsidRPr="00421C6C">
              <w:rPr>
                <w:rFonts w:ascii="Arial Armenian" w:hAnsi="Arial Armenian" w:cs="Arial"/>
                <w:sz w:val="16"/>
                <w:szCs w:val="16"/>
              </w:rPr>
              <w:t xml:space="preserve"> </w:t>
            </w:r>
            <w:r w:rsidRPr="00421C6C">
              <w:rPr>
                <w:rFonts w:ascii="Sylfaen" w:hAnsi="Sylfaen" w:cs="Sylfaen"/>
                <w:sz w:val="16"/>
                <w:szCs w:val="16"/>
              </w:rPr>
              <w:t>միջնապատի</w:t>
            </w:r>
            <w:r w:rsidRPr="00421C6C">
              <w:rPr>
                <w:rFonts w:ascii="Arial Armenian" w:hAnsi="Arial Armenian" w:cs="Arial"/>
                <w:sz w:val="16"/>
                <w:szCs w:val="16"/>
              </w:rPr>
              <w:t xml:space="preserve"> </w:t>
            </w:r>
            <w:r w:rsidRPr="00421C6C">
              <w:rPr>
                <w:rFonts w:ascii="Sylfaen" w:hAnsi="Sylfaen" w:cs="Sylfaen"/>
                <w:sz w:val="16"/>
                <w:szCs w:val="16"/>
              </w:rPr>
              <w:t>կառուցում</w:t>
            </w:r>
            <w:r w:rsidRPr="00421C6C">
              <w:rPr>
                <w:rFonts w:ascii="Arial Armenian" w:hAnsi="Arial Armenian" w:cs="Arial"/>
                <w:sz w:val="16"/>
                <w:szCs w:val="16"/>
              </w:rPr>
              <w:t xml:space="preserve"> </w:t>
            </w:r>
            <w:r w:rsidRPr="00421C6C">
              <w:rPr>
                <w:rFonts w:ascii="Sylfaen" w:hAnsi="Sylfaen" w:cs="Sylfaen"/>
                <w:sz w:val="16"/>
                <w:szCs w:val="16"/>
              </w:rPr>
              <w:t>հ</w:t>
            </w:r>
            <w:r w:rsidRPr="00421C6C">
              <w:rPr>
                <w:rFonts w:ascii="Arial Armenian" w:hAnsi="Arial Armenian" w:cs="Arial"/>
                <w:sz w:val="16"/>
                <w:szCs w:val="16"/>
              </w:rPr>
              <w:t>-0,9</w:t>
            </w:r>
            <w:r w:rsidRPr="00421C6C">
              <w:rPr>
                <w:rFonts w:ascii="Sylfaen" w:hAnsi="Sylfaen" w:cs="Sylfaen"/>
                <w:sz w:val="16"/>
                <w:szCs w:val="16"/>
              </w:rPr>
              <w:t>մ</w:t>
            </w:r>
          </w:p>
        </w:tc>
        <w:tc>
          <w:tcPr>
            <w:tcW w:w="940" w:type="dxa"/>
            <w:noWrap/>
            <w:vAlign w:val="center"/>
            <w:hideMark/>
          </w:tcPr>
          <w:p w14:paraId="28B06A1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noWrap/>
            <w:vAlign w:val="center"/>
            <w:hideMark/>
          </w:tcPr>
          <w:p w14:paraId="12E22A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0.10</w:t>
            </w:r>
          </w:p>
        </w:tc>
        <w:tc>
          <w:tcPr>
            <w:tcW w:w="1200" w:type="dxa"/>
            <w:vAlign w:val="center"/>
            <w:hideMark/>
          </w:tcPr>
          <w:p w14:paraId="0992BFC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37.249</w:t>
            </w:r>
          </w:p>
        </w:tc>
        <w:tc>
          <w:tcPr>
            <w:tcW w:w="1240" w:type="dxa"/>
            <w:vAlign w:val="center"/>
            <w:hideMark/>
          </w:tcPr>
          <w:p w14:paraId="5DD3A27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3.725</w:t>
            </w:r>
          </w:p>
        </w:tc>
      </w:tr>
      <w:tr w:rsidR="00421C6C" w:rsidRPr="00421C6C" w14:paraId="3FD1621B" w14:textId="77777777" w:rsidTr="009411D3">
        <w:trPr>
          <w:trHeight w:val="285"/>
        </w:trPr>
        <w:tc>
          <w:tcPr>
            <w:tcW w:w="448" w:type="dxa"/>
            <w:shd w:val="clear" w:color="000000" w:fill="FFFFFF"/>
            <w:vAlign w:val="center"/>
            <w:hideMark/>
          </w:tcPr>
          <w:p w14:paraId="6A0AC3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shd w:val="clear" w:color="000000" w:fill="FFFFFF"/>
            <w:vAlign w:val="center"/>
            <w:hideMark/>
          </w:tcPr>
          <w:p w14:paraId="39EBD141"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26C77A6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DAFF92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72F5C29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593776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9.237</w:t>
            </w:r>
          </w:p>
        </w:tc>
      </w:tr>
      <w:tr w:rsidR="00421C6C" w:rsidRPr="00421C6C" w14:paraId="3BAB9D73" w14:textId="77777777" w:rsidTr="009411D3">
        <w:trPr>
          <w:trHeight w:val="465"/>
        </w:trPr>
        <w:tc>
          <w:tcPr>
            <w:tcW w:w="448" w:type="dxa"/>
            <w:shd w:val="clear" w:color="000000" w:fill="FFFFFF"/>
            <w:noWrap/>
            <w:vAlign w:val="center"/>
            <w:hideMark/>
          </w:tcPr>
          <w:p w14:paraId="5EAD7E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40E176A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2491F3A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0E3C573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3.850</w:t>
            </w:r>
          </w:p>
        </w:tc>
        <w:tc>
          <w:tcPr>
            <w:tcW w:w="1200" w:type="dxa"/>
            <w:vAlign w:val="center"/>
            <w:hideMark/>
          </w:tcPr>
          <w:p w14:paraId="3BEA5F6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10.234</w:t>
            </w:r>
          </w:p>
        </w:tc>
        <w:tc>
          <w:tcPr>
            <w:tcW w:w="1240" w:type="dxa"/>
            <w:vAlign w:val="center"/>
            <w:hideMark/>
          </w:tcPr>
          <w:p w14:paraId="295BA3E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39.402</w:t>
            </w:r>
          </w:p>
        </w:tc>
      </w:tr>
      <w:tr w:rsidR="00421C6C" w:rsidRPr="00421C6C" w14:paraId="71CE5815" w14:textId="77777777" w:rsidTr="009411D3">
        <w:trPr>
          <w:trHeight w:val="555"/>
        </w:trPr>
        <w:tc>
          <w:tcPr>
            <w:tcW w:w="448" w:type="dxa"/>
            <w:shd w:val="clear" w:color="000000" w:fill="FFFFFF"/>
            <w:vAlign w:val="center"/>
            <w:hideMark/>
          </w:tcPr>
          <w:p w14:paraId="41C4180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1ADA7074"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4918D68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58EBB2D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6538D73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50A555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84.675</w:t>
            </w:r>
          </w:p>
        </w:tc>
      </w:tr>
      <w:tr w:rsidR="00421C6C" w:rsidRPr="00421C6C" w14:paraId="31D686E4" w14:textId="77777777" w:rsidTr="009411D3">
        <w:trPr>
          <w:trHeight w:val="555"/>
        </w:trPr>
        <w:tc>
          <w:tcPr>
            <w:tcW w:w="448" w:type="dxa"/>
            <w:shd w:val="clear" w:color="000000" w:fill="FFFFFF"/>
            <w:vAlign w:val="center"/>
            <w:hideMark/>
          </w:tcPr>
          <w:p w14:paraId="1416012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lastRenderedPageBreak/>
              <w:t>16</w:t>
            </w:r>
          </w:p>
        </w:tc>
        <w:tc>
          <w:tcPr>
            <w:tcW w:w="4857" w:type="dxa"/>
            <w:vAlign w:val="center"/>
            <w:hideMark/>
          </w:tcPr>
          <w:p w14:paraId="2B36579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5ECACDF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254D3B1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20.300</w:t>
            </w:r>
          </w:p>
        </w:tc>
        <w:tc>
          <w:tcPr>
            <w:tcW w:w="1200" w:type="dxa"/>
            <w:vAlign w:val="center"/>
            <w:hideMark/>
          </w:tcPr>
          <w:p w14:paraId="1EE1264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1.141</w:t>
            </w:r>
          </w:p>
        </w:tc>
        <w:tc>
          <w:tcPr>
            <w:tcW w:w="1240" w:type="dxa"/>
            <w:vAlign w:val="center"/>
            <w:hideMark/>
          </w:tcPr>
          <w:p w14:paraId="3E85E6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23.154</w:t>
            </w:r>
          </w:p>
        </w:tc>
      </w:tr>
      <w:tr w:rsidR="00421C6C" w:rsidRPr="00421C6C" w14:paraId="70E3DF65" w14:textId="77777777" w:rsidTr="009411D3">
        <w:trPr>
          <w:trHeight w:val="300"/>
        </w:trPr>
        <w:tc>
          <w:tcPr>
            <w:tcW w:w="448" w:type="dxa"/>
            <w:shd w:val="clear" w:color="000000" w:fill="FFFFFF"/>
            <w:noWrap/>
            <w:vAlign w:val="center"/>
            <w:hideMark/>
          </w:tcPr>
          <w:p w14:paraId="0E01A55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vAlign w:val="center"/>
            <w:hideMark/>
          </w:tcPr>
          <w:p w14:paraId="703072C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0DB1739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BAC8C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55A719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0689D60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21.413</w:t>
            </w:r>
          </w:p>
        </w:tc>
      </w:tr>
      <w:tr w:rsidR="00421C6C" w:rsidRPr="00421C6C" w14:paraId="05782AE3" w14:textId="77777777" w:rsidTr="009411D3">
        <w:trPr>
          <w:trHeight w:val="255"/>
        </w:trPr>
        <w:tc>
          <w:tcPr>
            <w:tcW w:w="448" w:type="dxa"/>
            <w:noWrap/>
            <w:vAlign w:val="bottom"/>
            <w:hideMark/>
          </w:tcPr>
          <w:p w14:paraId="70FE0945"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5CB68557"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61263C63"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12E77D61"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vAlign w:val="center"/>
            <w:hideMark/>
          </w:tcPr>
          <w:p w14:paraId="55C1BCC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04748753" w14:textId="77777777" w:rsidR="00421C6C" w:rsidRPr="00421C6C" w:rsidRDefault="00421C6C" w:rsidP="00421C6C">
            <w:pPr>
              <w:jc w:val="center"/>
              <w:rPr>
                <w:rFonts w:ascii="Arial Armenian" w:hAnsi="Arial Armenian" w:cs="Arial"/>
                <w:b/>
                <w:bCs/>
                <w:sz w:val="16"/>
                <w:szCs w:val="16"/>
              </w:rPr>
            </w:pPr>
            <w:r w:rsidRPr="00421C6C">
              <w:rPr>
                <w:rFonts w:ascii="Arial Armenian" w:hAnsi="Arial Armenian" w:cs="Arial"/>
                <w:b/>
                <w:bCs/>
                <w:sz w:val="16"/>
                <w:szCs w:val="16"/>
              </w:rPr>
              <w:t>5573.780</w:t>
            </w:r>
          </w:p>
        </w:tc>
      </w:tr>
      <w:tr w:rsidR="00421C6C" w:rsidRPr="00421C6C" w14:paraId="5A40C0D3" w14:textId="77777777" w:rsidTr="009411D3">
        <w:trPr>
          <w:trHeight w:val="255"/>
        </w:trPr>
        <w:tc>
          <w:tcPr>
            <w:tcW w:w="448" w:type="dxa"/>
            <w:noWrap/>
            <w:vAlign w:val="bottom"/>
            <w:hideMark/>
          </w:tcPr>
          <w:p w14:paraId="6E11EEA0" w14:textId="77777777" w:rsidR="00421C6C" w:rsidRPr="00421C6C" w:rsidRDefault="00421C6C" w:rsidP="00421C6C">
            <w:pPr>
              <w:jc w:val="center"/>
              <w:rPr>
                <w:rFonts w:ascii="Arial Armenian" w:hAnsi="Arial Armenian" w:cs="Arial"/>
                <w:b/>
                <w:bCs/>
                <w:sz w:val="16"/>
                <w:szCs w:val="16"/>
              </w:rPr>
            </w:pPr>
          </w:p>
        </w:tc>
        <w:tc>
          <w:tcPr>
            <w:tcW w:w="4857" w:type="dxa"/>
            <w:noWrap/>
            <w:vAlign w:val="bottom"/>
            <w:hideMark/>
          </w:tcPr>
          <w:p w14:paraId="40FC57C0" w14:textId="77777777" w:rsidR="00421C6C" w:rsidRPr="00421C6C" w:rsidRDefault="00421C6C" w:rsidP="00421C6C">
            <w:pPr>
              <w:jc w:val="center"/>
              <w:rPr>
                <w:sz w:val="20"/>
                <w:szCs w:val="20"/>
              </w:rPr>
            </w:pPr>
          </w:p>
        </w:tc>
        <w:tc>
          <w:tcPr>
            <w:tcW w:w="940" w:type="dxa"/>
            <w:noWrap/>
            <w:vAlign w:val="bottom"/>
            <w:hideMark/>
          </w:tcPr>
          <w:p w14:paraId="2BBF42AF" w14:textId="77777777" w:rsidR="00421C6C" w:rsidRPr="00421C6C" w:rsidRDefault="00421C6C" w:rsidP="00421C6C">
            <w:pPr>
              <w:rPr>
                <w:sz w:val="20"/>
                <w:szCs w:val="20"/>
              </w:rPr>
            </w:pPr>
          </w:p>
        </w:tc>
        <w:tc>
          <w:tcPr>
            <w:tcW w:w="1060" w:type="dxa"/>
            <w:noWrap/>
            <w:vAlign w:val="bottom"/>
            <w:hideMark/>
          </w:tcPr>
          <w:p w14:paraId="636DF68F" w14:textId="77777777" w:rsidR="00421C6C" w:rsidRPr="00421C6C" w:rsidRDefault="00421C6C" w:rsidP="00421C6C">
            <w:pPr>
              <w:jc w:val="center"/>
              <w:rPr>
                <w:sz w:val="20"/>
                <w:szCs w:val="20"/>
              </w:rPr>
            </w:pPr>
          </w:p>
        </w:tc>
        <w:tc>
          <w:tcPr>
            <w:tcW w:w="1200" w:type="dxa"/>
            <w:vAlign w:val="center"/>
            <w:hideMark/>
          </w:tcPr>
          <w:p w14:paraId="0C98B4A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59562E7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2017E912" w14:textId="77777777" w:rsidTr="009411D3">
        <w:trPr>
          <w:trHeight w:val="255"/>
        </w:trPr>
        <w:tc>
          <w:tcPr>
            <w:tcW w:w="448" w:type="dxa"/>
            <w:vAlign w:val="center"/>
            <w:hideMark/>
          </w:tcPr>
          <w:p w14:paraId="013250B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vAlign w:val="center"/>
            <w:hideMark/>
          </w:tcPr>
          <w:p w14:paraId="024E81AD" w14:textId="77777777" w:rsidR="00421C6C" w:rsidRPr="00421C6C" w:rsidRDefault="00421C6C" w:rsidP="00421C6C">
            <w:pPr>
              <w:jc w:val="center"/>
              <w:rPr>
                <w:rFonts w:ascii="Arial Armenian" w:hAnsi="Arial Armenian" w:cs="Arial"/>
                <w:b/>
                <w:bCs/>
                <w:sz w:val="20"/>
                <w:szCs w:val="20"/>
              </w:rPr>
            </w:pPr>
            <w:r w:rsidRPr="00421C6C">
              <w:rPr>
                <w:rFonts w:ascii="Sylfaen" w:hAnsi="Sylfaen" w:cs="Sylfaen"/>
                <w:b/>
                <w:bCs/>
                <w:sz w:val="20"/>
                <w:szCs w:val="20"/>
              </w:rPr>
              <w:t>Արտաշիսյան</w:t>
            </w:r>
            <w:r w:rsidRPr="00421C6C">
              <w:rPr>
                <w:rFonts w:ascii="Arial Armenian" w:hAnsi="Arial Armenian" w:cs="Arial"/>
                <w:b/>
                <w:bCs/>
                <w:sz w:val="20"/>
                <w:szCs w:val="20"/>
              </w:rPr>
              <w:t xml:space="preserve"> 44/5, </w:t>
            </w:r>
            <w:r w:rsidRPr="00421C6C">
              <w:rPr>
                <w:rFonts w:ascii="Sylfaen" w:hAnsi="Sylfaen" w:cs="Sylfaen"/>
                <w:b/>
                <w:bCs/>
                <w:sz w:val="20"/>
                <w:szCs w:val="20"/>
              </w:rPr>
              <w:t>բնակարան</w:t>
            </w:r>
            <w:r w:rsidRPr="00421C6C">
              <w:rPr>
                <w:rFonts w:ascii="Arial Armenian" w:hAnsi="Arial Armenian" w:cs="Arial"/>
                <w:b/>
                <w:bCs/>
                <w:sz w:val="20"/>
                <w:szCs w:val="20"/>
              </w:rPr>
              <w:t xml:space="preserve"> 7</w:t>
            </w:r>
          </w:p>
        </w:tc>
        <w:tc>
          <w:tcPr>
            <w:tcW w:w="940" w:type="dxa"/>
            <w:vAlign w:val="center"/>
            <w:hideMark/>
          </w:tcPr>
          <w:p w14:paraId="18D1887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vAlign w:val="center"/>
            <w:hideMark/>
          </w:tcPr>
          <w:p w14:paraId="396E030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4C7800E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32C73A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59C79902" w14:textId="77777777" w:rsidTr="009411D3">
        <w:trPr>
          <w:trHeight w:val="255"/>
        </w:trPr>
        <w:tc>
          <w:tcPr>
            <w:tcW w:w="448" w:type="dxa"/>
            <w:shd w:val="clear" w:color="000000" w:fill="FFFFFF"/>
            <w:vAlign w:val="center"/>
            <w:hideMark/>
          </w:tcPr>
          <w:p w14:paraId="505509B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69638C52"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Քանդման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2B0B1E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64AC3F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3F029B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40" w:type="dxa"/>
            <w:vAlign w:val="center"/>
            <w:hideMark/>
          </w:tcPr>
          <w:p w14:paraId="621BA64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1EC5DED" w14:textId="77777777" w:rsidTr="009411D3">
        <w:trPr>
          <w:trHeight w:val="480"/>
        </w:trPr>
        <w:tc>
          <w:tcPr>
            <w:tcW w:w="448" w:type="dxa"/>
            <w:shd w:val="clear" w:color="000000" w:fill="FFFFFF"/>
            <w:vAlign w:val="center"/>
            <w:hideMark/>
          </w:tcPr>
          <w:p w14:paraId="5945D5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670ACF6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ä³ïß·³Ù</w:t>
            </w:r>
            <w:r w:rsidRPr="00421C6C">
              <w:rPr>
                <w:rFonts w:ascii="Sylfaen" w:hAnsi="Sylfaen" w:cs="Sylfaen"/>
                <w:sz w:val="16"/>
                <w:szCs w:val="16"/>
              </w:rPr>
              <w:t>բ</w:t>
            </w:r>
            <w:r w:rsidRPr="00421C6C">
              <w:rPr>
                <w:rFonts w:ascii="Arial Armenian" w:hAnsi="Arial Armenian" w:cs="Arial Armenian"/>
                <w:sz w:val="16"/>
                <w:szCs w:val="16"/>
              </w:rPr>
              <w:t>Ç</w:t>
            </w:r>
            <w:r w:rsidRPr="00421C6C">
              <w:rPr>
                <w:rFonts w:ascii="Arial Armenian" w:hAnsi="Arial Armenian" w:cs="Arial"/>
                <w:sz w:val="16"/>
                <w:szCs w:val="16"/>
              </w:rPr>
              <w:t xml:space="preserve"> </w:t>
            </w:r>
            <w:r w:rsidRPr="00421C6C">
              <w:rPr>
                <w:rFonts w:ascii="Arial Armenian" w:hAnsi="Arial Armenian" w:cs="Arial Armenian"/>
                <w:sz w:val="16"/>
                <w:szCs w:val="16"/>
              </w:rPr>
              <w:t>ÑÇÝ</w:t>
            </w:r>
            <w:r w:rsidRPr="00421C6C">
              <w:rPr>
                <w:rFonts w:ascii="Arial Armenian" w:hAnsi="Arial Armenian" w:cs="Arial"/>
                <w:sz w:val="16"/>
                <w:szCs w:val="16"/>
              </w:rPr>
              <w:t xml:space="preserve"> ×³Õ³ß³ñÇ </w:t>
            </w:r>
            <w:r w:rsidRPr="00421C6C">
              <w:rPr>
                <w:rFonts w:ascii="Sylfaen" w:hAnsi="Sylfaen" w:cs="Sylfaen"/>
                <w:sz w:val="16"/>
                <w:szCs w:val="16"/>
              </w:rPr>
              <w:t>ապամոնտաժում՝</w:t>
            </w:r>
            <w:r w:rsidRPr="00421C6C">
              <w:rPr>
                <w:rFonts w:ascii="Arial Armenian" w:hAnsi="Arial Armenian" w:cs="Arial"/>
                <w:sz w:val="16"/>
                <w:szCs w:val="16"/>
              </w:rPr>
              <w:t xml:space="preserve"> </w:t>
            </w:r>
            <w:r w:rsidRPr="00421C6C">
              <w:rPr>
                <w:rFonts w:ascii="Sylfaen" w:hAnsi="Sylfaen" w:cs="Sylfaen"/>
                <w:sz w:val="16"/>
                <w:szCs w:val="16"/>
              </w:rPr>
              <w:t>հետագա</w:t>
            </w:r>
            <w:r w:rsidRPr="00421C6C">
              <w:rPr>
                <w:rFonts w:ascii="Arial Armenian" w:hAnsi="Arial Armenian" w:cs="Arial"/>
                <w:sz w:val="16"/>
                <w:szCs w:val="16"/>
              </w:rPr>
              <w:t xml:space="preserve"> </w:t>
            </w:r>
            <w:r w:rsidRPr="00421C6C">
              <w:rPr>
                <w:rFonts w:ascii="Sylfaen" w:hAnsi="Sylfaen" w:cs="Sylfaen"/>
                <w:sz w:val="16"/>
                <w:szCs w:val="16"/>
              </w:rPr>
              <w:t>օգտագործման</w:t>
            </w:r>
            <w:r w:rsidRPr="00421C6C">
              <w:rPr>
                <w:rFonts w:ascii="Arial Armenian" w:hAnsi="Arial Armenian" w:cs="Arial"/>
                <w:sz w:val="16"/>
                <w:szCs w:val="16"/>
              </w:rPr>
              <w:t xml:space="preserve"> </w:t>
            </w:r>
            <w:r w:rsidRPr="00421C6C">
              <w:rPr>
                <w:rFonts w:ascii="Sylfaen" w:hAnsi="Sylfaen" w:cs="Sylfaen"/>
                <w:sz w:val="16"/>
                <w:szCs w:val="16"/>
              </w:rPr>
              <w:t>համար</w:t>
            </w:r>
          </w:p>
        </w:tc>
        <w:tc>
          <w:tcPr>
            <w:tcW w:w="940" w:type="dxa"/>
            <w:shd w:val="clear" w:color="000000" w:fill="FFFFFF"/>
            <w:noWrap/>
            <w:vAlign w:val="center"/>
            <w:hideMark/>
          </w:tcPr>
          <w:p w14:paraId="24C2818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F0B2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30F7D08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0.663</w:t>
            </w:r>
          </w:p>
        </w:tc>
        <w:tc>
          <w:tcPr>
            <w:tcW w:w="1240" w:type="dxa"/>
            <w:vAlign w:val="center"/>
            <w:hideMark/>
          </w:tcPr>
          <w:p w14:paraId="2E07F2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3.315</w:t>
            </w:r>
          </w:p>
        </w:tc>
      </w:tr>
      <w:tr w:rsidR="00421C6C" w:rsidRPr="00421C6C" w14:paraId="77017DBD" w14:textId="77777777" w:rsidTr="009411D3">
        <w:trPr>
          <w:trHeight w:val="360"/>
        </w:trPr>
        <w:tc>
          <w:tcPr>
            <w:tcW w:w="448" w:type="dxa"/>
            <w:shd w:val="clear" w:color="000000" w:fill="FFFFFF"/>
            <w:vAlign w:val="center"/>
            <w:hideMark/>
          </w:tcPr>
          <w:p w14:paraId="63DBF92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8F245E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Հին</w:t>
            </w:r>
            <w:r w:rsidRPr="00421C6C">
              <w:rPr>
                <w:rFonts w:ascii="Arial Armenian" w:hAnsi="Arial Armenian" w:cs="Arial"/>
                <w:sz w:val="16"/>
                <w:szCs w:val="16"/>
              </w:rPr>
              <w:t xml:space="preserve"> </w:t>
            </w:r>
            <w:r w:rsidRPr="00421C6C">
              <w:rPr>
                <w:rFonts w:ascii="Sylfaen" w:hAnsi="Sylfaen" w:cs="Sylfaen"/>
                <w:sz w:val="16"/>
                <w:szCs w:val="16"/>
              </w:rPr>
              <w:t>քայքայված</w:t>
            </w:r>
            <w:r w:rsidRPr="00421C6C">
              <w:rPr>
                <w:rFonts w:ascii="Arial Armenian" w:hAnsi="Arial Armenian" w:cs="Arial"/>
                <w:sz w:val="16"/>
                <w:szCs w:val="16"/>
              </w:rPr>
              <w:t xml:space="preserve"> </w:t>
            </w: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shd w:val="clear" w:color="000000" w:fill="FFFFFF"/>
            <w:vAlign w:val="center"/>
            <w:hideMark/>
          </w:tcPr>
          <w:p w14:paraId="516FAB1E"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44048AB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0.300</w:t>
            </w:r>
          </w:p>
        </w:tc>
        <w:tc>
          <w:tcPr>
            <w:tcW w:w="1200" w:type="dxa"/>
            <w:vAlign w:val="center"/>
            <w:hideMark/>
          </w:tcPr>
          <w:p w14:paraId="7D499E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33.493</w:t>
            </w:r>
          </w:p>
        </w:tc>
        <w:tc>
          <w:tcPr>
            <w:tcW w:w="1240" w:type="dxa"/>
            <w:vAlign w:val="center"/>
            <w:hideMark/>
          </w:tcPr>
          <w:p w14:paraId="0C56BF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10.048</w:t>
            </w:r>
          </w:p>
        </w:tc>
      </w:tr>
      <w:tr w:rsidR="00421C6C" w:rsidRPr="00421C6C" w14:paraId="064A0E77" w14:textId="77777777" w:rsidTr="009411D3">
        <w:trPr>
          <w:trHeight w:val="345"/>
        </w:trPr>
        <w:tc>
          <w:tcPr>
            <w:tcW w:w="448" w:type="dxa"/>
            <w:shd w:val="clear" w:color="000000" w:fill="FFFFFF"/>
            <w:vAlign w:val="center"/>
            <w:hideMark/>
          </w:tcPr>
          <w:p w14:paraId="0F41B31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66808E3C"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քանդում</w:t>
            </w:r>
            <w:r w:rsidRPr="00421C6C">
              <w:rPr>
                <w:rFonts w:ascii="Arial Armenian" w:hAnsi="Arial Armenian" w:cs="Arial"/>
                <w:sz w:val="16"/>
                <w:szCs w:val="16"/>
              </w:rPr>
              <w:t xml:space="preserve"> </w:t>
            </w:r>
            <w:r w:rsidRPr="00421C6C">
              <w:rPr>
                <w:rFonts w:ascii="Sylfaen" w:hAnsi="Sylfaen" w:cs="Sylfaen"/>
                <w:sz w:val="16"/>
                <w:szCs w:val="16"/>
              </w:rPr>
              <w:t>հակասեյսմիկ</w:t>
            </w:r>
            <w:r w:rsidRPr="00421C6C">
              <w:rPr>
                <w:rFonts w:ascii="Arial Armenian" w:hAnsi="Arial Armenian" w:cs="Arial"/>
                <w:sz w:val="16"/>
                <w:szCs w:val="16"/>
              </w:rPr>
              <w:t xml:space="preserve"> </w:t>
            </w:r>
            <w:r w:rsidRPr="00421C6C">
              <w:rPr>
                <w:rFonts w:ascii="Sylfaen" w:hAnsi="Sylfaen" w:cs="Sylfaen"/>
                <w:sz w:val="16"/>
                <w:szCs w:val="16"/>
              </w:rPr>
              <w:t>գոտու</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պատի</w:t>
            </w:r>
            <w:r w:rsidRPr="00421C6C">
              <w:rPr>
                <w:rFonts w:ascii="Arial Armenian" w:hAnsi="Arial Armenian" w:cs="Arial"/>
                <w:sz w:val="16"/>
                <w:szCs w:val="16"/>
              </w:rPr>
              <w:t xml:space="preserve"> </w:t>
            </w:r>
            <w:r w:rsidRPr="00421C6C">
              <w:rPr>
                <w:rFonts w:ascii="Sylfaen" w:hAnsi="Sylfaen" w:cs="Sylfaen"/>
                <w:sz w:val="16"/>
                <w:szCs w:val="16"/>
              </w:rPr>
              <w:t>մեջ</w:t>
            </w:r>
          </w:p>
        </w:tc>
        <w:tc>
          <w:tcPr>
            <w:tcW w:w="940" w:type="dxa"/>
            <w:shd w:val="clear" w:color="000000" w:fill="FFFFFF"/>
            <w:vAlign w:val="center"/>
            <w:hideMark/>
          </w:tcPr>
          <w:p w14:paraId="6CDD90E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0B0DBAF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0.150</w:t>
            </w:r>
          </w:p>
        </w:tc>
        <w:tc>
          <w:tcPr>
            <w:tcW w:w="1200" w:type="dxa"/>
            <w:vAlign w:val="center"/>
            <w:hideMark/>
          </w:tcPr>
          <w:p w14:paraId="28CACB6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94.639</w:t>
            </w:r>
          </w:p>
        </w:tc>
        <w:tc>
          <w:tcPr>
            <w:tcW w:w="1240" w:type="dxa"/>
            <w:vAlign w:val="center"/>
            <w:hideMark/>
          </w:tcPr>
          <w:p w14:paraId="06EB27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14.196</w:t>
            </w:r>
          </w:p>
        </w:tc>
      </w:tr>
      <w:tr w:rsidR="00421C6C" w:rsidRPr="00421C6C" w14:paraId="6EE327B5" w14:textId="77777777" w:rsidTr="009411D3">
        <w:trPr>
          <w:trHeight w:val="375"/>
        </w:trPr>
        <w:tc>
          <w:tcPr>
            <w:tcW w:w="448" w:type="dxa"/>
            <w:shd w:val="clear" w:color="000000" w:fill="FFFFFF"/>
            <w:vAlign w:val="center"/>
            <w:hideMark/>
          </w:tcPr>
          <w:p w14:paraId="621992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0A048D49"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Շին</w:t>
            </w:r>
            <w:r w:rsidRPr="00421C6C">
              <w:rPr>
                <w:rFonts w:ascii="Arial Armenian" w:hAnsi="Arial Armenian" w:cs="Arial"/>
                <w:sz w:val="16"/>
                <w:szCs w:val="16"/>
              </w:rPr>
              <w:t>.</w:t>
            </w:r>
            <w:r w:rsidRPr="00421C6C">
              <w:rPr>
                <w:rFonts w:ascii="Sylfaen" w:hAnsi="Sylfaen" w:cs="Sylfaen"/>
                <w:sz w:val="16"/>
                <w:szCs w:val="16"/>
              </w:rPr>
              <w:t>աղբի</w:t>
            </w:r>
            <w:r w:rsidRPr="00421C6C">
              <w:rPr>
                <w:rFonts w:ascii="Arial Armenian" w:hAnsi="Arial Armenian" w:cs="Arial"/>
                <w:sz w:val="16"/>
                <w:szCs w:val="16"/>
              </w:rPr>
              <w:t xml:space="preserve"> </w:t>
            </w:r>
            <w:r w:rsidRPr="00421C6C">
              <w:rPr>
                <w:rFonts w:ascii="Sylfaen" w:hAnsi="Sylfaen" w:cs="Sylfaen"/>
                <w:sz w:val="16"/>
                <w:szCs w:val="16"/>
              </w:rPr>
              <w:t>բարձում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տեղափոխում</w:t>
            </w:r>
            <w:r w:rsidRPr="00421C6C">
              <w:rPr>
                <w:rFonts w:ascii="Arial Armenian" w:hAnsi="Arial Armenian" w:cs="Arial"/>
                <w:sz w:val="16"/>
                <w:szCs w:val="16"/>
              </w:rPr>
              <w:t xml:space="preserve"> 13 </w:t>
            </w:r>
            <w:r w:rsidRPr="00421C6C">
              <w:rPr>
                <w:rFonts w:ascii="Sylfaen" w:hAnsi="Sylfaen" w:cs="Sylfaen"/>
                <w:sz w:val="16"/>
                <w:szCs w:val="16"/>
              </w:rPr>
              <w:t>կմ</w:t>
            </w:r>
          </w:p>
        </w:tc>
        <w:tc>
          <w:tcPr>
            <w:tcW w:w="940" w:type="dxa"/>
            <w:shd w:val="clear" w:color="000000" w:fill="FFFFFF"/>
            <w:noWrap/>
            <w:vAlign w:val="center"/>
            <w:hideMark/>
          </w:tcPr>
          <w:p w14:paraId="6BACE276"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6278CAD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0.090</w:t>
            </w:r>
          </w:p>
        </w:tc>
        <w:tc>
          <w:tcPr>
            <w:tcW w:w="1200" w:type="dxa"/>
            <w:vAlign w:val="center"/>
            <w:hideMark/>
          </w:tcPr>
          <w:p w14:paraId="4F0B862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4.106</w:t>
            </w:r>
          </w:p>
        </w:tc>
        <w:tc>
          <w:tcPr>
            <w:tcW w:w="1240" w:type="dxa"/>
            <w:vAlign w:val="center"/>
            <w:hideMark/>
          </w:tcPr>
          <w:p w14:paraId="0827834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0.370</w:t>
            </w:r>
          </w:p>
        </w:tc>
      </w:tr>
      <w:tr w:rsidR="00421C6C" w:rsidRPr="00421C6C" w14:paraId="7865FDEA" w14:textId="77777777" w:rsidTr="009411D3">
        <w:trPr>
          <w:trHeight w:val="255"/>
        </w:trPr>
        <w:tc>
          <w:tcPr>
            <w:tcW w:w="448" w:type="dxa"/>
            <w:shd w:val="clear" w:color="000000" w:fill="FFFFFF"/>
            <w:vAlign w:val="center"/>
            <w:hideMark/>
          </w:tcPr>
          <w:p w14:paraId="1B77357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4857" w:type="dxa"/>
            <w:shd w:val="clear" w:color="000000" w:fill="FFFFFF"/>
            <w:vAlign w:val="center"/>
            <w:hideMark/>
          </w:tcPr>
          <w:p w14:paraId="474A6FCB" w14:textId="77777777" w:rsidR="00421C6C" w:rsidRPr="00421C6C" w:rsidRDefault="00421C6C" w:rsidP="00421C6C">
            <w:pPr>
              <w:rPr>
                <w:rFonts w:ascii="Arial Armenian" w:hAnsi="Arial Armenian" w:cs="Arial"/>
                <w:b/>
                <w:bCs/>
                <w:sz w:val="16"/>
                <w:szCs w:val="16"/>
              </w:rPr>
            </w:pPr>
            <w:r w:rsidRPr="00421C6C">
              <w:rPr>
                <w:rFonts w:ascii="Sylfaen" w:hAnsi="Sylfaen" w:cs="Sylfaen"/>
                <w:b/>
                <w:bCs/>
                <w:sz w:val="16"/>
                <w:szCs w:val="16"/>
              </w:rPr>
              <w:t>Կառուցման</w:t>
            </w:r>
            <w:r w:rsidRPr="00421C6C">
              <w:rPr>
                <w:rFonts w:ascii="Arial Armenian" w:hAnsi="Arial Armenian" w:cs="Arial"/>
                <w:b/>
                <w:bCs/>
                <w:sz w:val="16"/>
                <w:szCs w:val="16"/>
              </w:rPr>
              <w:t xml:space="preserve"> </w:t>
            </w:r>
            <w:r w:rsidRPr="00421C6C">
              <w:rPr>
                <w:rFonts w:ascii="Sylfaen" w:hAnsi="Sylfaen" w:cs="Sylfaen"/>
                <w:b/>
                <w:bCs/>
                <w:sz w:val="16"/>
                <w:szCs w:val="16"/>
              </w:rPr>
              <w:t>աշխատանքներ</w:t>
            </w:r>
          </w:p>
        </w:tc>
        <w:tc>
          <w:tcPr>
            <w:tcW w:w="940" w:type="dxa"/>
            <w:shd w:val="clear" w:color="000000" w:fill="FFFFFF"/>
            <w:noWrap/>
            <w:vAlign w:val="center"/>
            <w:hideMark/>
          </w:tcPr>
          <w:p w14:paraId="0DAF919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060" w:type="dxa"/>
            <w:shd w:val="clear" w:color="000000" w:fill="FFFFFF"/>
            <w:noWrap/>
            <w:vAlign w:val="center"/>
            <w:hideMark/>
          </w:tcPr>
          <w:p w14:paraId="2372303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c>
          <w:tcPr>
            <w:tcW w:w="1200" w:type="dxa"/>
            <w:vAlign w:val="center"/>
            <w:hideMark/>
          </w:tcPr>
          <w:p w14:paraId="6EAFA0D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0.000</w:t>
            </w:r>
          </w:p>
        </w:tc>
        <w:tc>
          <w:tcPr>
            <w:tcW w:w="1240" w:type="dxa"/>
            <w:vAlign w:val="center"/>
            <w:hideMark/>
          </w:tcPr>
          <w:p w14:paraId="62B943A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 </w:t>
            </w:r>
          </w:p>
        </w:tc>
      </w:tr>
      <w:tr w:rsidR="00421C6C" w:rsidRPr="00421C6C" w14:paraId="0AF3C281" w14:textId="77777777" w:rsidTr="009411D3">
        <w:trPr>
          <w:trHeight w:val="480"/>
        </w:trPr>
        <w:tc>
          <w:tcPr>
            <w:tcW w:w="448" w:type="dxa"/>
            <w:shd w:val="clear" w:color="000000" w:fill="FFFFFF"/>
            <w:noWrap/>
            <w:vAlign w:val="center"/>
            <w:hideMark/>
          </w:tcPr>
          <w:p w14:paraId="7BCAF17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w:t>
            </w:r>
          </w:p>
        </w:tc>
        <w:tc>
          <w:tcPr>
            <w:tcW w:w="4857" w:type="dxa"/>
            <w:shd w:val="clear" w:color="000000" w:fill="FFFFFF"/>
            <w:vAlign w:val="center"/>
            <w:hideMark/>
          </w:tcPr>
          <w:p w14:paraId="339D6A9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Մետաղական</w:t>
            </w:r>
            <w:r w:rsidRPr="00421C6C">
              <w:rPr>
                <w:rFonts w:ascii="Arial Armenian" w:hAnsi="Arial Armenian" w:cs="Arial"/>
                <w:sz w:val="16"/>
                <w:szCs w:val="16"/>
              </w:rPr>
              <w:t xml:space="preserve"> </w:t>
            </w:r>
            <w:r w:rsidRPr="00421C6C">
              <w:rPr>
                <w:rFonts w:ascii="Sylfaen" w:hAnsi="Sylfaen" w:cs="Sylfaen"/>
                <w:sz w:val="16"/>
                <w:szCs w:val="16"/>
              </w:rPr>
              <w:t>պրոֆիլներով</w:t>
            </w:r>
            <w:r w:rsidRPr="00421C6C">
              <w:rPr>
                <w:rFonts w:ascii="Arial Armenian" w:hAnsi="Arial Armenian" w:cs="Arial"/>
                <w:sz w:val="16"/>
                <w:szCs w:val="16"/>
              </w:rPr>
              <w:t xml:space="preserve"> </w:t>
            </w:r>
            <w:r w:rsidRPr="00421C6C">
              <w:rPr>
                <w:rFonts w:ascii="Sylfaen" w:hAnsi="Sylfaen" w:cs="Sylfaen"/>
                <w:sz w:val="16"/>
                <w:szCs w:val="16"/>
              </w:rPr>
              <w:t>կոնսոլային</w:t>
            </w:r>
            <w:r w:rsidRPr="00421C6C">
              <w:rPr>
                <w:rFonts w:ascii="Arial Armenian" w:hAnsi="Arial Armenian" w:cs="Arial"/>
                <w:sz w:val="16"/>
                <w:szCs w:val="16"/>
              </w:rPr>
              <w:t xml:space="preserve"> </w:t>
            </w: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կարկասի</w:t>
            </w:r>
            <w:r w:rsidRPr="00421C6C">
              <w:rPr>
                <w:rFonts w:ascii="Arial Armenian" w:hAnsi="Arial Armenian" w:cs="Arial"/>
                <w:sz w:val="16"/>
                <w:szCs w:val="16"/>
              </w:rPr>
              <w:t xml:space="preserve"> </w:t>
            </w:r>
            <w:r w:rsidRPr="00421C6C">
              <w:rPr>
                <w:rFonts w:ascii="Sylfaen" w:hAnsi="Sylfaen" w:cs="Sylfaen"/>
                <w:sz w:val="16"/>
                <w:szCs w:val="16"/>
              </w:rPr>
              <w:t>մոնտաժում</w:t>
            </w:r>
          </w:p>
        </w:tc>
        <w:tc>
          <w:tcPr>
            <w:tcW w:w="940" w:type="dxa"/>
            <w:shd w:val="clear" w:color="000000" w:fill="FFFFFF"/>
            <w:noWrap/>
            <w:vAlign w:val="center"/>
            <w:hideMark/>
          </w:tcPr>
          <w:p w14:paraId="390E39E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71CF5A9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0.1401</w:t>
            </w:r>
          </w:p>
        </w:tc>
        <w:tc>
          <w:tcPr>
            <w:tcW w:w="1200" w:type="dxa"/>
            <w:vAlign w:val="center"/>
            <w:hideMark/>
          </w:tcPr>
          <w:p w14:paraId="3AD2EAE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136.133</w:t>
            </w:r>
          </w:p>
        </w:tc>
        <w:tc>
          <w:tcPr>
            <w:tcW w:w="1240" w:type="dxa"/>
            <w:vAlign w:val="center"/>
            <w:hideMark/>
          </w:tcPr>
          <w:p w14:paraId="488AABF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19.072</w:t>
            </w:r>
          </w:p>
        </w:tc>
      </w:tr>
      <w:tr w:rsidR="00421C6C" w:rsidRPr="00421C6C" w14:paraId="797073F9" w14:textId="77777777" w:rsidTr="009411D3">
        <w:trPr>
          <w:trHeight w:val="255"/>
        </w:trPr>
        <w:tc>
          <w:tcPr>
            <w:tcW w:w="448" w:type="dxa"/>
            <w:shd w:val="clear" w:color="000000" w:fill="FFFFFF"/>
            <w:noWrap/>
            <w:vAlign w:val="center"/>
            <w:hideMark/>
          </w:tcPr>
          <w:p w14:paraId="447982F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w:t>
            </w:r>
          </w:p>
        </w:tc>
        <w:tc>
          <w:tcPr>
            <w:tcW w:w="4857" w:type="dxa"/>
            <w:shd w:val="clear" w:color="000000" w:fill="FFFFFF"/>
            <w:vAlign w:val="center"/>
            <w:hideMark/>
          </w:tcPr>
          <w:p w14:paraId="04A1143F"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Հեծան</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w:t>
            </w:r>
            <w:r w:rsidRPr="00421C6C">
              <w:rPr>
                <w:rFonts w:ascii="Sylfaen" w:hAnsi="Sylfaen" w:cs="Sylfaen"/>
                <w:sz w:val="16"/>
                <w:szCs w:val="16"/>
              </w:rPr>
              <w:t>տաշտաձև</w:t>
            </w:r>
            <w:r w:rsidRPr="00421C6C">
              <w:rPr>
                <w:rFonts w:ascii="Arial Armenian" w:hAnsi="Arial Armenian" w:cs="Arial"/>
                <w:sz w:val="16"/>
                <w:szCs w:val="16"/>
              </w:rPr>
              <w:t xml:space="preserve"> </w:t>
            </w:r>
            <w:r w:rsidRPr="00421C6C">
              <w:rPr>
                <w:rFonts w:ascii="Sylfaen" w:hAnsi="Sylfaen" w:cs="Sylfaen"/>
                <w:sz w:val="16"/>
                <w:szCs w:val="16"/>
              </w:rPr>
              <w:t>պրոֆիլի</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32926D4F"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367840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5.700</w:t>
            </w:r>
          </w:p>
        </w:tc>
        <w:tc>
          <w:tcPr>
            <w:tcW w:w="1200" w:type="dxa"/>
            <w:vAlign w:val="center"/>
            <w:hideMark/>
          </w:tcPr>
          <w:p w14:paraId="3E5F73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9.138</w:t>
            </w:r>
          </w:p>
        </w:tc>
        <w:tc>
          <w:tcPr>
            <w:tcW w:w="1240" w:type="dxa"/>
            <w:vAlign w:val="center"/>
            <w:hideMark/>
          </w:tcPr>
          <w:p w14:paraId="6EE59AC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52.089</w:t>
            </w:r>
          </w:p>
        </w:tc>
      </w:tr>
      <w:tr w:rsidR="00421C6C" w:rsidRPr="00421C6C" w14:paraId="592179CB" w14:textId="77777777" w:rsidTr="009411D3">
        <w:trPr>
          <w:trHeight w:val="255"/>
        </w:trPr>
        <w:tc>
          <w:tcPr>
            <w:tcW w:w="448" w:type="dxa"/>
            <w:shd w:val="clear" w:color="000000" w:fill="FFFFFF"/>
            <w:noWrap/>
            <w:vAlign w:val="center"/>
            <w:hideMark/>
          </w:tcPr>
          <w:p w14:paraId="6A1E1F0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w:t>
            </w:r>
          </w:p>
        </w:tc>
        <w:tc>
          <w:tcPr>
            <w:tcW w:w="4857" w:type="dxa"/>
            <w:shd w:val="clear" w:color="000000" w:fill="FFFFFF"/>
            <w:vAlign w:val="center"/>
            <w:hideMark/>
          </w:tcPr>
          <w:p w14:paraId="2098337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Երկտավր</w:t>
            </w:r>
            <w:r w:rsidRPr="00421C6C">
              <w:rPr>
                <w:rFonts w:ascii="Arial Armenian" w:hAnsi="Arial Armenian" w:cs="Arial"/>
                <w:sz w:val="16"/>
                <w:szCs w:val="16"/>
              </w:rPr>
              <w:t xml:space="preserve"> </w:t>
            </w:r>
            <w:r w:rsidRPr="00421C6C">
              <w:rPr>
                <w:rFonts w:ascii="Sylfaen" w:hAnsi="Sylfaen" w:cs="Sylfaen"/>
                <w:sz w:val="16"/>
                <w:szCs w:val="16"/>
              </w:rPr>
              <w:t>պողպատե</w:t>
            </w:r>
            <w:r w:rsidRPr="00421C6C">
              <w:rPr>
                <w:rFonts w:ascii="Arial Armenian" w:hAnsi="Arial Armenian" w:cs="Arial"/>
                <w:sz w:val="16"/>
                <w:szCs w:val="16"/>
              </w:rPr>
              <w:t xml:space="preserve"> N16</w:t>
            </w:r>
          </w:p>
        </w:tc>
        <w:tc>
          <w:tcPr>
            <w:tcW w:w="940" w:type="dxa"/>
            <w:shd w:val="clear" w:color="000000" w:fill="FFFFFF"/>
            <w:noWrap/>
            <w:vAlign w:val="center"/>
            <w:hideMark/>
          </w:tcPr>
          <w:p w14:paraId="09FB4EB9"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907D7A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2.550</w:t>
            </w:r>
          </w:p>
        </w:tc>
        <w:tc>
          <w:tcPr>
            <w:tcW w:w="1200" w:type="dxa"/>
            <w:vAlign w:val="center"/>
            <w:hideMark/>
          </w:tcPr>
          <w:p w14:paraId="0CE9610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11.535</w:t>
            </w:r>
          </w:p>
        </w:tc>
        <w:tc>
          <w:tcPr>
            <w:tcW w:w="1240" w:type="dxa"/>
            <w:vAlign w:val="center"/>
            <w:hideMark/>
          </w:tcPr>
          <w:p w14:paraId="703C6C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29.414</w:t>
            </w:r>
          </w:p>
        </w:tc>
      </w:tr>
      <w:tr w:rsidR="00421C6C" w:rsidRPr="00421C6C" w14:paraId="0CF429F2" w14:textId="77777777" w:rsidTr="009411D3">
        <w:trPr>
          <w:trHeight w:val="255"/>
        </w:trPr>
        <w:tc>
          <w:tcPr>
            <w:tcW w:w="448" w:type="dxa"/>
            <w:shd w:val="clear" w:color="000000" w:fill="FFFFFF"/>
            <w:noWrap/>
            <w:vAlign w:val="center"/>
            <w:hideMark/>
          </w:tcPr>
          <w:p w14:paraId="744A37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w:t>
            </w:r>
          </w:p>
        </w:tc>
        <w:tc>
          <w:tcPr>
            <w:tcW w:w="4857" w:type="dxa"/>
            <w:shd w:val="clear" w:color="000000" w:fill="FFFFFF"/>
            <w:vAlign w:val="center"/>
            <w:hideMark/>
          </w:tcPr>
          <w:p w14:paraId="5E4EE2D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Անկյունակ</w:t>
            </w:r>
            <w:r w:rsidRPr="00421C6C">
              <w:rPr>
                <w:rFonts w:ascii="Arial Armenian" w:hAnsi="Arial Armenian" w:cs="Arial"/>
                <w:sz w:val="16"/>
                <w:szCs w:val="16"/>
              </w:rPr>
              <w:t xml:space="preserve"> 50x50x5</w:t>
            </w:r>
          </w:p>
        </w:tc>
        <w:tc>
          <w:tcPr>
            <w:tcW w:w="940" w:type="dxa"/>
            <w:shd w:val="clear" w:color="000000" w:fill="FFFFFF"/>
            <w:noWrap/>
            <w:vAlign w:val="center"/>
            <w:hideMark/>
          </w:tcPr>
          <w:p w14:paraId="136066B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45208F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7.500</w:t>
            </w:r>
          </w:p>
        </w:tc>
        <w:tc>
          <w:tcPr>
            <w:tcW w:w="1200" w:type="dxa"/>
            <w:vAlign w:val="center"/>
            <w:hideMark/>
          </w:tcPr>
          <w:p w14:paraId="0A2F07A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2.303</w:t>
            </w:r>
          </w:p>
        </w:tc>
        <w:tc>
          <w:tcPr>
            <w:tcW w:w="1240" w:type="dxa"/>
            <w:vAlign w:val="center"/>
            <w:hideMark/>
          </w:tcPr>
          <w:p w14:paraId="494591B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17.271</w:t>
            </w:r>
          </w:p>
        </w:tc>
      </w:tr>
      <w:tr w:rsidR="00421C6C" w:rsidRPr="00421C6C" w14:paraId="3CAFBDF2" w14:textId="77777777" w:rsidTr="009411D3">
        <w:trPr>
          <w:trHeight w:val="255"/>
        </w:trPr>
        <w:tc>
          <w:tcPr>
            <w:tcW w:w="448" w:type="dxa"/>
            <w:shd w:val="clear" w:color="000000" w:fill="FFFFFF"/>
            <w:noWrap/>
            <w:vAlign w:val="center"/>
            <w:hideMark/>
          </w:tcPr>
          <w:p w14:paraId="0DF9E43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w:t>
            </w:r>
          </w:p>
        </w:tc>
        <w:tc>
          <w:tcPr>
            <w:tcW w:w="4857" w:type="dxa"/>
            <w:shd w:val="clear" w:color="000000" w:fill="FFFFFF"/>
            <w:vAlign w:val="center"/>
            <w:hideMark/>
          </w:tcPr>
          <w:p w14:paraId="46B3AC8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Ե</w:t>
            </w:r>
            <w:r w:rsidRPr="00421C6C">
              <w:rPr>
                <w:rFonts w:ascii="Arial Armenian" w:hAnsi="Arial Armenian" w:cs="Arial"/>
                <w:sz w:val="16"/>
                <w:szCs w:val="16"/>
              </w:rPr>
              <w:t>/</w:t>
            </w:r>
            <w:r w:rsidRPr="00421C6C">
              <w:rPr>
                <w:rFonts w:ascii="Sylfaen" w:hAnsi="Sylfaen" w:cs="Sylfaen"/>
                <w:sz w:val="16"/>
                <w:szCs w:val="16"/>
              </w:rPr>
              <w:t>բետոնե</w:t>
            </w:r>
            <w:r w:rsidRPr="00421C6C">
              <w:rPr>
                <w:rFonts w:ascii="Arial Armenian" w:hAnsi="Arial Armenian" w:cs="Arial"/>
                <w:sz w:val="16"/>
                <w:szCs w:val="16"/>
              </w:rPr>
              <w:t xml:space="preserve"> </w:t>
            </w:r>
            <w:r w:rsidRPr="00421C6C">
              <w:rPr>
                <w:rFonts w:ascii="Sylfaen" w:hAnsi="Sylfaen" w:cs="Sylfaen"/>
                <w:sz w:val="16"/>
                <w:szCs w:val="16"/>
              </w:rPr>
              <w:t>սալի</w:t>
            </w:r>
            <w:r w:rsidRPr="00421C6C">
              <w:rPr>
                <w:rFonts w:ascii="Arial Armenian" w:hAnsi="Arial Armenian" w:cs="Arial"/>
                <w:sz w:val="16"/>
                <w:szCs w:val="16"/>
              </w:rPr>
              <w:t xml:space="preserve"> </w:t>
            </w:r>
            <w:r w:rsidRPr="00421C6C">
              <w:rPr>
                <w:rFonts w:ascii="Sylfaen" w:hAnsi="Sylfaen" w:cs="Sylfaen"/>
                <w:sz w:val="16"/>
                <w:szCs w:val="16"/>
              </w:rPr>
              <w:t>իրականացում</w:t>
            </w:r>
            <w:r w:rsidRPr="00421C6C">
              <w:rPr>
                <w:rFonts w:ascii="Arial Armenian" w:hAnsi="Arial Armenian" w:cs="Arial"/>
                <w:sz w:val="16"/>
                <w:szCs w:val="16"/>
              </w:rPr>
              <w:t xml:space="preserve"> B20 </w:t>
            </w:r>
            <w:r w:rsidRPr="00421C6C">
              <w:rPr>
                <w:rFonts w:ascii="Sylfaen" w:hAnsi="Sylfaen" w:cs="Sylfaen"/>
                <w:sz w:val="16"/>
                <w:szCs w:val="16"/>
              </w:rPr>
              <w:t>բետոնով</w:t>
            </w:r>
          </w:p>
        </w:tc>
        <w:tc>
          <w:tcPr>
            <w:tcW w:w="940" w:type="dxa"/>
            <w:shd w:val="clear" w:color="000000" w:fill="FFFFFF"/>
            <w:vAlign w:val="center"/>
            <w:hideMark/>
          </w:tcPr>
          <w:p w14:paraId="75EF7004"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vAlign w:val="center"/>
            <w:hideMark/>
          </w:tcPr>
          <w:p w14:paraId="7DA93EA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0D4F6B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88.852</w:t>
            </w:r>
          </w:p>
        </w:tc>
        <w:tc>
          <w:tcPr>
            <w:tcW w:w="1240" w:type="dxa"/>
            <w:vAlign w:val="center"/>
            <w:hideMark/>
          </w:tcPr>
          <w:p w14:paraId="65099BE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28.433</w:t>
            </w:r>
          </w:p>
        </w:tc>
      </w:tr>
      <w:tr w:rsidR="00421C6C" w:rsidRPr="00421C6C" w14:paraId="5E2A966B" w14:textId="77777777" w:rsidTr="009411D3">
        <w:trPr>
          <w:trHeight w:val="255"/>
        </w:trPr>
        <w:tc>
          <w:tcPr>
            <w:tcW w:w="448" w:type="dxa"/>
            <w:shd w:val="clear" w:color="000000" w:fill="FFFFFF"/>
            <w:noWrap/>
            <w:vAlign w:val="center"/>
            <w:hideMark/>
          </w:tcPr>
          <w:p w14:paraId="3D16C78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w:t>
            </w:r>
          </w:p>
        </w:tc>
        <w:tc>
          <w:tcPr>
            <w:tcW w:w="4857" w:type="dxa"/>
            <w:shd w:val="clear" w:color="000000" w:fill="FFFFFF"/>
            <w:vAlign w:val="center"/>
            <w:hideMark/>
          </w:tcPr>
          <w:p w14:paraId="2DF06A7E"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8  Ac-I </w:t>
            </w:r>
            <w:r w:rsidRPr="00421C6C">
              <w:rPr>
                <w:rFonts w:ascii="Sylfaen" w:hAnsi="Sylfaen" w:cs="Sylfaen"/>
                <w:sz w:val="16"/>
                <w:szCs w:val="16"/>
              </w:rPr>
              <w:t>դասի</w:t>
            </w:r>
          </w:p>
        </w:tc>
        <w:tc>
          <w:tcPr>
            <w:tcW w:w="940" w:type="dxa"/>
            <w:shd w:val="clear" w:color="000000" w:fill="FFFFFF"/>
            <w:noWrap/>
            <w:vAlign w:val="center"/>
            <w:hideMark/>
          </w:tcPr>
          <w:p w14:paraId="7B323A50"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50F4076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0.0128</w:t>
            </w:r>
          </w:p>
        </w:tc>
        <w:tc>
          <w:tcPr>
            <w:tcW w:w="1200" w:type="dxa"/>
            <w:vAlign w:val="center"/>
            <w:hideMark/>
          </w:tcPr>
          <w:p w14:paraId="3CCCA31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487.378</w:t>
            </w:r>
          </w:p>
        </w:tc>
        <w:tc>
          <w:tcPr>
            <w:tcW w:w="1240" w:type="dxa"/>
            <w:vAlign w:val="center"/>
            <w:hideMark/>
          </w:tcPr>
          <w:p w14:paraId="119A0E7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6.238</w:t>
            </w:r>
          </w:p>
        </w:tc>
      </w:tr>
      <w:tr w:rsidR="00421C6C" w:rsidRPr="00421C6C" w14:paraId="1B433C80" w14:textId="77777777" w:rsidTr="009411D3">
        <w:trPr>
          <w:trHeight w:val="255"/>
        </w:trPr>
        <w:tc>
          <w:tcPr>
            <w:tcW w:w="448" w:type="dxa"/>
            <w:shd w:val="clear" w:color="000000" w:fill="FFFFFF"/>
            <w:noWrap/>
            <w:vAlign w:val="center"/>
            <w:hideMark/>
          </w:tcPr>
          <w:p w14:paraId="22D96BE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7</w:t>
            </w:r>
          </w:p>
        </w:tc>
        <w:tc>
          <w:tcPr>
            <w:tcW w:w="4857" w:type="dxa"/>
            <w:shd w:val="clear" w:color="000000" w:fill="FFFFFF"/>
            <w:vAlign w:val="center"/>
            <w:hideMark/>
          </w:tcPr>
          <w:p w14:paraId="0A0C448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Ամրան</w:t>
            </w:r>
            <w:r w:rsidRPr="00421C6C">
              <w:rPr>
                <w:rFonts w:ascii="Arial Armenian" w:hAnsi="Arial Armenian" w:cs="Arial"/>
                <w:sz w:val="16"/>
                <w:szCs w:val="16"/>
              </w:rPr>
              <w:t xml:space="preserve"> </w:t>
            </w:r>
            <w:r w:rsidRPr="00421C6C">
              <w:rPr>
                <w:rFonts w:ascii="Sylfaen" w:hAnsi="Sylfaen" w:cs="Sylfaen"/>
                <w:sz w:val="16"/>
                <w:szCs w:val="16"/>
              </w:rPr>
              <w:t>Փ</w:t>
            </w:r>
            <w:r w:rsidRPr="00421C6C">
              <w:rPr>
                <w:rFonts w:ascii="Arial Armenian" w:hAnsi="Arial Armenian" w:cs="Arial"/>
                <w:sz w:val="16"/>
                <w:szCs w:val="16"/>
              </w:rPr>
              <w:t xml:space="preserve">10 A500c </w:t>
            </w:r>
            <w:r w:rsidRPr="00421C6C">
              <w:rPr>
                <w:rFonts w:ascii="Sylfaen" w:hAnsi="Sylfaen" w:cs="Sylfaen"/>
                <w:sz w:val="16"/>
                <w:szCs w:val="16"/>
              </w:rPr>
              <w:t>դասի</w:t>
            </w:r>
          </w:p>
        </w:tc>
        <w:tc>
          <w:tcPr>
            <w:tcW w:w="940" w:type="dxa"/>
            <w:shd w:val="clear" w:color="000000" w:fill="FFFFFF"/>
            <w:noWrap/>
            <w:vAlign w:val="center"/>
            <w:hideMark/>
          </w:tcPr>
          <w:p w14:paraId="13AD7B7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տն</w:t>
            </w:r>
          </w:p>
        </w:tc>
        <w:tc>
          <w:tcPr>
            <w:tcW w:w="1060" w:type="dxa"/>
            <w:shd w:val="clear" w:color="000000" w:fill="FFFFFF"/>
            <w:noWrap/>
            <w:vAlign w:val="center"/>
            <w:hideMark/>
          </w:tcPr>
          <w:p w14:paraId="0166FD5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0.0200</w:t>
            </w:r>
          </w:p>
        </w:tc>
        <w:tc>
          <w:tcPr>
            <w:tcW w:w="1200" w:type="dxa"/>
            <w:vAlign w:val="center"/>
            <w:hideMark/>
          </w:tcPr>
          <w:p w14:paraId="6712D74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511.747</w:t>
            </w:r>
          </w:p>
        </w:tc>
        <w:tc>
          <w:tcPr>
            <w:tcW w:w="1240" w:type="dxa"/>
            <w:vAlign w:val="center"/>
            <w:hideMark/>
          </w:tcPr>
          <w:p w14:paraId="58D9168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10.235</w:t>
            </w:r>
          </w:p>
        </w:tc>
      </w:tr>
      <w:tr w:rsidR="00421C6C" w:rsidRPr="00421C6C" w14:paraId="01784E51" w14:textId="77777777" w:rsidTr="009411D3">
        <w:trPr>
          <w:trHeight w:val="420"/>
        </w:trPr>
        <w:tc>
          <w:tcPr>
            <w:tcW w:w="448" w:type="dxa"/>
            <w:shd w:val="clear" w:color="000000" w:fill="FFFFFF"/>
            <w:noWrap/>
            <w:vAlign w:val="center"/>
            <w:hideMark/>
          </w:tcPr>
          <w:p w14:paraId="7D74B816"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8</w:t>
            </w:r>
          </w:p>
        </w:tc>
        <w:tc>
          <w:tcPr>
            <w:tcW w:w="4857" w:type="dxa"/>
            <w:shd w:val="clear" w:color="000000" w:fill="FFFFFF"/>
            <w:vAlign w:val="center"/>
            <w:hideMark/>
          </w:tcPr>
          <w:p w14:paraId="01C7300A"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40</w:t>
            </w:r>
            <w:r w:rsidRPr="00421C6C">
              <w:rPr>
                <w:rFonts w:ascii="Sylfaen" w:hAnsi="Sylfaen" w:cs="Sylfaen"/>
                <w:sz w:val="16"/>
                <w:szCs w:val="16"/>
              </w:rPr>
              <w:t>մմ</w:t>
            </w:r>
            <w:r w:rsidRPr="00421C6C">
              <w:rPr>
                <w:rFonts w:ascii="Arial Armenian" w:hAnsi="Arial Armenian" w:cs="Arial"/>
                <w:sz w:val="16"/>
                <w:szCs w:val="16"/>
              </w:rPr>
              <w:t xml:space="preserve"> </w:t>
            </w:r>
            <w:r w:rsidRPr="00421C6C">
              <w:rPr>
                <w:rFonts w:ascii="Sylfaen" w:hAnsi="Sylfaen" w:cs="Sylfaen"/>
                <w:sz w:val="16"/>
                <w:szCs w:val="16"/>
              </w:rPr>
              <w:t>հաստությամբ</w:t>
            </w:r>
            <w:r w:rsidRPr="00421C6C">
              <w:rPr>
                <w:rFonts w:ascii="Arial Armenian" w:hAnsi="Arial Armenian" w:cs="Arial"/>
                <w:sz w:val="16"/>
                <w:szCs w:val="16"/>
              </w:rPr>
              <w:t xml:space="preserve"> </w:t>
            </w:r>
            <w:r w:rsidRPr="00421C6C">
              <w:rPr>
                <w:rFonts w:ascii="Sylfaen" w:hAnsi="Sylfaen" w:cs="Sylfaen"/>
                <w:sz w:val="16"/>
                <w:szCs w:val="16"/>
              </w:rPr>
              <w:t>ց</w:t>
            </w:r>
            <w:r w:rsidRPr="00421C6C">
              <w:rPr>
                <w:rFonts w:ascii="Arial Armenian" w:hAnsi="Arial Armenian" w:cs="Arial"/>
                <w:sz w:val="16"/>
                <w:szCs w:val="16"/>
              </w:rPr>
              <w:t>/</w:t>
            </w:r>
            <w:r w:rsidRPr="00421C6C">
              <w:rPr>
                <w:rFonts w:ascii="Sylfaen" w:hAnsi="Sylfaen" w:cs="Sylfaen"/>
                <w:sz w:val="16"/>
                <w:szCs w:val="16"/>
              </w:rPr>
              <w:t>ավազե</w:t>
            </w:r>
            <w:r w:rsidRPr="00421C6C">
              <w:rPr>
                <w:rFonts w:ascii="Arial Armenian" w:hAnsi="Arial Armenian" w:cs="Arial"/>
                <w:sz w:val="16"/>
                <w:szCs w:val="16"/>
              </w:rPr>
              <w:t xml:space="preserve"> </w:t>
            </w:r>
            <w:r w:rsidRPr="00421C6C">
              <w:rPr>
                <w:rFonts w:ascii="Sylfaen" w:hAnsi="Sylfaen" w:cs="Sylfaen"/>
                <w:sz w:val="16"/>
                <w:szCs w:val="16"/>
              </w:rPr>
              <w:t>հարթեցնող</w:t>
            </w:r>
            <w:r w:rsidRPr="00421C6C">
              <w:rPr>
                <w:rFonts w:ascii="Arial Armenian" w:hAnsi="Arial Armenian" w:cs="Arial"/>
                <w:sz w:val="16"/>
                <w:szCs w:val="16"/>
              </w:rPr>
              <w:t xml:space="preserve"> </w:t>
            </w:r>
            <w:r w:rsidRPr="00421C6C">
              <w:rPr>
                <w:rFonts w:ascii="Sylfaen" w:hAnsi="Sylfaen" w:cs="Sylfaen"/>
                <w:sz w:val="16"/>
                <w:szCs w:val="16"/>
              </w:rPr>
              <w:t>շերտ</w:t>
            </w:r>
            <w:r w:rsidRPr="00421C6C">
              <w:rPr>
                <w:rFonts w:ascii="Arial Armenian" w:hAnsi="Arial Armenian" w:cs="Arial"/>
                <w:sz w:val="16"/>
                <w:szCs w:val="16"/>
              </w:rPr>
              <w:t xml:space="preserve"> </w:t>
            </w:r>
          </w:p>
        </w:tc>
        <w:tc>
          <w:tcPr>
            <w:tcW w:w="940" w:type="dxa"/>
            <w:shd w:val="clear" w:color="000000" w:fill="FFFFFF"/>
            <w:noWrap/>
            <w:vAlign w:val="center"/>
            <w:hideMark/>
          </w:tcPr>
          <w:p w14:paraId="518A8F7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4BAF1CB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17EE018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2.399</w:t>
            </w:r>
          </w:p>
        </w:tc>
        <w:tc>
          <w:tcPr>
            <w:tcW w:w="1240" w:type="dxa"/>
            <w:vAlign w:val="center"/>
            <w:hideMark/>
          </w:tcPr>
          <w:p w14:paraId="20BCAE5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4.798</w:t>
            </w:r>
          </w:p>
        </w:tc>
      </w:tr>
      <w:tr w:rsidR="00421C6C" w:rsidRPr="00421C6C" w14:paraId="6C7DA5EB" w14:textId="77777777" w:rsidTr="009411D3">
        <w:trPr>
          <w:trHeight w:val="465"/>
        </w:trPr>
        <w:tc>
          <w:tcPr>
            <w:tcW w:w="448" w:type="dxa"/>
            <w:shd w:val="clear" w:color="000000" w:fill="FFFFFF"/>
            <w:noWrap/>
            <w:vAlign w:val="center"/>
            <w:hideMark/>
          </w:tcPr>
          <w:p w14:paraId="7F613AA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9</w:t>
            </w:r>
          </w:p>
        </w:tc>
        <w:tc>
          <w:tcPr>
            <w:tcW w:w="4857" w:type="dxa"/>
            <w:shd w:val="clear" w:color="000000" w:fill="FFFFFF"/>
            <w:vAlign w:val="center"/>
            <w:hideMark/>
          </w:tcPr>
          <w:p w14:paraId="501553CB"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Sylfaen" w:hAnsi="Sylfaen" w:cs="Sylfaen"/>
                <w:sz w:val="16"/>
                <w:szCs w:val="16"/>
              </w:rPr>
              <w:t>ցեմենավազե</w:t>
            </w:r>
            <w:r w:rsidRPr="00421C6C">
              <w:rPr>
                <w:rFonts w:ascii="Arial Armenian" w:hAnsi="Arial Armenian" w:cs="Arial"/>
                <w:sz w:val="16"/>
                <w:szCs w:val="16"/>
              </w:rPr>
              <w:t xml:space="preserve"> </w:t>
            </w:r>
            <w:r w:rsidRPr="00421C6C">
              <w:rPr>
                <w:rFonts w:ascii="Sylfaen" w:hAnsi="Sylfaen" w:cs="Sylfaen"/>
                <w:sz w:val="16"/>
                <w:szCs w:val="16"/>
              </w:rPr>
              <w:t>սվաղ</w:t>
            </w:r>
            <w:r w:rsidRPr="00421C6C">
              <w:rPr>
                <w:rFonts w:ascii="Arial Armenian" w:hAnsi="Arial Armenian" w:cs="Arial"/>
                <w:sz w:val="16"/>
                <w:szCs w:val="16"/>
              </w:rPr>
              <w:t xml:space="preserve"> Bp-I, </w:t>
            </w:r>
            <w:r w:rsidRPr="00421C6C">
              <w:rPr>
                <w:rFonts w:ascii="Sylfaen" w:hAnsi="Sylfaen" w:cs="Sylfaen"/>
                <w:sz w:val="16"/>
                <w:szCs w:val="16"/>
              </w:rPr>
              <w:t>բ</w:t>
            </w:r>
            <w:r w:rsidRPr="00421C6C">
              <w:rPr>
                <w:rFonts w:ascii="Arial Armenian" w:hAnsi="Arial Armenian" w:cs="Arial Armenian"/>
                <w:sz w:val="16"/>
                <w:szCs w:val="16"/>
              </w:rPr>
              <w:t>çÇçÁª</w:t>
            </w:r>
            <w:r w:rsidRPr="00421C6C">
              <w:rPr>
                <w:rFonts w:ascii="Arial Armenian" w:hAnsi="Arial Armenian" w:cs="Arial"/>
                <w:sz w:val="16"/>
                <w:szCs w:val="16"/>
              </w:rPr>
              <w:t xml:space="preserve"> 50x50 </w:t>
            </w:r>
            <w:r w:rsidRPr="00421C6C">
              <w:rPr>
                <w:rFonts w:ascii="Arial Armenian" w:hAnsi="Arial Armenian" w:cs="Arial Armenian"/>
                <w:sz w:val="16"/>
                <w:szCs w:val="16"/>
              </w:rPr>
              <w:t>ÙÙ</w:t>
            </w:r>
            <w:r w:rsidRPr="00421C6C">
              <w:rPr>
                <w:rFonts w:ascii="Arial Armenian" w:hAnsi="Arial Armenian" w:cs="Arial"/>
                <w:sz w:val="16"/>
                <w:szCs w:val="16"/>
              </w:rPr>
              <w:t xml:space="preserve">  </w:t>
            </w:r>
            <w:r w:rsidRPr="00421C6C">
              <w:rPr>
                <w:rFonts w:ascii="Sylfaen" w:hAnsi="Sylfaen" w:cs="Sylfaen"/>
                <w:sz w:val="16"/>
                <w:szCs w:val="16"/>
              </w:rPr>
              <w:t>ցանցով</w:t>
            </w:r>
          </w:p>
        </w:tc>
        <w:tc>
          <w:tcPr>
            <w:tcW w:w="940" w:type="dxa"/>
            <w:shd w:val="clear" w:color="000000" w:fill="FFFFFF"/>
            <w:noWrap/>
            <w:vAlign w:val="center"/>
            <w:hideMark/>
          </w:tcPr>
          <w:p w14:paraId="5D3C80A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7520E58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0A11675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4.171</w:t>
            </w:r>
          </w:p>
        </w:tc>
        <w:tc>
          <w:tcPr>
            <w:tcW w:w="1240" w:type="dxa"/>
            <w:vAlign w:val="center"/>
            <w:hideMark/>
          </w:tcPr>
          <w:p w14:paraId="58B680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12.513</w:t>
            </w:r>
          </w:p>
        </w:tc>
      </w:tr>
      <w:tr w:rsidR="00421C6C" w:rsidRPr="00421C6C" w14:paraId="0B7F90C4" w14:textId="77777777" w:rsidTr="009411D3">
        <w:trPr>
          <w:trHeight w:val="465"/>
        </w:trPr>
        <w:tc>
          <w:tcPr>
            <w:tcW w:w="448" w:type="dxa"/>
            <w:shd w:val="clear" w:color="000000" w:fill="FFFFFF"/>
            <w:noWrap/>
            <w:vAlign w:val="center"/>
            <w:hideMark/>
          </w:tcPr>
          <w:p w14:paraId="2B5318B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w:t>
            </w:r>
          </w:p>
        </w:tc>
        <w:tc>
          <w:tcPr>
            <w:tcW w:w="4857" w:type="dxa"/>
            <w:vAlign w:val="center"/>
            <w:hideMark/>
          </w:tcPr>
          <w:p w14:paraId="2DE6FC91"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կողային</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տակի</w:t>
            </w:r>
            <w:r w:rsidRPr="00421C6C">
              <w:rPr>
                <w:rFonts w:ascii="Arial Armenian" w:hAnsi="Arial Armenian" w:cs="Arial"/>
                <w:sz w:val="16"/>
                <w:szCs w:val="16"/>
              </w:rPr>
              <w:t xml:space="preserve"> </w:t>
            </w:r>
            <w:r w:rsidRPr="00421C6C">
              <w:rPr>
                <w:rFonts w:ascii="Sylfaen" w:hAnsi="Sylfaen" w:cs="Sylfaen"/>
                <w:sz w:val="16"/>
                <w:szCs w:val="16"/>
              </w:rPr>
              <w:t>հատվածների</w:t>
            </w:r>
            <w:r w:rsidRPr="00421C6C">
              <w:rPr>
                <w:rFonts w:ascii="Arial Armenian" w:hAnsi="Arial Armenian" w:cs="Arial"/>
                <w:sz w:val="16"/>
                <w:szCs w:val="16"/>
              </w:rPr>
              <w:t xml:space="preserve"> </w:t>
            </w:r>
            <w:r w:rsidRPr="00421C6C">
              <w:rPr>
                <w:rFonts w:ascii="Arial Armenian" w:hAnsi="Arial Armenian" w:cs="Arial Armenian"/>
                <w:sz w:val="16"/>
                <w:szCs w:val="16"/>
              </w:rPr>
              <w:t>Ý»ñÏáõÙ</w:t>
            </w:r>
            <w:r w:rsidRPr="00421C6C">
              <w:rPr>
                <w:rFonts w:ascii="Arial Armenian" w:hAnsi="Arial Armenian" w:cs="Arial"/>
                <w:sz w:val="16"/>
                <w:szCs w:val="16"/>
              </w:rPr>
              <w:t xml:space="preserve"> </w:t>
            </w:r>
            <w:r w:rsidRPr="00421C6C">
              <w:rPr>
                <w:rFonts w:ascii="Arial Armenian" w:hAnsi="Arial Armenian" w:cs="Arial Armenian"/>
                <w:sz w:val="16"/>
                <w:szCs w:val="16"/>
              </w:rPr>
              <w:t>×³Ï³ï³ÛÇÝ</w:t>
            </w:r>
            <w:r w:rsidRPr="00421C6C">
              <w:rPr>
                <w:rFonts w:ascii="Arial Armenian" w:hAnsi="Arial Armenian" w:cs="Arial"/>
                <w:sz w:val="16"/>
                <w:szCs w:val="16"/>
              </w:rPr>
              <w:t xml:space="preserve">  Ý»ñÏáí </w:t>
            </w:r>
            <w:r w:rsidRPr="00421C6C">
              <w:rPr>
                <w:rFonts w:ascii="Sylfaen" w:hAnsi="Sylfaen" w:cs="Sylfaen"/>
                <w:sz w:val="16"/>
                <w:szCs w:val="16"/>
              </w:rPr>
              <w:t>մածկապատումով</w:t>
            </w:r>
          </w:p>
        </w:tc>
        <w:tc>
          <w:tcPr>
            <w:tcW w:w="940" w:type="dxa"/>
            <w:noWrap/>
            <w:vAlign w:val="center"/>
            <w:hideMark/>
          </w:tcPr>
          <w:p w14:paraId="11741E5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noWrap/>
            <w:vAlign w:val="center"/>
            <w:hideMark/>
          </w:tcPr>
          <w:p w14:paraId="2EBCDD6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3.000</w:t>
            </w:r>
          </w:p>
        </w:tc>
        <w:tc>
          <w:tcPr>
            <w:tcW w:w="1200" w:type="dxa"/>
            <w:vAlign w:val="center"/>
            <w:hideMark/>
          </w:tcPr>
          <w:p w14:paraId="1E8589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1.139</w:t>
            </w:r>
          </w:p>
        </w:tc>
        <w:tc>
          <w:tcPr>
            <w:tcW w:w="1240" w:type="dxa"/>
            <w:vAlign w:val="center"/>
            <w:hideMark/>
          </w:tcPr>
          <w:p w14:paraId="03FFE8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3.416</w:t>
            </w:r>
          </w:p>
        </w:tc>
      </w:tr>
      <w:tr w:rsidR="00421C6C" w:rsidRPr="00421C6C" w14:paraId="10567C1A" w14:textId="77777777" w:rsidTr="009411D3">
        <w:trPr>
          <w:trHeight w:val="420"/>
        </w:trPr>
        <w:tc>
          <w:tcPr>
            <w:tcW w:w="448" w:type="dxa"/>
            <w:shd w:val="clear" w:color="000000" w:fill="FFFFFF"/>
            <w:noWrap/>
            <w:vAlign w:val="center"/>
            <w:hideMark/>
          </w:tcPr>
          <w:p w14:paraId="37E16AE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11</w:t>
            </w:r>
          </w:p>
        </w:tc>
        <w:tc>
          <w:tcPr>
            <w:tcW w:w="4857" w:type="dxa"/>
            <w:shd w:val="clear" w:color="000000" w:fill="FFFFFF"/>
            <w:vAlign w:val="center"/>
            <w:hideMark/>
          </w:tcPr>
          <w:p w14:paraId="5DCFB0A8"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Պրեսգրանիտե</w:t>
            </w:r>
            <w:r w:rsidRPr="00421C6C">
              <w:rPr>
                <w:rFonts w:ascii="Arial Armenian" w:hAnsi="Arial Armenian" w:cs="Arial"/>
                <w:sz w:val="16"/>
                <w:szCs w:val="16"/>
              </w:rPr>
              <w:t xml:space="preserve"> </w:t>
            </w:r>
            <w:r w:rsidRPr="00421C6C">
              <w:rPr>
                <w:rFonts w:ascii="Sylfaen" w:hAnsi="Sylfaen" w:cs="Sylfaen"/>
                <w:sz w:val="16"/>
                <w:szCs w:val="16"/>
              </w:rPr>
              <w:t>սալիկներով</w:t>
            </w:r>
            <w:r w:rsidRPr="00421C6C">
              <w:rPr>
                <w:rFonts w:ascii="Arial Armenian" w:hAnsi="Arial Armenian" w:cs="Arial"/>
                <w:sz w:val="16"/>
                <w:szCs w:val="16"/>
              </w:rPr>
              <w:t xml:space="preserve"> </w:t>
            </w:r>
            <w:r w:rsidRPr="00421C6C">
              <w:rPr>
                <w:rFonts w:ascii="Sylfaen" w:hAnsi="Sylfaen" w:cs="Sylfaen"/>
                <w:sz w:val="16"/>
                <w:szCs w:val="16"/>
              </w:rPr>
              <w:t>հատակի</w:t>
            </w:r>
            <w:r w:rsidRPr="00421C6C">
              <w:rPr>
                <w:rFonts w:ascii="Arial Armenian" w:hAnsi="Arial Armenian" w:cs="Arial"/>
                <w:sz w:val="16"/>
                <w:szCs w:val="16"/>
              </w:rPr>
              <w:t xml:space="preserve"> </w:t>
            </w:r>
            <w:r w:rsidRPr="00421C6C">
              <w:rPr>
                <w:rFonts w:ascii="Sylfaen" w:hAnsi="Sylfaen" w:cs="Sylfaen"/>
                <w:sz w:val="16"/>
                <w:szCs w:val="16"/>
              </w:rPr>
              <w:t>պատրաստում՝</w:t>
            </w:r>
            <w:r w:rsidRPr="00421C6C">
              <w:rPr>
                <w:rFonts w:ascii="Arial Armenian" w:hAnsi="Arial Armenian" w:cs="Arial"/>
                <w:sz w:val="16"/>
                <w:szCs w:val="16"/>
              </w:rPr>
              <w:t xml:space="preserve"> 300x300 </w:t>
            </w:r>
            <w:r w:rsidRPr="00421C6C">
              <w:rPr>
                <w:rFonts w:ascii="Sylfaen" w:hAnsi="Sylfaen" w:cs="Sylfaen"/>
                <w:sz w:val="16"/>
                <w:szCs w:val="16"/>
              </w:rPr>
              <w:t>չափերի</w:t>
            </w:r>
          </w:p>
        </w:tc>
        <w:tc>
          <w:tcPr>
            <w:tcW w:w="940" w:type="dxa"/>
            <w:shd w:val="clear" w:color="000000" w:fill="FFFFFF"/>
            <w:noWrap/>
            <w:vAlign w:val="center"/>
            <w:hideMark/>
          </w:tcPr>
          <w:p w14:paraId="03B8FD78"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6AE08F4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w:t>
            </w:r>
          </w:p>
        </w:tc>
        <w:tc>
          <w:tcPr>
            <w:tcW w:w="1200" w:type="dxa"/>
            <w:vAlign w:val="center"/>
            <w:hideMark/>
          </w:tcPr>
          <w:p w14:paraId="43E66B5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12.951</w:t>
            </w:r>
          </w:p>
        </w:tc>
        <w:tc>
          <w:tcPr>
            <w:tcW w:w="1240" w:type="dxa"/>
            <w:vAlign w:val="center"/>
            <w:hideMark/>
          </w:tcPr>
          <w:p w14:paraId="79B0D7D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25.903</w:t>
            </w:r>
          </w:p>
        </w:tc>
      </w:tr>
      <w:tr w:rsidR="00421C6C" w:rsidRPr="00421C6C" w14:paraId="39AFF84D" w14:textId="77777777" w:rsidTr="009411D3">
        <w:trPr>
          <w:trHeight w:val="255"/>
        </w:trPr>
        <w:tc>
          <w:tcPr>
            <w:tcW w:w="448" w:type="dxa"/>
            <w:shd w:val="clear" w:color="000000" w:fill="FFFFFF"/>
            <w:noWrap/>
            <w:vAlign w:val="center"/>
            <w:hideMark/>
          </w:tcPr>
          <w:p w14:paraId="60E3AF1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12</w:t>
            </w:r>
          </w:p>
        </w:tc>
        <w:tc>
          <w:tcPr>
            <w:tcW w:w="4857" w:type="dxa"/>
            <w:shd w:val="clear" w:color="000000" w:fill="FFFFFF"/>
            <w:vAlign w:val="center"/>
            <w:hideMark/>
          </w:tcPr>
          <w:p w14:paraId="19C1B1D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Խոռոչների</w:t>
            </w:r>
            <w:r w:rsidRPr="00421C6C">
              <w:rPr>
                <w:rFonts w:ascii="Arial Armenian" w:hAnsi="Arial Armenian" w:cs="Arial"/>
                <w:sz w:val="16"/>
                <w:szCs w:val="16"/>
              </w:rPr>
              <w:t xml:space="preserve"> </w:t>
            </w:r>
            <w:r w:rsidRPr="00421C6C">
              <w:rPr>
                <w:rFonts w:ascii="Sylfaen" w:hAnsi="Sylfaen" w:cs="Sylfaen"/>
                <w:sz w:val="16"/>
                <w:szCs w:val="16"/>
              </w:rPr>
              <w:t>բեոնացում</w:t>
            </w:r>
            <w:r w:rsidRPr="00421C6C">
              <w:rPr>
                <w:rFonts w:ascii="Arial Armenian" w:hAnsi="Arial Armenian" w:cs="Arial"/>
                <w:sz w:val="16"/>
                <w:szCs w:val="16"/>
              </w:rPr>
              <w:t xml:space="preserve"> B20 </w:t>
            </w:r>
            <w:r w:rsidRPr="00421C6C">
              <w:rPr>
                <w:rFonts w:ascii="Sylfaen" w:hAnsi="Sylfaen" w:cs="Sylfaen"/>
                <w:sz w:val="16"/>
                <w:szCs w:val="16"/>
              </w:rPr>
              <w:t>դասի</w:t>
            </w:r>
            <w:r w:rsidRPr="00421C6C">
              <w:rPr>
                <w:rFonts w:ascii="Arial Armenian" w:hAnsi="Arial Armenian" w:cs="Arial"/>
                <w:sz w:val="16"/>
                <w:szCs w:val="16"/>
              </w:rPr>
              <w:t xml:space="preserve"> </w:t>
            </w:r>
            <w:r w:rsidRPr="00421C6C">
              <w:rPr>
                <w:rFonts w:ascii="Sylfaen" w:hAnsi="Sylfaen" w:cs="Sylfaen"/>
                <w:sz w:val="16"/>
                <w:szCs w:val="16"/>
              </w:rPr>
              <w:t>բետոնով</w:t>
            </w:r>
          </w:p>
        </w:tc>
        <w:tc>
          <w:tcPr>
            <w:tcW w:w="940" w:type="dxa"/>
            <w:shd w:val="clear" w:color="000000" w:fill="FFFFFF"/>
            <w:vAlign w:val="center"/>
            <w:hideMark/>
          </w:tcPr>
          <w:p w14:paraId="36CF874D"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3</w:t>
            </w:r>
          </w:p>
        </w:tc>
        <w:tc>
          <w:tcPr>
            <w:tcW w:w="1060" w:type="dxa"/>
            <w:shd w:val="clear" w:color="000000" w:fill="FFFFFF"/>
            <w:noWrap/>
            <w:vAlign w:val="center"/>
            <w:hideMark/>
          </w:tcPr>
          <w:p w14:paraId="52866FC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0.150</w:t>
            </w:r>
          </w:p>
        </w:tc>
        <w:tc>
          <w:tcPr>
            <w:tcW w:w="1200" w:type="dxa"/>
            <w:vAlign w:val="center"/>
            <w:hideMark/>
          </w:tcPr>
          <w:p w14:paraId="0A7B51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142.019</w:t>
            </w:r>
          </w:p>
        </w:tc>
        <w:tc>
          <w:tcPr>
            <w:tcW w:w="1240" w:type="dxa"/>
            <w:vAlign w:val="center"/>
            <w:hideMark/>
          </w:tcPr>
          <w:p w14:paraId="37F47EC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21.303</w:t>
            </w:r>
          </w:p>
        </w:tc>
      </w:tr>
      <w:tr w:rsidR="00421C6C" w:rsidRPr="00421C6C" w14:paraId="4A11B33B" w14:textId="77777777" w:rsidTr="009411D3">
        <w:trPr>
          <w:trHeight w:val="315"/>
        </w:trPr>
        <w:tc>
          <w:tcPr>
            <w:tcW w:w="448" w:type="dxa"/>
            <w:shd w:val="clear" w:color="000000" w:fill="FFFFFF"/>
            <w:noWrap/>
            <w:vAlign w:val="center"/>
            <w:hideMark/>
          </w:tcPr>
          <w:p w14:paraId="2ED5664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13</w:t>
            </w:r>
          </w:p>
        </w:tc>
        <w:tc>
          <w:tcPr>
            <w:tcW w:w="4857" w:type="dxa"/>
            <w:vAlign w:val="center"/>
            <w:hideMark/>
          </w:tcPr>
          <w:p w14:paraId="4BC2B15A"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Գույքային</w:t>
            </w:r>
            <w:r w:rsidRPr="00421C6C">
              <w:rPr>
                <w:rFonts w:ascii="Arial Armenian" w:hAnsi="Arial Armenian" w:cs="Arial"/>
                <w:sz w:val="16"/>
                <w:szCs w:val="16"/>
              </w:rPr>
              <w:t xml:space="preserve"> </w:t>
            </w:r>
            <w:r w:rsidRPr="00421C6C">
              <w:rPr>
                <w:rFonts w:ascii="Sylfaen" w:hAnsi="Sylfaen" w:cs="Sylfaen"/>
                <w:sz w:val="16"/>
                <w:szCs w:val="16"/>
              </w:rPr>
              <w:t>տախտակամածի</w:t>
            </w:r>
            <w:r w:rsidRPr="00421C6C">
              <w:rPr>
                <w:rFonts w:ascii="Arial Armenian" w:hAnsi="Arial Armenian" w:cs="Arial"/>
                <w:sz w:val="16"/>
                <w:szCs w:val="16"/>
              </w:rPr>
              <w:t xml:space="preserve"> </w:t>
            </w:r>
            <w:r w:rsidRPr="00421C6C">
              <w:rPr>
                <w:rFonts w:ascii="Sylfaen" w:hAnsi="Sylfaen" w:cs="Sylfaen"/>
                <w:sz w:val="16"/>
                <w:szCs w:val="16"/>
              </w:rPr>
              <w:t>տեղադրում</w:t>
            </w:r>
            <w:r w:rsidRPr="00421C6C">
              <w:rPr>
                <w:rFonts w:ascii="Arial Armenian" w:hAnsi="Arial Armenian" w:cs="Arial"/>
                <w:sz w:val="16"/>
                <w:szCs w:val="16"/>
              </w:rPr>
              <w:t xml:space="preserve"> </w:t>
            </w:r>
            <w:r w:rsidRPr="00421C6C">
              <w:rPr>
                <w:rFonts w:ascii="Sylfaen" w:hAnsi="Sylfaen" w:cs="Sylfaen"/>
                <w:sz w:val="16"/>
                <w:szCs w:val="16"/>
              </w:rPr>
              <w:t>և</w:t>
            </w:r>
            <w:r w:rsidRPr="00421C6C">
              <w:rPr>
                <w:rFonts w:ascii="Arial Armenian" w:hAnsi="Arial Armenian" w:cs="Arial"/>
                <w:sz w:val="16"/>
                <w:szCs w:val="16"/>
              </w:rPr>
              <w:t xml:space="preserve"> </w:t>
            </w:r>
            <w:r w:rsidRPr="00421C6C">
              <w:rPr>
                <w:rFonts w:ascii="Sylfaen" w:hAnsi="Sylfaen" w:cs="Sylfaen"/>
                <w:sz w:val="16"/>
                <w:szCs w:val="16"/>
              </w:rPr>
              <w:t>քանդում</w:t>
            </w:r>
          </w:p>
        </w:tc>
        <w:tc>
          <w:tcPr>
            <w:tcW w:w="940" w:type="dxa"/>
            <w:noWrap/>
            <w:vAlign w:val="center"/>
            <w:hideMark/>
          </w:tcPr>
          <w:p w14:paraId="071A9C92"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2F53C7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20.00</w:t>
            </w:r>
          </w:p>
        </w:tc>
        <w:tc>
          <w:tcPr>
            <w:tcW w:w="1200" w:type="dxa"/>
            <w:vAlign w:val="center"/>
            <w:hideMark/>
          </w:tcPr>
          <w:p w14:paraId="351DA09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1.071</w:t>
            </w:r>
          </w:p>
        </w:tc>
        <w:tc>
          <w:tcPr>
            <w:tcW w:w="1240" w:type="dxa"/>
            <w:vAlign w:val="center"/>
            <w:hideMark/>
          </w:tcPr>
          <w:p w14:paraId="4CA7526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21.413</w:t>
            </w:r>
          </w:p>
        </w:tc>
      </w:tr>
      <w:tr w:rsidR="00421C6C" w:rsidRPr="00421C6C" w14:paraId="68555696" w14:textId="77777777" w:rsidTr="009411D3">
        <w:trPr>
          <w:trHeight w:val="315"/>
        </w:trPr>
        <w:tc>
          <w:tcPr>
            <w:tcW w:w="448" w:type="dxa"/>
            <w:shd w:val="clear" w:color="000000" w:fill="FFFFFF"/>
            <w:noWrap/>
            <w:vAlign w:val="center"/>
            <w:hideMark/>
          </w:tcPr>
          <w:p w14:paraId="2415A88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w:t>
            </w:r>
          </w:p>
        </w:tc>
        <w:tc>
          <w:tcPr>
            <w:tcW w:w="4857" w:type="dxa"/>
            <w:shd w:val="clear" w:color="000000" w:fill="FFFFFF"/>
            <w:vAlign w:val="center"/>
            <w:hideMark/>
          </w:tcPr>
          <w:p w14:paraId="6DEF8242"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Պատշգամբի</w:t>
            </w:r>
            <w:r w:rsidRPr="00421C6C">
              <w:rPr>
                <w:rFonts w:ascii="Arial Armenian" w:hAnsi="Arial Armenian" w:cs="Arial"/>
                <w:sz w:val="16"/>
                <w:szCs w:val="16"/>
              </w:rPr>
              <w:t xml:space="preserve"> </w:t>
            </w:r>
            <w:r w:rsidRPr="00421C6C">
              <w:rPr>
                <w:rFonts w:ascii="Sylfaen" w:hAnsi="Sylfaen" w:cs="Sylfaen"/>
                <w:sz w:val="16"/>
                <w:szCs w:val="16"/>
              </w:rPr>
              <w:t>ճաղաշարի</w:t>
            </w:r>
            <w:r w:rsidRPr="00421C6C">
              <w:rPr>
                <w:rFonts w:ascii="Arial Armenian" w:hAnsi="Arial Armenian" w:cs="Arial"/>
                <w:sz w:val="16"/>
                <w:szCs w:val="16"/>
              </w:rPr>
              <w:t xml:space="preserve"> </w:t>
            </w:r>
            <w:r w:rsidRPr="00421C6C">
              <w:rPr>
                <w:rFonts w:ascii="Sylfaen" w:hAnsi="Sylfaen" w:cs="Sylfaen"/>
                <w:sz w:val="16"/>
                <w:szCs w:val="16"/>
              </w:rPr>
              <w:t>մոնտաժում</w:t>
            </w:r>
            <w:r w:rsidRPr="00421C6C">
              <w:rPr>
                <w:rFonts w:ascii="Arial Armenian" w:hAnsi="Arial Armenian" w:cs="Arial"/>
                <w:sz w:val="16"/>
                <w:szCs w:val="16"/>
              </w:rPr>
              <w:t xml:space="preserve"> </w:t>
            </w: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բռնաձողով</w:t>
            </w:r>
          </w:p>
        </w:tc>
        <w:tc>
          <w:tcPr>
            <w:tcW w:w="940" w:type="dxa"/>
            <w:shd w:val="clear" w:color="000000" w:fill="FFFFFF"/>
            <w:noWrap/>
            <w:vAlign w:val="center"/>
            <w:hideMark/>
          </w:tcPr>
          <w:p w14:paraId="18650CCC"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77A8BA7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1F061E3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2.849</w:t>
            </w:r>
          </w:p>
        </w:tc>
        <w:tc>
          <w:tcPr>
            <w:tcW w:w="1240" w:type="dxa"/>
            <w:vAlign w:val="center"/>
            <w:hideMark/>
          </w:tcPr>
          <w:p w14:paraId="48C27D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14.246</w:t>
            </w:r>
          </w:p>
        </w:tc>
      </w:tr>
      <w:tr w:rsidR="00421C6C" w:rsidRPr="00421C6C" w14:paraId="34930CDE" w14:textId="77777777" w:rsidTr="009411D3">
        <w:trPr>
          <w:trHeight w:val="255"/>
        </w:trPr>
        <w:tc>
          <w:tcPr>
            <w:tcW w:w="448" w:type="dxa"/>
            <w:shd w:val="clear" w:color="000000" w:fill="FFFFFF"/>
            <w:noWrap/>
            <w:vAlign w:val="center"/>
            <w:hideMark/>
          </w:tcPr>
          <w:p w14:paraId="2CE7B67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15</w:t>
            </w:r>
          </w:p>
        </w:tc>
        <w:tc>
          <w:tcPr>
            <w:tcW w:w="4857" w:type="dxa"/>
            <w:shd w:val="clear" w:color="000000" w:fill="FFFFFF"/>
            <w:vAlign w:val="center"/>
            <w:hideMark/>
          </w:tcPr>
          <w:p w14:paraId="504F1A37"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20x20 ÙÙ</w:t>
            </w:r>
          </w:p>
        </w:tc>
        <w:tc>
          <w:tcPr>
            <w:tcW w:w="940" w:type="dxa"/>
            <w:shd w:val="clear" w:color="000000" w:fill="FFFFFF"/>
            <w:noWrap/>
            <w:vAlign w:val="center"/>
            <w:hideMark/>
          </w:tcPr>
          <w:p w14:paraId="05AD91E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6EC380FE"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22.100</w:t>
            </w:r>
          </w:p>
        </w:tc>
        <w:tc>
          <w:tcPr>
            <w:tcW w:w="1200" w:type="dxa"/>
            <w:vAlign w:val="center"/>
            <w:hideMark/>
          </w:tcPr>
          <w:p w14:paraId="5D3878F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2.513</w:t>
            </w:r>
          </w:p>
        </w:tc>
        <w:tc>
          <w:tcPr>
            <w:tcW w:w="1240" w:type="dxa"/>
            <w:vAlign w:val="center"/>
            <w:hideMark/>
          </w:tcPr>
          <w:p w14:paraId="5A84D2AD"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55.546</w:t>
            </w:r>
          </w:p>
        </w:tc>
      </w:tr>
      <w:tr w:rsidR="00421C6C" w:rsidRPr="00421C6C" w14:paraId="200768C4" w14:textId="77777777" w:rsidTr="009411D3">
        <w:trPr>
          <w:trHeight w:val="255"/>
        </w:trPr>
        <w:tc>
          <w:tcPr>
            <w:tcW w:w="448" w:type="dxa"/>
            <w:shd w:val="clear" w:color="000000" w:fill="FFFFFF"/>
            <w:noWrap/>
            <w:vAlign w:val="center"/>
            <w:hideMark/>
          </w:tcPr>
          <w:p w14:paraId="0861683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w:t>
            </w:r>
          </w:p>
        </w:tc>
        <w:tc>
          <w:tcPr>
            <w:tcW w:w="4857" w:type="dxa"/>
            <w:shd w:val="clear" w:color="000000" w:fill="FFFFFF"/>
            <w:vAlign w:val="center"/>
            <w:hideMark/>
          </w:tcPr>
          <w:p w14:paraId="1BE77EA4"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ÓáÕª 12x12 ÙÙ</w:t>
            </w:r>
          </w:p>
        </w:tc>
        <w:tc>
          <w:tcPr>
            <w:tcW w:w="940" w:type="dxa"/>
            <w:shd w:val="clear" w:color="000000" w:fill="FFFFFF"/>
            <w:noWrap/>
            <w:vAlign w:val="center"/>
            <w:hideMark/>
          </w:tcPr>
          <w:p w14:paraId="1AF214B3"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5410D69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24.000</w:t>
            </w:r>
          </w:p>
        </w:tc>
        <w:tc>
          <w:tcPr>
            <w:tcW w:w="1200" w:type="dxa"/>
            <w:vAlign w:val="center"/>
            <w:hideMark/>
          </w:tcPr>
          <w:p w14:paraId="250453B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0.695</w:t>
            </w:r>
          </w:p>
        </w:tc>
        <w:tc>
          <w:tcPr>
            <w:tcW w:w="1240" w:type="dxa"/>
            <w:vAlign w:val="center"/>
            <w:hideMark/>
          </w:tcPr>
          <w:p w14:paraId="320C618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16.668</w:t>
            </w:r>
          </w:p>
        </w:tc>
      </w:tr>
      <w:tr w:rsidR="00421C6C" w:rsidRPr="00421C6C" w14:paraId="5780D108" w14:textId="77777777" w:rsidTr="009411D3">
        <w:trPr>
          <w:trHeight w:val="255"/>
        </w:trPr>
        <w:tc>
          <w:tcPr>
            <w:tcW w:w="448" w:type="dxa"/>
            <w:shd w:val="clear" w:color="000000" w:fill="FFFFFF"/>
            <w:noWrap/>
            <w:vAlign w:val="center"/>
            <w:hideMark/>
          </w:tcPr>
          <w:p w14:paraId="574AFB6C"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17</w:t>
            </w:r>
          </w:p>
        </w:tc>
        <w:tc>
          <w:tcPr>
            <w:tcW w:w="4857" w:type="dxa"/>
            <w:shd w:val="clear" w:color="000000" w:fill="FFFFFF"/>
            <w:vAlign w:val="center"/>
            <w:hideMark/>
          </w:tcPr>
          <w:p w14:paraId="729C3E5D"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Շերտապողպատ</w:t>
            </w:r>
            <w:r w:rsidRPr="00421C6C">
              <w:rPr>
                <w:rFonts w:ascii="Arial Armenian" w:hAnsi="Arial Armenian" w:cs="Arial"/>
                <w:sz w:val="16"/>
                <w:szCs w:val="16"/>
              </w:rPr>
              <w:t xml:space="preserve"> 20x4 ÙÙ</w:t>
            </w:r>
          </w:p>
        </w:tc>
        <w:tc>
          <w:tcPr>
            <w:tcW w:w="940" w:type="dxa"/>
            <w:shd w:val="clear" w:color="000000" w:fill="FFFFFF"/>
            <w:noWrap/>
            <w:vAlign w:val="center"/>
            <w:hideMark/>
          </w:tcPr>
          <w:p w14:paraId="6F1177B5"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0C2A59C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5.300</w:t>
            </w:r>
          </w:p>
        </w:tc>
        <w:tc>
          <w:tcPr>
            <w:tcW w:w="1200" w:type="dxa"/>
            <w:vAlign w:val="center"/>
            <w:hideMark/>
          </w:tcPr>
          <w:p w14:paraId="4FC23CD2"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0.551</w:t>
            </w:r>
          </w:p>
        </w:tc>
        <w:tc>
          <w:tcPr>
            <w:tcW w:w="1240" w:type="dxa"/>
            <w:vAlign w:val="center"/>
            <w:hideMark/>
          </w:tcPr>
          <w:p w14:paraId="69A419D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2.921</w:t>
            </w:r>
          </w:p>
        </w:tc>
      </w:tr>
      <w:tr w:rsidR="00421C6C" w:rsidRPr="00421C6C" w14:paraId="637764B3" w14:textId="77777777" w:rsidTr="009411D3">
        <w:trPr>
          <w:trHeight w:val="255"/>
        </w:trPr>
        <w:tc>
          <w:tcPr>
            <w:tcW w:w="448" w:type="dxa"/>
            <w:shd w:val="clear" w:color="000000" w:fill="FFFFFF"/>
            <w:noWrap/>
            <w:vAlign w:val="center"/>
            <w:hideMark/>
          </w:tcPr>
          <w:p w14:paraId="03DFFE05"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18</w:t>
            </w:r>
          </w:p>
        </w:tc>
        <w:tc>
          <w:tcPr>
            <w:tcW w:w="4857" w:type="dxa"/>
            <w:shd w:val="clear" w:color="000000" w:fill="FFFFFF"/>
            <w:vAlign w:val="center"/>
            <w:hideMark/>
          </w:tcPr>
          <w:p w14:paraId="4320BEB0"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äáÕå³ï» ÃÇÃ»Õª 50x50x4 ÙÙ</w:t>
            </w:r>
          </w:p>
        </w:tc>
        <w:tc>
          <w:tcPr>
            <w:tcW w:w="940" w:type="dxa"/>
            <w:shd w:val="clear" w:color="000000" w:fill="FFFFFF"/>
            <w:noWrap/>
            <w:vAlign w:val="center"/>
            <w:hideMark/>
          </w:tcPr>
          <w:p w14:paraId="5A403A9B"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կգ</w:t>
            </w:r>
          </w:p>
        </w:tc>
        <w:tc>
          <w:tcPr>
            <w:tcW w:w="1060" w:type="dxa"/>
            <w:shd w:val="clear" w:color="000000" w:fill="FFFFFF"/>
            <w:noWrap/>
            <w:vAlign w:val="center"/>
            <w:hideMark/>
          </w:tcPr>
          <w:p w14:paraId="6D152FE3"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0.320</w:t>
            </w:r>
          </w:p>
        </w:tc>
        <w:tc>
          <w:tcPr>
            <w:tcW w:w="1200" w:type="dxa"/>
            <w:vAlign w:val="center"/>
            <w:hideMark/>
          </w:tcPr>
          <w:p w14:paraId="60DB00AA"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1.007</w:t>
            </w:r>
          </w:p>
        </w:tc>
        <w:tc>
          <w:tcPr>
            <w:tcW w:w="1240" w:type="dxa"/>
            <w:vAlign w:val="center"/>
            <w:hideMark/>
          </w:tcPr>
          <w:p w14:paraId="4CB5547F"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0.322</w:t>
            </w:r>
          </w:p>
        </w:tc>
      </w:tr>
      <w:tr w:rsidR="00421C6C" w:rsidRPr="00421C6C" w14:paraId="66293538" w14:textId="77777777" w:rsidTr="009411D3">
        <w:trPr>
          <w:trHeight w:val="255"/>
        </w:trPr>
        <w:tc>
          <w:tcPr>
            <w:tcW w:w="448" w:type="dxa"/>
            <w:shd w:val="clear" w:color="000000" w:fill="FFFFFF"/>
            <w:noWrap/>
            <w:vAlign w:val="center"/>
            <w:hideMark/>
          </w:tcPr>
          <w:p w14:paraId="765F1BB0"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19</w:t>
            </w:r>
          </w:p>
        </w:tc>
        <w:tc>
          <w:tcPr>
            <w:tcW w:w="4857" w:type="dxa"/>
            <w:shd w:val="clear" w:color="000000" w:fill="FFFFFF"/>
            <w:vAlign w:val="center"/>
            <w:hideMark/>
          </w:tcPr>
          <w:p w14:paraId="39B62806" w14:textId="77777777" w:rsidR="00421C6C" w:rsidRPr="00421C6C" w:rsidRDefault="00421C6C" w:rsidP="00421C6C">
            <w:pPr>
              <w:rPr>
                <w:rFonts w:ascii="Arial Armenian" w:hAnsi="Arial Armenian" w:cs="Arial"/>
                <w:sz w:val="16"/>
                <w:szCs w:val="16"/>
              </w:rPr>
            </w:pPr>
            <w:r w:rsidRPr="00421C6C">
              <w:rPr>
                <w:rFonts w:ascii="Sylfaen" w:hAnsi="Sylfaen" w:cs="Sylfaen"/>
                <w:sz w:val="16"/>
                <w:szCs w:val="16"/>
              </w:rPr>
              <w:t>Փայտե</w:t>
            </w:r>
            <w:r w:rsidRPr="00421C6C">
              <w:rPr>
                <w:rFonts w:ascii="Arial Armenian" w:hAnsi="Arial Armenian" w:cs="Arial"/>
                <w:sz w:val="16"/>
                <w:szCs w:val="16"/>
              </w:rPr>
              <w:t xml:space="preserve"> </w:t>
            </w:r>
            <w:r w:rsidRPr="00421C6C">
              <w:rPr>
                <w:rFonts w:ascii="Sylfaen" w:hAnsi="Sylfaen" w:cs="Sylfaen"/>
                <w:sz w:val="16"/>
                <w:szCs w:val="16"/>
              </w:rPr>
              <w:t>բռնաձող</w:t>
            </w:r>
            <w:r w:rsidRPr="00421C6C">
              <w:rPr>
                <w:rFonts w:ascii="Arial Armenian" w:hAnsi="Arial Armenian" w:cs="Arial"/>
                <w:sz w:val="16"/>
                <w:szCs w:val="16"/>
              </w:rPr>
              <w:t xml:space="preserve"> 50x30 </w:t>
            </w:r>
            <w:r w:rsidRPr="00421C6C">
              <w:rPr>
                <w:rFonts w:ascii="Sylfaen" w:hAnsi="Sylfaen" w:cs="Sylfaen"/>
                <w:sz w:val="16"/>
                <w:szCs w:val="16"/>
              </w:rPr>
              <w:t>լաքապատ</w:t>
            </w:r>
          </w:p>
        </w:tc>
        <w:tc>
          <w:tcPr>
            <w:tcW w:w="940" w:type="dxa"/>
            <w:shd w:val="clear" w:color="000000" w:fill="FFFFFF"/>
            <w:noWrap/>
            <w:vAlign w:val="center"/>
            <w:hideMark/>
          </w:tcPr>
          <w:p w14:paraId="1C2A360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գմ</w:t>
            </w:r>
          </w:p>
        </w:tc>
        <w:tc>
          <w:tcPr>
            <w:tcW w:w="1060" w:type="dxa"/>
            <w:shd w:val="clear" w:color="000000" w:fill="FFFFFF"/>
            <w:noWrap/>
            <w:vAlign w:val="center"/>
            <w:hideMark/>
          </w:tcPr>
          <w:p w14:paraId="1A67D887"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5.000</w:t>
            </w:r>
          </w:p>
        </w:tc>
        <w:tc>
          <w:tcPr>
            <w:tcW w:w="1200" w:type="dxa"/>
            <w:vAlign w:val="center"/>
            <w:hideMark/>
          </w:tcPr>
          <w:p w14:paraId="1CEA840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2.192</w:t>
            </w:r>
          </w:p>
        </w:tc>
        <w:tc>
          <w:tcPr>
            <w:tcW w:w="1240" w:type="dxa"/>
            <w:vAlign w:val="center"/>
            <w:hideMark/>
          </w:tcPr>
          <w:p w14:paraId="6BD85B08"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10.958</w:t>
            </w:r>
          </w:p>
        </w:tc>
      </w:tr>
      <w:tr w:rsidR="00421C6C" w:rsidRPr="00421C6C" w14:paraId="0D45CF16" w14:textId="77777777" w:rsidTr="009411D3">
        <w:trPr>
          <w:trHeight w:val="540"/>
        </w:trPr>
        <w:tc>
          <w:tcPr>
            <w:tcW w:w="448" w:type="dxa"/>
            <w:shd w:val="clear" w:color="000000" w:fill="FFFFFF"/>
            <w:noWrap/>
            <w:vAlign w:val="center"/>
            <w:hideMark/>
          </w:tcPr>
          <w:p w14:paraId="55EB9429"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20</w:t>
            </w:r>
          </w:p>
        </w:tc>
        <w:tc>
          <w:tcPr>
            <w:tcW w:w="4857" w:type="dxa"/>
            <w:shd w:val="clear" w:color="000000" w:fill="FFFFFF"/>
            <w:vAlign w:val="center"/>
            <w:hideMark/>
          </w:tcPr>
          <w:p w14:paraId="499FDB89" w14:textId="77777777" w:rsidR="00421C6C" w:rsidRPr="00421C6C" w:rsidRDefault="00421C6C" w:rsidP="00421C6C">
            <w:pPr>
              <w:rPr>
                <w:rFonts w:ascii="Arial Armenian" w:hAnsi="Arial Armenian" w:cs="Arial"/>
                <w:sz w:val="16"/>
                <w:szCs w:val="16"/>
              </w:rPr>
            </w:pPr>
            <w:r w:rsidRPr="00421C6C">
              <w:rPr>
                <w:rFonts w:ascii="Arial Armenian" w:hAnsi="Arial Armenian" w:cs="Arial"/>
                <w:sz w:val="16"/>
                <w:szCs w:val="16"/>
              </w:rPr>
              <w:t>Ø»ï³Õ³Ï³Ý Ù³ë»ñÇ Ý»ñÏáõÙ</w:t>
            </w:r>
            <w:r w:rsidRPr="00421C6C">
              <w:rPr>
                <w:rFonts w:ascii="Arial Armenian" w:hAnsi="Arial Armenian" w:cs="Arial"/>
                <w:sz w:val="16"/>
                <w:szCs w:val="16"/>
              </w:rPr>
              <w:br/>
              <w:t>Ñ³Ï³Ïáéá½ÇáÝ Ý»ñÏáíª 2 ß»ñï</w:t>
            </w:r>
          </w:p>
        </w:tc>
        <w:tc>
          <w:tcPr>
            <w:tcW w:w="940" w:type="dxa"/>
            <w:shd w:val="clear" w:color="000000" w:fill="FFFFFF"/>
            <w:noWrap/>
            <w:vAlign w:val="center"/>
            <w:hideMark/>
          </w:tcPr>
          <w:p w14:paraId="14B5ED2A" w14:textId="77777777" w:rsidR="00421C6C" w:rsidRPr="00421C6C" w:rsidRDefault="00421C6C" w:rsidP="00421C6C">
            <w:pPr>
              <w:jc w:val="center"/>
              <w:rPr>
                <w:rFonts w:ascii="Arial Armenian" w:hAnsi="Arial Armenian" w:cs="Arial"/>
                <w:sz w:val="16"/>
                <w:szCs w:val="16"/>
              </w:rPr>
            </w:pPr>
            <w:r w:rsidRPr="00421C6C">
              <w:rPr>
                <w:rFonts w:ascii="Sylfaen" w:hAnsi="Sylfaen" w:cs="Sylfaen"/>
                <w:sz w:val="16"/>
                <w:szCs w:val="16"/>
              </w:rPr>
              <w:t>մ</w:t>
            </w:r>
            <w:r w:rsidRPr="00421C6C">
              <w:rPr>
                <w:rFonts w:ascii="Arial Armenian" w:hAnsi="Arial Armenian" w:cs="Arial"/>
                <w:sz w:val="16"/>
                <w:szCs w:val="16"/>
                <w:vertAlign w:val="superscript"/>
              </w:rPr>
              <w:t>2</w:t>
            </w:r>
          </w:p>
        </w:tc>
        <w:tc>
          <w:tcPr>
            <w:tcW w:w="1060" w:type="dxa"/>
            <w:shd w:val="clear" w:color="000000" w:fill="FFFFFF"/>
            <w:noWrap/>
            <w:vAlign w:val="center"/>
            <w:hideMark/>
          </w:tcPr>
          <w:p w14:paraId="2258284B"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3.500</w:t>
            </w:r>
          </w:p>
        </w:tc>
        <w:tc>
          <w:tcPr>
            <w:tcW w:w="1200" w:type="dxa"/>
            <w:vAlign w:val="center"/>
            <w:hideMark/>
          </w:tcPr>
          <w:p w14:paraId="2B0E9C64"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1.099</w:t>
            </w:r>
          </w:p>
        </w:tc>
        <w:tc>
          <w:tcPr>
            <w:tcW w:w="1240" w:type="dxa"/>
            <w:vAlign w:val="center"/>
            <w:hideMark/>
          </w:tcPr>
          <w:p w14:paraId="6A926551" w14:textId="77777777" w:rsidR="00421C6C" w:rsidRPr="00421C6C" w:rsidRDefault="00421C6C" w:rsidP="00421C6C">
            <w:pPr>
              <w:jc w:val="center"/>
              <w:rPr>
                <w:rFonts w:ascii="Arial Armenian" w:hAnsi="Arial Armenian" w:cs="Arial"/>
                <w:sz w:val="16"/>
                <w:szCs w:val="16"/>
              </w:rPr>
            </w:pPr>
            <w:r w:rsidRPr="00421C6C">
              <w:rPr>
                <w:rFonts w:ascii="Arial Armenian" w:hAnsi="Arial Armenian" w:cs="Arial"/>
                <w:sz w:val="16"/>
                <w:szCs w:val="16"/>
              </w:rPr>
              <w:t>3.848</w:t>
            </w:r>
          </w:p>
        </w:tc>
      </w:tr>
      <w:tr w:rsidR="00421C6C" w:rsidRPr="00421C6C" w14:paraId="5286BB31" w14:textId="77777777" w:rsidTr="009411D3">
        <w:trPr>
          <w:trHeight w:val="255"/>
        </w:trPr>
        <w:tc>
          <w:tcPr>
            <w:tcW w:w="448" w:type="dxa"/>
            <w:noWrap/>
            <w:vAlign w:val="bottom"/>
            <w:hideMark/>
          </w:tcPr>
          <w:p w14:paraId="4A263FBB"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3867C060"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7F4BFBBD"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21056BD6"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6806B30D"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640FF068"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384.537</w:t>
            </w:r>
          </w:p>
        </w:tc>
      </w:tr>
      <w:tr w:rsidR="00421C6C" w:rsidRPr="00421C6C" w14:paraId="5745EA26" w14:textId="77777777" w:rsidTr="009411D3">
        <w:trPr>
          <w:trHeight w:val="255"/>
        </w:trPr>
        <w:tc>
          <w:tcPr>
            <w:tcW w:w="448" w:type="dxa"/>
            <w:noWrap/>
            <w:vAlign w:val="bottom"/>
            <w:hideMark/>
          </w:tcPr>
          <w:p w14:paraId="15C838D8" w14:textId="77777777" w:rsidR="00421C6C" w:rsidRPr="00421C6C" w:rsidRDefault="00421C6C" w:rsidP="00421C6C">
            <w:pPr>
              <w:jc w:val="right"/>
              <w:rPr>
                <w:rFonts w:ascii="Arial" w:hAnsi="Arial" w:cs="Arial"/>
                <w:b/>
                <w:bCs/>
                <w:sz w:val="20"/>
                <w:szCs w:val="20"/>
              </w:rPr>
            </w:pPr>
          </w:p>
        </w:tc>
        <w:tc>
          <w:tcPr>
            <w:tcW w:w="4857" w:type="dxa"/>
            <w:noWrap/>
            <w:vAlign w:val="bottom"/>
            <w:hideMark/>
          </w:tcPr>
          <w:p w14:paraId="3D397B7A" w14:textId="77777777" w:rsidR="00421C6C" w:rsidRPr="00421C6C" w:rsidRDefault="00421C6C" w:rsidP="00421C6C">
            <w:pPr>
              <w:jc w:val="center"/>
              <w:rPr>
                <w:sz w:val="20"/>
                <w:szCs w:val="20"/>
              </w:rPr>
            </w:pPr>
          </w:p>
        </w:tc>
        <w:tc>
          <w:tcPr>
            <w:tcW w:w="940" w:type="dxa"/>
            <w:noWrap/>
            <w:vAlign w:val="bottom"/>
            <w:hideMark/>
          </w:tcPr>
          <w:p w14:paraId="6142DC52" w14:textId="77777777" w:rsidR="00421C6C" w:rsidRPr="00421C6C" w:rsidRDefault="00421C6C" w:rsidP="00421C6C">
            <w:pPr>
              <w:rPr>
                <w:sz w:val="20"/>
                <w:szCs w:val="20"/>
              </w:rPr>
            </w:pPr>
          </w:p>
        </w:tc>
        <w:tc>
          <w:tcPr>
            <w:tcW w:w="1060" w:type="dxa"/>
            <w:noWrap/>
            <w:vAlign w:val="bottom"/>
            <w:hideMark/>
          </w:tcPr>
          <w:p w14:paraId="5D0B304C" w14:textId="77777777" w:rsidR="00421C6C" w:rsidRPr="00421C6C" w:rsidRDefault="00421C6C" w:rsidP="00421C6C">
            <w:pPr>
              <w:jc w:val="center"/>
              <w:rPr>
                <w:sz w:val="20"/>
                <w:szCs w:val="20"/>
              </w:rPr>
            </w:pPr>
          </w:p>
        </w:tc>
        <w:tc>
          <w:tcPr>
            <w:tcW w:w="1200" w:type="dxa"/>
            <w:noWrap/>
            <w:vAlign w:val="center"/>
            <w:hideMark/>
          </w:tcPr>
          <w:p w14:paraId="1148ACC7" w14:textId="77777777" w:rsidR="00421C6C" w:rsidRPr="00421C6C" w:rsidRDefault="00421C6C" w:rsidP="00421C6C">
            <w:pPr>
              <w:jc w:val="center"/>
              <w:rPr>
                <w:sz w:val="20"/>
                <w:szCs w:val="20"/>
              </w:rPr>
            </w:pPr>
          </w:p>
        </w:tc>
        <w:tc>
          <w:tcPr>
            <w:tcW w:w="1240" w:type="dxa"/>
            <w:noWrap/>
            <w:vAlign w:val="bottom"/>
            <w:hideMark/>
          </w:tcPr>
          <w:p w14:paraId="2C19079D" w14:textId="77777777" w:rsidR="00421C6C" w:rsidRPr="00421C6C" w:rsidRDefault="00421C6C" w:rsidP="00421C6C">
            <w:pPr>
              <w:jc w:val="center"/>
              <w:rPr>
                <w:sz w:val="20"/>
                <w:szCs w:val="20"/>
              </w:rPr>
            </w:pPr>
          </w:p>
        </w:tc>
      </w:tr>
      <w:tr w:rsidR="00421C6C" w:rsidRPr="00421C6C" w14:paraId="2B5A6DC1" w14:textId="77777777" w:rsidTr="009411D3">
        <w:trPr>
          <w:trHeight w:val="255"/>
        </w:trPr>
        <w:tc>
          <w:tcPr>
            <w:tcW w:w="448" w:type="dxa"/>
            <w:noWrap/>
            <w:vAlign w:val="bottom"/>
            <w:hideMark/>
          </w:tcPr>
          <w:p w14:paraId="3034A506"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6EAB9C43"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4896A250"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55DDA729"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3362B067"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6C163775"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16250.596</w:t>
            </w:r>
          </w:p>
        </w:tc>
      </w:tr>
      <w:tr w:rsidR="00421C6C" w:rsidRPr="00421C6C" w14:paraId="3BBA6C18" w14:textId="77777777" w:rsidTr="009411D3">
        <w:trPr>
          <w:trHeight w:val="255"/>
        </w:trPr>
        <w:tc>
          <w:tcPr>
            <w:tcW w:w="448" w:type="dxa"/>
            <w:noWrap/>
            <w:vAlign w:val="bottom"/>
            <w:hideMark/>
          </w:tcPr>
          <w:p w14:paraId="47314E78" w14:textId="77777777" w:rsidR="00421C6C" w:rsidRPr="00421C6C" w:rsidRDefault="00421C6C" w:rsidP="00421C6C">
            <w:pPr>
              <w:jc w:val="right"/>
              <w:rPr>
                <w:rFonts w:ascii="Arial" w:hAnsi="Arial" w:cs="Arial"/>
                <w:b/>
                <w:bCs/>
                <w:sz w:val="20"/>
                <w:szCs w:val="20"/>
              </w:rPr>
            </w:pPr>
          </w:p>
        </w:tc>
        <w:tc>
          <w:tcPr>
            <w:tcW w:w="4857" w:type="dxa"/>
            <w:noWrap/>
            <w:vAlign w:val="bottom"/>
            <w:hideMark/>
          </w:tcPr>
          <w:p w14:paraId="499C24C4" w14:textId="77777777" w:rsidR="00421C6C" w:rsidRPr="00421C6C" w:rsidRDefault="00421C6C" w:rsidP="00421C6C">
            <w:pPr>
              <w:jc w:val="center"/>
              <w:rPr>
                <w:sz w:val="20"/>
                <w:szCs w:val="20"/>
              </w:rPr>
            </w:pPr>
          </w:p>
        </w:tc>
        <w:tc>
          <w:tcPr>
            <w:tcW w:w="940" w:type="dxa"/>
            <w:noWrap/>
            <w:vAlign w:val="bottom"/>
            <w:hideMark/>
          </w:tcPr>
          <w:p w14:paraId="063B3E83" w14:textId="77777777" w:rsidR="00421C6C" w:rsidRPr="00421C6C" w:rsidRDefault="00421C6C" w:rsidP="00421C6C">
            <w:pPr>
              <w:rPr>
                <w:sz w:val="20"/>
                <w:szCs w:val="20"/>
              </w:rPr>
            </w:pPr>
          </w:p>
        </w:tc>
        <w:tc>
          <w:tcPr>
            <w:tcW w:w="1060" w:type="dxa"/>
            <w:noWrap/>
            <w:vAlign w:val="bottom"/>
            <w:hideMark/>
          </w:tcPr>
          <w:p w14:paraId="29D9C9C2" w14:textId="77777777" w:rsidR="00421C6C" w:rsidRPr="00421C6C" w:rsidRDefault="00421C6C" w:rsidP="00421C6C">
            <w:pPr>
              <w:jc w:val="center"/>
              <w:rPr>
                <w:sz w:val="20"/>
                <w:szCs w:val="20"/>
              </w:rPr>
            </w:pPr>
          </w:p>
        </w:tc>
        <w:tc>
          <w:tcPr>
            <w:tcW w:w="1200" w:type="dxa"/>
            <w:noWrap/>
            <w:vAlign w:val="center"/>
            <w:hideMark/>
          </w:tcPr>
          <w:p w14:paraId="231DEAB9" w14:textId="77777777" w:rsidR="00421C6C" w:rsidRPr="00421C6C" w:rsidRDefault="00421C6C" w:rsidP="00421C6C">
            <w:pPr>
              <w:jc w:val="center"/>
              <w:rPr>
                <w:sz w:val="20"/>
                <w:szCs w:val="20"/>
              </w:rPr>
            </w:pPr>
          </w:p>
        </w:tc>
        <w:tc>
          <w:tcPr>
            <w:tcW w:w="1240" w:type="dxa"/>
            <w:noWrap/>
            <w:vAlign w:val="bottom"/>
            <w:hideMark/>
          </w:tcPr>
          <w:p w14:paraId="4DC28D7A" w14:textId="77777777" w:rsidR="00421C6C" w:rsidRPr="00421C6C" w:rsidRDefault="00421C6C" w:rsidP="00421C6C">
            <w:pPr>
              <w:jc w:val="center"/>
              <w:rPr>
                <w:sz w:val="20"/>
                <w:szCs w:val="20"/>
              </w:rPr>
            </w:pPr>
          </w:p>
        </w:tc>
      </w:tr>
      <w:tr w:rsidR="00421C6C" w:rsidRPr="00421C6C" w14:paraId="359F1EF7" w14:textId="77777777" w:rsidTr="009411D3">
        <w:trPr>
          <w:trHeight w:val="255"/>
        </w:trPr>
        <w:tc>
          <w:tcPr>
            <w:tcW w:w="448" w:type="dxa"/>
            <w:noWrap/>
            <w:vAlign w:val="bottom"/>
            <w:hideMark/>
          </w:tcPr>
          <w:p w14:paraId="79D1A856"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7B33E05A"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  ԱԱՀ 20 %</w:t>
            </w:r>
          </w:p>
        </w:tc>
        <w:tc>
          <w:tcPr>
            <w:tcW w:w="940" w:type="dxa"/>
            <w:noWrap/>
            <w:vAlign w:val="bottom"/>
            <w:hideMark/>
          </w:tcPr>
          <w:p w14:paraId="1032D94E"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09C73B83"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3B42D094"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0D489C41"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3250.119</w:t>
            </w:r>
          </w:p>
        </w:tc>
      </w:tr>
      <w:tr w:rsidR="00421C6C" w:rsidRPr="00421C6C" w14:paraId="68FF8C5E" w14:textId="77777777" w:rsidTr="009411D3">
        <w:trPr>
          <w:trHeight w:val="255"/>
        </w:trPr>
        <w:tc>
          <w:tcPr>
            <w:tcW w:w="448" w:type="dxa"/>
            <w:noWrap/>
            <w:vAlign w:val="bottom"/>
            <w:hideMark/>
          </w:tcPr>
          <w:p w14:paraId="3473A9CC" w14:textId="77777777" w:rsidR="00421C6C" w:rsidRPr="00421C6C" w:rsidRDefault="00421C6C" w:rsidP="00421C6C">
            <w:pPr>
              <w:jc w:val="right"/>
              <w:rPr>
                <w:rFonts w:ascii="Arial" w:hAnsi="Arial" w:cs="Arial"/>
                <w:b/>
                <w:bCs/>
                <w:sz w:val="20"/>
                <w:szCs w:val="20"/>
              </w:rPr>
            </w:pPr>
          </w:p>
        </w:tc>
        <w:tc>
          <w:tcPr>
            <w:tcW w:w="4857" w:type="dxa"/>
            <w:noWrap/>
            <w:vAlign w:val="bottom"/>
            <w:hideMark/>
          </w:tcPr>
          <w:p w14:paraId="5445B633" w14:textId="77777777" w:rsidR="00421C6C" w:rsidRPr="00421C6C" w:rsidRDefault="00421C6C" w:rsidP="00421C6C">
            <w:pPr>
              <w:jc w:val="center"/>
              <w:rPr>
                <w:sz w:val="20"/>
                <w:szCs w:val="20"/>
              </w:rPr>
            </w:pPr>
          </w:p>
        </w:tc>
        <w:tc>
          <w:tcPr>
            <w:tcW w:w="940" w:type="dxa"/>
            <w:noWrap/>
            <w:vAlign w:val="bottom"/>
            <w:hideMark/>
          </w:tcPr>
          <w:p w14:paraId="116B9A1F" w14:textId="77777777" w:rsidR="00421C6C" w:rsidRPr="00421C6C" w:rsidRDefault="00421C6C" w:rsidP="00421C6C">
            <w:pPr>
              <w:rPr>
                <w:sz w:val="20"/>
                <w:szCs w:val="20"/>
              </w:rPr>
            </w:pPr>
          </w:p>
        </w:tc>
        <w:tc>
          <w:tcPr>
            <w:tcW w:w="1060" w:type="dxa"/>
            <w:noWrap/>
            <w:vAlign w:val="bottom"/>
            <w:hideMark/>
          </w:tcPr>
          <w:p w14:paraId="680457B3" w14:textId="77777777" w:rsidR="00421C6C" w:rsidRPr="00421C6C" w:rsidRDefault="00421C6C" w:rsidP="00421C6C">
            <w:pPr>
              <w:jc w:val="center"/>
              <w:rPr>
                <w:sz w:val="20"/>
                <w:szCs w:val="20"/>
              </w:rPr>
            </w:pPr>
          </w:p>
        </w:tc>
        <w:tc>
          <w:tcPr>
            <w:tcW w:w="1200" w:type="dxa"/>
            <w:noWrap/>
            <w:vAlign w:val="center"/>
            <w:hideMark/>
          </w:tcPr>
          <w:p w14:paraId="09A54FF6" w14:textId="77777777" w:rsidR="00421C6C" w:rsidRPr="00421C6C" w:rsidRDefault="00421C6C" w:rsidP="00421C6C">
            <w:pPr>
              <w:jc w:val="center"/>
              <w:rPr>
                <w:sz w:val="20"/>
                <w:szCs w:val="20"/>
              </w:rPr>
            </w:pPr>
          </w:p>
        </w:tc>
        <w:tc>
          <w:tcPr>
            <w:tcW w:w="1240" w:type="dxa"/>
            <w:noWrap/>
            <w:vAlign w:val="bottom"/>
            <w:hideMark/>
          </w:tcPr>
          <w:p w14:paraId="25F9535B" w14:textId="77777777" w:rsidR="00421C6C" w:rsidRPr="00421C6C" w:rsidRDefault="00421C6C" w:rsidP="00421C6C">
            <w:pPr>
              <w:jc w:val="center"/>
              <w:rPr>
                <w:sz w:val="20"/>
                <w:szCs w:val="20"/>
              </w:rPr>
            </w:pPr>
          </w:p>
        </w:tc>
      </w:tr>
      <w:tr w:rsidR="00421C6C" w:rsidRPr="00421C6C" w14:paraId="0088E950" w14:textId="77777777" w:rsidTr="009411D3">
        <w:trPr>
          <w:trHeight w:val="255"/>
        </w:trPr>
        <w:tc>
          <w:tcPr>
            <w:tcW w:w="448" w:type="dxa"/>
            <w:noWrap/>
            <w:vAlign w:val="bottom"/>
            <w:hideMark/>
          </w:tcPr>
          <w:p w14:paraId="2EB8E8D6"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4857" w:type="dxa"/>
            <w:noWrap/>
            <w:vAlign w:val="bottom"/>
            <w:hideMark/>
          </w:tcPr>
          <w:p w14:paraId="06C928CC" w14:textId="77777777" w:rsidR="00421C6C" w:rsidRPr="00421C6C" w:rsidRDefault="00421C6C" w:rsidP="00421C6C">
            <w:pPr>
              <w:rPr>
                <w:rFonts w:ascii="Arial" w:hAnsi="Arial" w:cs="Arial"/>
                <w:b/>
                <w:bCs/>
                <w:sz w:val="20"/>
                <w:szCs w:val="20"/>
              </w:rPr>
            </w:pPr>
            <w:r w:rsidRPr="00421C6C">
              <w:rPr>
                <w:rFonts w:ascii="Arial" w:hAnsi="Arial" w:cs="Arial"/>
                <w:b/>
                <w:bCs/>
                <w:sz w:val="20"/>
                <w:szCs w:val="20"/>
              </w:rPr>
              <w:t>Ընդամենը</w:t>
            </w:r>
          </w:p>
        </w:tc>
        <w:tc>
          <w:tcPr>
            <w:tcW w:w="940" w:type="dxa"/>
            <w:noWrap/>
            <w:vAlign w:val="bottom"/>
            <w:hideMark/>
          </w:tcPr>
          <w:p w14:paraId="6E2EBF6C"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060" w:type="dxa"/>
            <w:noWrap/>
            <w:vAlign w:val="bottom"/>
            <w:hideMark/>
          </w:tcPr>
          <w:p w14:paraId="12727D9C" w14:textId="77777777" w:rsidR="00421C6C" w:rsidRPr="00421C6C" w:rsidRDefault="00421C6C" w:rsidP="00421C6C">
            <w:pPr>
              <w:jc w:val="center"/>
              <w:rPr>
                <w:rFonts w:ascii="Arial" w:hAnsi="Arial" w:cs="Arial"/>
                <w:b/>
                <w:bCs/>
                <w:sz w:val="20"/>
                <w:szCs w:val="20"/>
              </w:rPr>
            </w:pPr>
            <w:r w:rsidRPr="00421C6C">
              <w:rPr>
                <w:rFonts w:ascii="Arial" w:hAnsi="Arial" w:cs="Arial"/>
                <w:b/>
                <w:bCs/>
                <w:sz w:val="20"/>
                <w:szCs w:val="20"/>
              </w:rPr>
              <w:t> </w:t>
            </w:r>
          </w:p>
        </w:tc>
        <w:tc>
          <w:tcPr>
            <w:tcW w:w="1200" w:type="dxa"/>
            <w:noWrap/>
            <w:vAlign w:val="center"/>
            <w:hideMark/>
          </w:tcPr>
          <w:p w14:paraId="4D498863" w14:textId="77777777" w:rsidR="00421C6C" w:rsidRPr="00421C6C" w:rsidRDefault="00421C6C" w:rsidP="00421C6C">
            <w:pPr>
              <w:jc w:val="center"/>
              <w:rPr>
                <w:rFonts w:ascii="Arial" w:hAnsi="Arial" w:cs="Arial"/>
                <w:b/>
                <w:bCs/>
                <w:sz w:val="16"/>
                <w:szCs w:val="16"/>
              </w:rPr>
            </w:pPr>
            <w:r w:rsidRPr="00421C6C">
              <w:rPr>
                <w:rFonts w:ascii="Arial" w:hAnsi="Arial" w:cs="Arial"/>
                <w:b/>
                <w:bCs/>
                <w:sz w:val="16"/>
                <w:szCs w:val="16"/>
              </w:rPr>
              <w:t> </w:t>
            </w:r>
          </w:p>
        </w:tc>
        <w:tc>
          <w:tcPr>
            <w:tcW w:w="1240" w:type="dxa"/>
            <w:noWrap/>
            <w:vAlign w:val="bottom"/>
            <w:hideMark/>
          </w:tcPr>
          <w:p w14:paraId="19021915" w14:textId="77777777" w:rsidR="00421C6C" w:rsidRPr="00421C6C" w:rsidRDefault="00421C6C" w:rsidP="00421C6C">
            <w:pPr>
              <w:jc w:val="right"/>
              <w:rPr>
                <w:rFonts w:ascii="Arial" w:hAnsi="Arial" w:cs="Arial"/>
                <w:b/>
                <w:bCs/>
                <w:sz w:val="20"/>
                <w:szCs w:val="20"/>
              </w:rPr>
            </w:pPr>
            <w:r w:rsidRPr="00421C6C">
              <w:rPr>
                <w:rFonts w:ascii="Arial" w:hAnsi="Arial" w:cs="Arial"/>
                <w:b/>
                <w:bCs/>
                <w:sz w:val="20"/>
                <w:szCs w:val="20"/>
              </w:rPr>
              <w:t>19500.715</w:t>
            </w:r>
          </w:p>
        </w:tc>
      </w:tr>
    </w:tbl>
    <w:p w14:paraId="6D7A45CC" w14:textId="01BB4A65" w:rsidR="009874A0" w:rsidRPr="0036641C" w:rsidRDefault="009874A0" w:rsidP="009874A0">
      <w:pPr>
        <w:tabs>
          <w:tab w:val="center" w:pos="5551"/>
          <w:tab w:val="right" w:pos="10536"/>
        </w:tabs>
        <w:ind w:firstLine="567"/>
        <w:rPr>
          <w:rFonts w:ascii="GHEA Grapalat" w:hAnsi="GHEA Grapalat"/>
          <w:i/>
          <w:lang w:val="hy-AM"/>
        </w:rPr>
      </w:pPr>
    </w:p>
    <w:p w14:paraId="06D4899D" w14:textId="77777777" w:rsidR="009874A0" w:rsidRPr="0036641C" w:rsidRDefault="009874A0" w:rsidP="009874A0">
      <w:pPr>
        <w:ind w:firstLine="567"/>
        <w:jc w:val="right"/>
        <w:rPr>
          <w:rFonts w:ascii="GHEA Grapalat" w:hAnsi="GHEA Grapalat"/>
          <w:i/>
          <w:lang w:val="hy-AM"/>
        </w:rPr>
      </w:pPr>
    </w:p>
    <w:tbl>
      <w:tblPr>
        <w:tblpPr w:leftFromText="180" w:rightFromText="180" w:vertAnchor="text" w:horzAnchor="margin" w:tblpY="855"/>
        <w:tblW w:w="9639" w:type="dxa"/>
        <w:tblLayout w:type="fixed"/>
        <w:tblLook w:val="0000" w:firstRow="0" w:lastRow="0" w:firstColumn="0" w:lastColumn="0" w:noHBand="0" w:noVBand="0"/>
      </w:tblPr>
      <w:tblGrid>
        <w:gridCol w:w="4536"/>
        <w:gridCol w:w="760"/>
        <w:gridCol w:w="4343"/>
      </w:tblGrid>
      <w:tr w:rsidR="0036641C" w:rsidRPr="0036641C" w14:paraId="1DE12181" w14:textId="77777777" w:rsidTr="00401865">
        <w:tc>
          <w:tcPr>
            <w:tcW w:w="4536" w:type="dxa"/>
          </w:tcPr>
          <w:p w14:paraId="48D1E97E" w14:textId="77777777" w:rsidR="0036641C" w:rsidRPr="0036641C" w:rsidRDefault="0036641C" w:rsidP="00401865">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37F762B6" w14:textId="77777777" w:rsidR="0036641C" w:rsidRPr="0036641C" w:rsidRDefault="0036641C" w:rsidP="00401865">
            <w:pPr>
              <w:jc w:val="center"/>
              <w:rPr>
                <w:rFonts w:ascii="GHEA Grapalat" w:hAnsi="GHEA Grapalat"/>
                <w:lang w:val="hy-AM"/>
              </w:rPr>
            </w:pPr>
            <w:r w:rsidRPr="0036641C">
              <w:rPr>
                <w:rFonts w:ascii="GHEA Grapalat" w:hAnsi="GHEA Grapalat"/>
                <w:lang w:val="hy-AM"/>
              </w:rPr>
              <w:t>---------------------------------</w:t>
            </w:r>
          </w:p>
          <w:p w14:paraId="2892B516" w14:textId="77777777" w:rsidR="0036641C" w:rsidRPr="0036641C" w:rsidRDefault="0036641C" w:rsidP="00401865">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1F39E616" w14:textId="77777777" w:rsidR="0036641C" w:rsidRPr="0036641C" w:rsidRDefault="0036641C" w:rsidP="00401865">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0B3C8C59" w14:textId="77777777" w:rsidR="0036641C" w:rsidRPr="0036641C" w:rsidRDefault="0036641C" w:rsidP="00401865">
            <w:pPr>
              <w:spacing w:line="360" w:lineRule="auto"/>
              <w:jc w:val="center"/>
              <w:rPr>
                <w:rFonts w:ascii="GHEA Grapalat" w:hAnsi="GHEA Grapalat"/>
                <w:lang w:val="hy-AM"/>
              </w:rPr>
            </w:pPr>
          </w:p>
        </w:tc>
        <w:tc>
          <w:tcPr>
            <w:tcW w:w="4343" w:type="dxa"/>
          </w:tcPr>
          <w:p w14:paraId="2CE0E835" w14:textId="77777777" w:rsidR="0036641C" w:rsidRPr="0036641C" w:rsidRDefault="0036641C" w:rsidP="00401865">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4B3903BB" w14:textId="77777777" w:rsidR="0036641C" w:rsidRPr="0036641C" w:rsidRDefault="0036641C" w:rsidP="00401865">
            <w:pPr>
              <w:jc w:val="center"/>
              <w:rPr>
                <w:rFonts w:ascii="GHEA Grapalat" w:hAnsi="GHEA Grapalat"/>
                <w:lang w:val="hy-AM"/>
              </w:rPr>
            </w:pPr>
            <w:r w:rsidRPr="0036641C">
              <w:rPr>
                <w:rFonts w:ascii="GHEA Grapalat" w:hAnsi="GHEA Grapalat"/>
                <w:lang w:val="hy-AM"/>
              </w:rPr>
              <w:t>---------------------------------</w:t>
            </w:r>
          </w:p>
          <w:p w14:paraId="65510BE7" w14:textId="77777777" w:rsidR="0036641C" w:rsidRPr="0036641C" w:rsidRDefault="0036641C" w:rsidP="00401865">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71427721" w14:textId="77777777" w:rsidR="0036641C" w:rsidRPr="0036641C" w:rsidRDefault="0036641C" w:rsidP="00401865">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22B01218" w14:textId="77777777" w:rsidR="009874A0" w:rsidRPr="0036641C" w:rsidRDefault="009874A0" w:rsidP="005A4C88">
      <w:pPr>
        <w:rPr>
          <w:rFonts w:ascii="GHEA Grapalat" w:hAnsi="GHEA Grapalat"/>
          <w:i/>
          <w:lang w:val="hy-AM"/>
        </w:rPr>
      </w:pPr>
    </w:p>
    <w:p w14:paraId="57B2F630" w14:textId="77777777" w:rsidR="009874A0" w:rsidRPr="0036641C" w:rsidRDefault="009874A0" w:rsidP="009874A0">
      <w:pPr>
        <w:tabs>
          <w:tab w:val="left" w:pos="3750"/>
        </w:tabs>
        <w:rPr>
          <w:rFonts w:ascii="GHEA Grapalat" w:hAnsi="GHEA Grapalat" w:cs="Sylfaen"/>
          <w:lang w:val="hy-AM"/>
        </w:rPr>
        <w:sectPr w:rsidR="009874A0" w:rsidRPr="0036641C" w:rsidSect="009874A0">
          <w:footnotePr>
            <w:pos w:val="beneathText"/>
          </w:footnotePr>
          <w:pgSz w:w="11906" w:h="16838" w:code="9"/>
          <w:pgMar w:top="533" w:right="707" w:bottom="720" w:left="663" w:header="561" w:footer="561" w:gutter="0"/>
          <w:cols w:space="720"/>
          <w:docGrid w:linePitch="326"/>
        </w:sectPr>
      </w:pPr>
    </w:p>
    <w:p w14:paraId="72224371" w14:textId="77777777" w:rsidR="009874A0" w:rsidRPr="0036641C" w:rsidRDefault="009874A0" w:rsidP="00991048">
      <w:pPr>
        <w:jc w:val="right"/>
        <w:rPr>
          <w:rFonts w:ascii="GHEA Grapalat" w:hAnsi="GHEA Grapalat" w:cs="Arial"/>
          <w:i/>
          <w:sz w:val="20"/>
          <w:szCs w:val="20"/>
          <w:lang w:val="hy-AM"/>
        </w:rPr>
      </w:pPr>
      <w:r w:rsidRPr="0036641C">
        <w:rPr>
          <w:rFonts w:ascii="GHEA Grapalat" w:hAnsi="GHEA Grapalat" w:cs="Sylfaen"/>
          <w:i/>
          <w:sz w:val="20"/>
          <w:szCs w:val="20"/>
          <w:lang w:val="hy-AM"/>
        </w:rPr>
        <w:lastRenderedPageBreak/>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2</w:t>
      </w:r>
    </w:p>
    <w:p w14:paraId="27824129"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4B0A8627"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6DC97236" w14:textId="77777777" w:rsidR="009874A0" w:rsidRPr="0036641C" w:rsidRDefault="009874A0" w:rsidP="009874A0">
      <w:pPr>
        <w:jc w:val="center"/>
        <w:rPr>
          <w:rFonts w:ascii="GHEA Grapalat" w:hAnsi="GHEA Grapalat" w:cs="Sylfaen"/>
          <w:b/>
          <w:lang w:val="hy-AM"/>
        </w:rPr>
      </w:pPr>
    </w:p>
    <w:p w14:paraId="642F7EF8" w14:textId="77777777" w:rsidR="009874A0" w:rsidRPr="0036641C" w:rsidRDefault="009874A0" w:rsidP="009874A0">
      <w:pPr>
        <w:jc w:val="center"/>
        <w:rPr>
          <w:rFonts w:ascii="GHEA Grapalat" w:hAnsi="GHEA Grapalat" w:cs="Sylfaen"/>
          <w:b/>
          <w:lang w:val="hy-AM"/>
        </w:rPr>
      </w:pPr>
    </w:p>
    <w:p w14:paraId="0D26EBF4" w14:textId="77777777" w:rsidR="009874A0" w:rsidRPr="0036641C" w:rsidRDefault="009874A0" w:rsidP="009874A0">
      <w:pPr>
        <w:jc w:val="center"/>
        <w:rPr>
          <w:rFonts w:ascii="GHEA Grapalat" w:hAnsi="GHEA Grapalat"/>
          <w:b/>
          <w:sz w:val="20"/>
          <w:szCs w:val="20"/>
          <w:lang w:val="hy-AM"/>
        </w:rPr>
      </w:pPr>
      <w:r w:rsidRPr="0036641C">
        <w:rPr>
          <w:rFonts w:ascii="GHEA Grapalat" w:hAnsi="GHEA Grapalat" w:cs="Sylfaen"/>
          <w:b/>
          <w:sz w:val="20"/>
          <w:szCs w:val="20"/>
          <w:lang w:val="hy-AM"/>
        </w:rPr>
        <w:t>ՕՐԱՑՈՒՑԱՅԻՆ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ԳՐԱՖԻԿ*</w:t>
      </w:r>
    </w:p>
    <w:p w14:paraId="2936ACC9" w14:textId="3CC6F8F7" w:rsidR="009874A0" w:rsidRPr="0036641C" w:rsidRDefault="00CB2E4D" w:rsidP="009874A0">
      <w:pPr>
        <w:ind w:firstLine="567"/>
        <w:jc w:val="center"/>
        <w:rPr>
          <w:rFonts w:ascii="GHEA Grapalat" w:hAnsi="GHEA Grapalat" w:cs="Sylfaen"/>
          <w:bCs/>
          <w:sz w:val="20"/>
          <w:szCs w:val="20"/>
          <w:lang w:val="hy-AM"/>
        </w:rPr>
      </w:pPr>
      <w:r w:rsidRPr="0084206E">
        <w:rPr>
          <w:rFonts w:ascii="GHEA Grapalat" w:hAnsi="GHEA Grapalat"/>
          <w:iCs/>
          <w:sz w:val="20"/>
          <w:szCs w:val="20"/>
          <w:lang w:val="hy-AM"/>
        </w:rPr>
        <w:t>Երևան քաղաքի Շենգավիթ վարչական շրջանի բազմաբնակարան շենքերի պատշգամբների  վերանորոգման աշխատանքներ</w:t>
      </w:r>
      <w:r w:rsidRPr="0036641C">
        <w:rPr>
          <w:rFonts w:ascii="GHEA Grapalat" w:hAnsi="GHEA Grapalat" w:cs="Sylfaen"/>
          <w:bCs/>
          <w:sz w:val="20"/>
          <w:szCs w:val="20"/>
          <w:lang w:val="hy-AM"/>
        </w:rPr>
        <w:t>ի կատարման</w:t>
      </w:r>
    </w:p>
    <w:p w14:paraId="318F56E3" w14:textId="77777777" w:rsidR="009874A0" w:rsidRPr="0036641C" w:rsidRDefault="009874A0" w:rsidP="009874A0">
      <w:pPr>
        <w:ind w:firstLine="567"/>
        <w:jc w:val="center"/>
        <w:rPr>
          <w:rFonts w:ascii="GHEA Grapalat" w:hAnsi="GHEA Grapalat"/>
          <w:b/>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3690"/>
        <w:gridCol w:w="2250"/>
      </w:tblGrid>
      <w:tr w:rsidR="009874A0" w:rsidRPr="0036641C" w14:paraId="42BC2A1A" w14:textId="77777777" w:rsidTr="006F651D">
        <w:trPr>
          <w:cantSplit/>
          <w:jc w:val="center"/>
        </w:trPr>
        <w:tc>
          <w:tcPr>
            <w:tcW w:w="540" w:type="dxa"/>
            <w:vMerge w:val="restart"/>
            <w:vAlign w:val="center"/>
          </w:tcPr>
          <w:p w14:paraId="63052152"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sz w:val="20"/>
                <w:szCs w:val="20"/>
                <w:lang w:val="hy-AM"/>
              </w:rPr>
              <w:t>Չ/Հ</w:t>
            </w:r>
          </w:p>
        </w:tc>
        <w:tc>
          <w:tcPr>
            <w:tcW w:w="3505" w:type="dxa"/>
            <w:vMerge w:val="restart"/>
            <w:vAlign w:val="center"/>
          </w:tcPr>
          <w:p w14:paraId="56DC4558"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կատարվելիք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տեսակների</w:t>
            </w:r>
          </w:p>
          <w:p w14:paraId="5B5D12CA"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անվանումներ</w:t>
            </w:r>
          </w:p>
        </w:tc>
        <w:tc>
          <w:tcPr>
            <w:tcW w:w="5940" w:type="dxa"/>
            <w:gridSpan w:val="2"/>
            <w:vAlign w:val="center"/>
          </w:tcPr>
          <w:p w14:paraId="1CA6B6B6"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p>
        </w:tc>
      </w:tr>
      <w:tr w:rsidR="009874A0" w:rsidRPr="0036641C" w14:paraId="42CBFA9D" w14:textId="77777777" w:rsidTr="006F651D">
        <w:trPr>
          <w:cantSplit/>
          <w:trHeight w:val="586"/>
          <w:jc w:val="center"/>
        </w:trPr>
        <w:tc>
          <w:tcPr>
            <w:tcW w:w="540" w:type="dxa"/>
            <w:vMerge/>
            <w:vAlign w:val="center"/>
          </w:tcPr>
          <w:p w14:paraId="47A7F3F2" w14:textId="77777777" w:rsidR="009874A0" w:rsidRPr="0036641C" w:rsidRDefault="009874A0" w:rsidP="006F651D">
            <w:pPr>
              <w:jc w:val="both"/>
              <w:rPr>
                <w:rFonts w:ascii="GHEA Grapalat" w:hAnsi="GHEA Grapalat"/>
                <w:sz w:val="20"/>
                <w:szCs w:val="20"/>
                <w:lang w:val="hy-AM"/>
              </w:rPr>
            </w:pPr>
          </w:p>
        </w:tc>
        <w:tc>
          <w:tcPr>
            <w:tcW w:w="3505" w:type="dxa"/>
            <w:vMerge/>
          </w:tcPr>
          <w:p w14:paraId="11467637" w14:textId="77777777" w:rsidR="009874A0" w:rsidRPr="0036641C" w:rsidRDefault="009874A0" w:rsidP="006F651D">
            <w:pPr>
              <w:rPr>
                <w:rFonts w:ascii="GHEA Grapalat" w:hAnsi="GHEA Grapalat"/>
                <w:sz w:val="20"/>
                <w:szCs w:val="20"/>
                <w:lang w:val="hy-AM"/>
              </w:rPr>
            </w:pPr>
          </w:p>
        </w:tc>
        <w:tc>
          <w:tcPr>
            <w:tcW w:w="3690" w:type="dxa"/>
            <w:vAlign w:val="center"/>
          </w:tcPr>
          <w:p w14:paraId="5731D3A7"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Սկիզբը</w:t>
            </w:r>
          </w:p>
        </w:tc>
        <w:tc>
          <w:tcPr>
            <w:tcW w:w="2250" w:type="dxa"/>
            <w:vAlign w:val="center"/>
          </w:tcPr>
          <w:p w14:paraId="2D9185EF"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Ավարտը</w:t>
            </w:r>
          </w:p>
        </w:tc>
      </w:tr>
      <w:tr w:rsidR="009874A0" w:rsidRPr="00012733" w14:paraId="421273D5" w14:textId="77777777" w:rsidTr="005A4C88">
        <w:trPr>
          <w:trHeight w:val="1167"/>
          <w:jc w:val="center"/>
        </w:trPr>
        <w:tc>
          <w:tcPr>
            <w:tcW w:w="540" w:type="dxa"/>
            <w:vAlign w:val="center"/>
          </w:tcPr>
          <w:p w14:paraId="265A3C3E" w14:textId="77777777" w:rsidR="009874A0" w:rsidRPr="0036641C" w:rsidRDefault="009874A0" w:rsidP="006F651D">
            <w:pPr>
              <w:jc w:val="center"/>
              <w:rPr>
                <w:rFonts w:ascii="GHEA Grapalat" w:hAnsi="GHEA Grapalat" w:cs="Calibri"/>
                <w:color w:val="000000"/>
                <w:sz w:val="18"/>
                <w:szCs w:val="18"/>
                <w:lang w:val="hy-AM"/>
              </w:rPr>
            </w:pPr>
            <w:r w:rsidRPr="0036641C">
              <w:rPr>
                <w:rFonts w:ascii="GHEA Grapalat" w:hAnsi="GHEA Grapalat" w:cs="Calibri"/>
                <w:color w:val="000000"/>
                <w:sz w:val="18"/>
                <w:szCs w:val="18"/>
                <w:lang w:val="hy-AM"/>
              </w:rPr>
              <w:t>1</w:t>
            </w:r>
          </w:p>
        </w:tc>
        <w:tc>
          <w:tcPr>
            <w:tcW w:w="3505" w:type="dxa"/>
            <w:vAlign w:val="center"/>
          </w:tcPr>
          <w:p w14:paraId="6EC5DCE1" w14:textId="12C76957" w:rsidR="009874A0" w:rsidRPr="0036641C" w:rsidRDefault="00CB2E4D" w:rsidP="00CB2E4D">
            <w:pPr>
              <w:tabs>
                <w:tab w:val="left" w:pos="4440"/>
                <w:tab w:val="center" w:pos="5551"/>
              </w:tabs>
              <w:jc w:val="center"/>
              <w:rPr>
                <w:rFonts w:ascii="GHEA Grapalat" w:hAnsi="GHEA Grapalat" w:cs="Sylfaen"/>
                <w:sz w:val="18"/>
                <w:szCs w:val="18"/>
                <w:lang w:val="hy-AM"/>
              </w:rPr>
            </w:pPr>
            <w:r w:rsidRPr="0084206E">
              <w:rPr>
                <w:rFonts w:ascii="GHEA Grapalat" w:hAnsi="GHEA Grapalat"/>
                <w:iCs/>
                <w:sz w:val="20"/>
                <w:szCs w:val="20"/>
                <w:lang w:val="hy-AM"/>
              </w:rPr>
              <w:t>Երևան քաղաքի Շենգավիթ վարչական շրջանի բազմաբնակարան շենքերի պատշգամբների  վերանորոգման աշխատանքներ</w:t>
            </w:r>
          </w:p>
        </w:tc>
        <w:tc>
          <w:tcPr>
            <w:tcW w:w="3690" w:type="dxa"/>
            <w:vAlign w:val="center"/>
          </w:tcPr>
          <w:p w14:paraId="37B79315" w14:textId="1C412D09" w:rsidR="009874A0" w:rsidRPr="0036641C" w:rsidRDefault="00CB2E4D" w:rsidP="006F651D">
            <w:pPr>
              <w:jc w:val="center"/>
              <w:rPr>
                <w:rFonts w:ascii="GHEA Grapalat" w:hAnsi="GHEA Grapalat" w:cs="Calibri"/>
                <w:color w:val="000000"/>
                <w:sz w:val="18"/>
                <w:szCs w:val="18"/>
                <w:lang w:val="hy-AM"/>
              </w:rPr>
            </w:pPr>
            <w:r w:rsidRPr="00CB2E4D">
              <w:rPr>
                <w:rFonts w:ascii="GHEA Grapalat" w:hAnsi="GHEA Grapalat"/>
                <w:iCs/>
                <w:sz w:val="20"/>
                <w:szCs w:val="20"/>
                <w:lang w:val="hy-AM"/>
              </w:rPr>
              <w:t xml:space="preserve">Սույն աշխատանքների պայմանագիրը և տեխնիկական հսկողության գնման պայմանագիրը վավերացնելու օրվանից </w:t>
            </w:r>
          </w:p>
        </w:tc>
        <w:tc>
          <w:tcPr>
            <w:tcW w:w="2250" w:type="dxa"/>
            <w:vAlign w:val="center"/>
          </w:tcPr>
          <w:p w14:paraId="46F50D77" w14:textId="6759CC12" w:rsidR="009874A0" w:rsidRPr="0036641C" w:rsidRDefault="00CB2E4D" w:rsidP="005A4C88">
            <w:pPr>
              <w:jc w:val="center"/>
              <w:rPr>
                <w:rFonts w:ascii="GHEA Grapalat" w:hAnsi="GHEA Grapalat" w:cs="Calibri"/>
                <w:color w:val="000000"/>
                <w:sz w:val="18"/>
                <w:szCs w:val="18"/>
                <w:lang w:val="hy-AM"/>
              </w:rPr>
            </w:pPr>
            <w:r w:rsidRPr="00CB2E4D">
              <w:rPr>
                <w:rFonts w:ascii="GHEA Grapalat" w:hAnsi="GHEA Grapalat"/>
                <w:iCs/>
                <w:sz w:val="20"/>
                <w:szCs w:val="20"/>
                <w:lang w:val="hy-AM"/>
              </w:rPr>
              <w:t>մինչև   70-րդ օրացուցային օրը ներառյալ</w:t>
            </w:r>
          </w:p>
        </w:tc>
      </w:tr>
    </w:tbl>
    <w:p w14:paraId="58F297E8" w14:textId="77777777" w:rsidR="009874A0" w:rsidRPr="0036641C" w:rsidRDefault="009874A0" w:rsidP="009874A0">
      <w:pPr>
        <w:keepNext/>
        <w:jc w:val="both"/>
        <w:outlineLvl w:val="3"/>
        <w:rPr>
          <w:rFonts w:ascii="GHEA Grapalat" w:hAnsi="GHEA Grapalat"/>
          <w:i/>
          <w:sz w:val="32"/>
          <w:lang w:val="hy-AM"/>
        </w:rPr>
      </w:pPr>
    </w:p>
    <w:p w14:paraId="6DBA7DD7" w14:textId="77777777" w:rsidR="009874A0" w:rsidRPr="0036641C" w:rsidRDefault="009874A0" w:rsidP="009874A0">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36641C" w14:paraId="15D842B8" w14:textId="77777777" w:rsidTr="006F651D">
        <w:trPr>
          <w:jc w:val="center"/>
        </w:trPr>
        <w:tc>
          <w:tcPr>
            <w:tcW w:w="4536" w:type="dxa"/>
          </w:tcPr>
          <w:p w14:paraId="267A83CA"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451E9867" w14:textId="77777777" w:rsidR="009874A0" w:rsidRPr="0036641C" w:rsidRDefault="009874A0" w:rsidP="006F651D">
            <w:pPr>
              <w:rPr>
                <w:rFonts w:ascii="GHEA Grapalat" w:hAnsi="GHEA Grapalat"/>
                <w:sz w:val="22"/>
                <w:szCs w:val="22"/>
                <w:lang w:val="hy-AM"/>
              </w:rPr>
            </w:pPr>
          </w:p>
          <w:p w14:paraId="41C96DDA" w14:textId="77777777" w:rsidR="009874A0" w:rsidRPr="0036641C" w:rsidRDefault="009874A0" w:rsidP="006F651D">
            <w:pPr>
              <w:rPr>
                <w:rFonts w:ascii="GHEA Grapalat" w:hAnsi="GHEA Grapalat"/>
                <w:lang w:val="hy-AM"/>
              </w:rPr>
            </w:pPr>
          </w:p>
          <w:p w14:paraId="67881424"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6A79A203"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57492D5F"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2D5E7F03" w14:textId="77777777" w:rsidR="009874A0" w:rsidRPr="0036641C" w:rsidRDefault="009874A0" w:rsidP="006F651D">
            <w:pPr>
              <w:spacing w:line="360" w:lineRule="auto"/>
              <w:jc w:val="center"/>
              <w:rPr>
                <w:rFonts w:ascii="GHEA Grapalat" w:hAnsi="GHEA Grapalat"/>
                <w:lang w:val="hy-AM"/>
              </w:rPr>
            </w:pPr>
          </w:p>
        </w:tc>
        <w:tc>
          <w:tcPr>
            <w:tcW w:w="4343" w:type="dxa"/>
          </w:tcPr>
          <w:p w14:paraId="1D3B6657"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0AD1DFB1" w14:textId="77777777" w:rsidR="009874A0" w:rsidRPr="0036641C" w:rsidRDefault="009874A0" w:rsidP="006F651D">
            <w:pPr>
              <w:jc w:val="center"/>
              <w:rPr>
                <w:rFonts w:ascii="GHEA Grapalat" w:hAnsi="GHEA Grapalat"/>
                <w:lang w:val="hy-AM"/>
              </w:rPr>
            </w:pPr>
          </w:p>
          <w:p w14:paraId="307F32BD" w14:textId="77777777" w:rsidR="009874A0" w:rsidRPr="0036641C" w:rsidRDefault="009874A0" w:rsidP="006F651D">
            <w:pPr>
              <w:jc w:val="center"/>
              <w:rPr>
                <w:rFonts w:ascii="GHEA Grapalat" w:hAnsi="GHEA Grapalat"/>
                <w:lang w:val="hy-AM"/>
              </w:rPr>
            </w:pPr>
          </w:p>
          <w:p w14:paraId="1ACA414C"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5C37C2C5"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6237E850" w14:textId="77777777" w:rsidR="009874A0" w:rsidRPr="0036641C" w:rsidRDefault="009874A0" w:rsidP="006F651D">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248457C6" w14:textId="77777777" w:rsidR="009874A0" w:rsidRPr="0036641C" w:rsidRDefault="009874A0" w:rsidP="009874A0">
      <w:pPr>
        <w:jc w:val="both"/>
        <w:rPr>
          <w:rFonts w:ascii="GHEA Grapalat" w:hAnsi="GHEA Grapalat"/>
          <w:lang w:val="hy-AM"/>
        </w:rPr>
      </w:pPr>
    </w:p>
    <w:p w14:paraId="042812FC" w14:textId="77777777" w:rsidR="009874A0" w:rsidRPr="0036641C" w:rsidRDefault="009874A0" w:rsidP="009874A0">
      <w:pPr>
        <w:tabs>
          <w:tab w:val="left" w:pos="8789"/>
        </w:tabs>
        <w:jc w:val="both"/>
        <w:rPr>
          <w:rFonts w:ascii="GHEA Grapalat" w:hAnsi="GHEA Grapalat"/>
          <w:lang w:val="hy-AM"/>
        </w:rPr>
      </w:pPr>
    </w:p>
    <w:p w14:paraId="106D0F0A" w14:textId="77777777" w:rsidR="009874A0" w:rsidRPr="0036641C" w:rsidRDefault="009874A0" w:rsidP="009874A0">
      <w:pPr>
        <w:tabs>
          <w:tab w:val="left" w:pos="1080"/>
        </w:tabs>
        <w:ind w:right="-7" w:firstLine="567"/>
        <w:jc w:val="both"/>
        <w:rPr>
          <w:rFonts w:ascii="GHEA Grapalat" w:hAnsi="GHEA Grapalat"/>
          <w:lang w:val="hy-AM"/>
        </w:rPr>
      </w:pPr>
    </w:p>
    <w:p w14:paraId="42E69CAB" w14:textId="77777777" w:rsidR="009874A0" w:rsidRPr="0036641C" w:rsidRDefault="009874A0" w:rsidP="009874A0">
      <w:pPr>
        <w:rPr>
          <w:rFonts w:ascii="GHEA Grapalat" w:hAnsi="GHEA Grapalat"/>
          <w:lang w:val="hy-AM"/>
        </w:rPr>
      </w:pPr>
    </w:p>
    <w:p w14:paraId="24152224" w14:textId="77777777" w:rsidR="009874A0" w:rsidRPr="0036641C" w:rsidRDefault="009874A0" w:rsidP="009874A0">
      <w:pPr>
        <w:jc w:val="both"/>
        <w:rPr>
          <w:rFonts w:asciiTheme="minorHAnsi" w:hAnsiTheme="minorHAnsi"/>
          <w:lang w:val="hy-AM"/>
        </w:rPr>
      </w:pPr>
      <w:r w:rsidRPr="0036641C">
        <w:rPr>
          <w:rFonts w:ascii="GHEA Grapalat" w:hAnsi="GHEA Grapalat" w:cs="Sylfaen"/>
          <w:i/>
          <w:sz w:val="18"/>
          <w:szCs w:val="18"/>
          <w:lang w:val="hy-AM"/>
        </w:rPr>
        <w:t>* 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59CB86A2" w14:textId="77777777" w:rsidR="009874A0" w:rsidRPr="0036641C" w:rsidRDefault="009874A0" w:rsidP="009874A0">
      <w:pPr>
        <w:jc w:val="both"/>
        <w:rPr>
          <w:rFonts w:ascii="GHEA Grapalat" w:hAnsi="GHEA Grapalat"/>
          <w:i/>
          <w:sz w:val="18"/>
          <w:szCs w:val="18"/>
          <w:lang w:val="hy-AM"/>
        </w:rPr>
      </w:pPr>
      <w:r w:rsidRPr="0036641C">
        <w:rPr>
          <w:rFonts w:ascii="GHEA Grapalat" w:hAnsi="GHEA Grapalat"/>
          <w:i/>
          <w:sz w:val="18"/>
          <w:szCs w:val="18"/>
          <w:lang w:val="hy-AM"/>
        </w:rPr>
        <w:t xml:space="preserve">** </w:t>
      </w:r>
      <w:r w:rsidRPr="0036641C">
        <w:rPr>
          <w:rFonts w:ascii="GHEA Grapalat" w:hAnsi="GHEA Grapalat" w:cs="Sylfaen"/>
          <w:i/>
          <w:sz w:val="18"/>
          <w:szCs w:val="18"/>
          <w:lang w:val="hy-AM"/>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 իսկ «Ավարտը»  սյունակում կատարման ժամկետը սահմանվում է օրացուցային օրերով:</w:t>
      </w:r>
    </w:p>
    <w:p w14:paraId="6FF8E099" w14:textId="77777777" w:rsidR="009874A0" w:rsidRPr="0036641C" w:rsidRDefault="009874A0" w:rsidP="009874A0">
      <w:pPr>
        <w:ind w:firstLine="567"/>
        <w:jc w:val="right"/>
        <w:rPr>
          <w:rFonts w:ascii="GHEA Grapalat" w:hAnsi="GHEA Grapalat"/>
          <w:i/>
          <w:lang w:val="hy-AM"/>
        </w:rPr>
      </w:pPr>
    </w:p>
    <w:p w14:paraId="39CD2F10" w14:textId="77777777" w:rsidR="009874A0" w:rsidRPr="0036641C" w:rsidRDefault="009874A0" w:rsidP="009874A0">
      <w:pPr>
        <w:ind w:firstLine="567"/>
        <w:jc w:val="right"/>
        <w:rPr>
          <w:rFonts w:ascii="GHEA Grapalat" w:hAnsi="GHEA Grapalat"/>
          <w:i/>
          <w:lang w:val="hy-AM"/>
        </w:rPr>
      </w:pPr>
      <w:r w:rsidRPr="0036641C">
        <w:rPr>
          <w:rFonts w:ascii="GHEA Grapalat" w:hAnsi="GHEA Grapalat"/>
          <w:i/>
          <w:lang w:val="hy-AM"/>
        </w:rPr>
        <w:br w:type="page"/>
      </w:r>
    </w:p>
    <w:p w14:paraId="0F935ECB"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lastRenderedPageBreak/>
        <w:t>Հավելված N 3</w:t>
      </w:r>
    </w:p>
    <w:p w14:paraId="23A84D64"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t xml:space="preserve">«         »              20  թ. կնքված </w:t>
      </w:r>
    </w:p>
    <w:p w14:paraId="0AADBF49"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t xml:space="preserve">                      ծածկագրով պայմանագրի</w:t>
      </w:r>
    </w:p>
    <w:p w14:paraId="469011B6" w14:textId="77777777" w:rsidR="009874A0" w:rsidRPr="0036641C" w:rsidRDefault="009874A0" w:rsidP="009874A0">
      <w:pPr>
        <w:tabs>
          <w:tab w:val="left" w:pos="9540"/>
        </w:tabs>
        <w:rPr>
          <w:rFonts w:ascii="GHEA Grapalat" w:hAnsi="GHEA Grapalat"/>
          <w:sz w:val="20"/>
          <w:lang w:val="hy-AM"/>
        </w:rPr>
      </w:pPr>
    </w:p>
    <w:p w14:paraId="200443D1" w14:textId="77777777" w:rsidR="009874A0" w:rsidRPr="0036641C" w:rsidRDefault="009874A0" w:rsidP="009874A0">
      <w:pPr>
        <w:tabs>
          <w:tab w:val="left" w:pos="9540"/>
        </w:tabs>
        <w:rPr>
          <w:rFonts w:ascii="GHEA Grapalat" w:hAnsi="GHEA Grapalat"/>
          <w:sz w:val="20"/>
          <w:lang w:val="hy-AM"/>
        </w:rPr>
      </w:pPr>
    </w:p>
    <w:p w14:paraId="5EAA7474" w14:textId="77777777" w:rsidR="009874A0" w:rsidRPr="0036641C" w:rsidRDefault="009874A0" w:rsidP="009874A0">
      <w:pPr>
        <w:jc w:val="center"/>
        <w:rPr>
          <w:rFonts w:ascii="GHEA Grapalat" w:hAnsi="GHEA Grapalat"/>
          <w:sz w:val="20"/>
          <w:lang w:val="hy-AM"/>
        </w:rPr>
      </w:pP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sz w:val="20"/>
          <w:lang w:val="hy-AM"/>
        </w:rPr>
        <w:t>ՎՃԱՐՄԱՆ ԺԱՄԱՆԱԿԱՑՈՒՅՑ*</w:t>
      </w:r>
    </w:p>
    <w:p w14:paraId="4C426393" w14:textId="77777777" w:rsidR="009874A0" w:rsidRPr="0036641C" w:rsidRDefault="009874A0" w:rsidP="009874A0">
      <w:pPr>
        <w:jc w:val="right"/>
        <w:rPr>
          <w:rFonts w:ascii="GHEA Grapalat" w:hAnsi="GHEA Grapalat"/>
          <w:sz w:val="20"/>
          <w:lang w:val="hy-AM"/>
        </w:rPr>
      </w:pPr>
      <w:r w:rsidRPr="0036641C">
        <w:rPr>
          <w:rFonts w:ascii="GHEA Grapalat" w:hAnsi="GHEA Grapalat"/>
          <w:sz w:val="20"/>
          <w:lang w:val="hy-AM"/>
        </w:rPr>
        <w:t xml:space="preserve">                                                                                                                                                                                                            </w:t>
      </w:r>
      <w:r w:rsidRPr="0036641C">
        <w:rPr>
          <w:rFonts w:ascii="GHEA Grapalat" w:hAnsi="GHEA Grapalat" w:cs="Sylfaen"/>
          <w:sz w:val="18"/>
          <w:lang w:val="hy-AM"/>
        </w:rPr>
        <w:t>ՀՀ դրամ</w:t>
      </w:r>
    </w:p>
    <w:tbl>
      <w:tblPr>
        <w:tblW w:w="11250" w:type="dxa"/>
        <w:tblInd w:w="-275" w:type="dxa"/>
        <w:tblLayout w:type="fixed"/>
        <w:tblLook w:val="04A0" w:firstRow="1" w:lastRow="0" w:firstColumn="1" w:lastColumn="0" w:noHBand="0" w:noVBand="1"/>
      </w:tblPr>
      <w:tblGrid>
        <w:gridCol w:w="541"/>
        <w:gridCol w:w="1709"/>
        <w:gridCol w:w="2340"/>
        <w:gridCol w:w="540"/>
        <w:gridCol w:w="540"/>
        <w:gridCol w:w="540"/>
        <w:gridCol w:w="540"/>
        <w:gridCol w:w="592"/>
        <w:gridCol w:w="450"/>
        <w:gridCol w:w="485"/>
        <w:gridCol w:w="540"/>
        <w:gridCol w:w="540"/>
        <w:gridCol w:w="540"/>
        <w:gridCol w:w="450"/>
        <w:gridCol w:w="450"/>
        <w:gridCol w:w="453"/>
      </w:tblGrid>
      <w:tr w:rsidR="009874A0" w:rsidRPr="0036641C" w14:paraId="674712B3" w14:textId="77777777" w:rsidTr="006F651D">
        <w:trPr>
          <w:trHeight w:val="510"/>
        </w:trPr>
        <w:tc>
          <w:tcPr>
            <w:tcW w:w="11250" w:type="dxa"/>
            <w:gridSpan w:val="16"/>
            <w:tcBorders>
              <w:top w:val="single" w:sz="4" w:space="0" w:color="auto"/>
              <w:left w:val="single" w:sz="4" w:space="0" w:color="auto"/>
              <w:bottom w:val="single" w:sz="4" w:space="0" w:color="auto"/>
              <w:right w:val="single" w:sz="4" w:space="0" w:color="auto"/>
            </w:tcBorders>
          </w:tcPr>
          <w:p w14:paraId="29F2EBA6" w14:textId="77777777" w:rsidR="009874A0" w:rsidRPr="00F07F65" w:rsidRDefault="009874A0" w:rsidP="006F651D">
            <w:pPr>
              <w:jc w:val="center"/>
              <w:rPr>
                <w:rFonts w:ascii="GHEA Grapalat" w:hAnsi="GHEA Grapalat" w:cs="Arial"/>
                <w:color w:val="FF0000"/>
                <w:sz w:val="18"/>
                <w:szCs w:val="18"/>
                <w:lang w:val="hy-AM"/>
              </w:rPr>
            </w:pPr>
            <w:r w:rsidRPr="00F07F65">
              <w:rPr>
                <w:rFonts w:ascii="GHEA Grapalat" w:hAnsi="GHEA Grapalat" w:cs="Arial"/>
                <w:sz w:val="18"/>
                <w:szCs w:val="18"/>
                <w:lang w:val="hy-AM"/>
              </w:rPr>
              <w:t>Աշխատանքների</w:t>
            </w:r>
          </w:p>
        </w:tc>
      </w:tr>
      <w:tr w:rsidR="009874A0" w:rsidRPr="00012733" w14:paraId="3972FF94" w14:textId="77777777" w:rsidTr="006F651D">
        <w:trPr>
          <w:trHeight w:val="525"/>
        </w:trPr>
        <w:tc>
          <w:tcPr>
            <w:tcW w:w="541" w:type="dxa"/>
            <w:vMerge w:val="restart"/>
            <w:tcBorders>
              <w:top w:val="nil"/>
              <w:left w:val="single" w:sz="4" w:space="0" w:color="auto"/>
              <w:bottom w:val="single" w:sz="4" w:space="0" w:color="auto"/>
              <w:right w:val="single" w:sz="4" w:space="0" w:color="auto"/>
            </w:tcBorders>
            <w:vAlign w:val="center"/>
            <w:hideMark/>
          </w:tcPr>
          <w:p w14:paraId="2CA53D3D" w14:textId="77777777" w:rsidR="009874A0" w:rsidRPr="0036641C" w:rsidRDefault="009874A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Չ/Հ</w:t>
            </w:r>
          </w:p>
        </w:tc>
        <w:tc>
          <w:tcPr>
            <w:tcW w:w="1709" w:type="dxa"/>
            <w:vMerge w:val="restart"/>
            <w:tcBorders>
              <w:top w:val="nil"/>
              <w:left w:val="single" w:sz="4" w:space="0" w:color="auto"/>
              <w:right w:val="single" w:sz="4" w:space="0" w:color="auto"/>
            </w:tcBorders>
          </w:tcPr>
          <w:p w14:paraId="5A2B0954" w14:textId="77777777" w:rsidR="009874A0" w:rsidRPr="00F07F65" w:rsidRDefault="009874A0" w:rsidP="006F651D">
            <w:pPr>
              <w:jc w:val="center"/>
              <w:rPr>
                <w:rFonts w:ascii="GHEA Grapalat" w:hAnsi="GHEA Grapalat" w:cs="Arial"/>
                <w:color w:val="000000"/>
                <w:sz w:val="18"/>
                <w:szCs w:val="18"/>
                <w:lang w:val="hy-AM"/>
              </w:rPr>
            </w:pPr>
          </w:p>
          <w:p w14:paraId="4011AFE3"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Գնումների պլանով նախատեսված միջանցիկ ծածկագիրը` ըստ ԳՄԱ դասակարգման (CPV)</w:t>
            </w:r>
          </w:p>
        </w:tc>
        <w:tc>
          <w:tcPr>
            <w:tcW w:w="2340" w:type="dxa"/>
            <w:vMerge w:val="restart"/>
            <w:tcBorders>
              <w:top w:val="nil"/>
              <w:left w:val="single" w:sz="4" w:space="0" w:color="auto"/>
              <w:bottom w:val="single" w:sz="4" w:space="0" w:color="auto"/>
              <w:right w:val="single" w:sz="4" w:space="0" w:color="auto"/>
            </w:tcBorders>
            <w:vAlign w:val="center"/>
            <w:hideMark/>
          </w:tcPr>
          <w:p w14:paraId="01955F2D"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անվանումը</w:t>
            </w:r>
          </w:p>
        </w:tc>
        <w:tc>
          <w:tcPr>
            <w:tcW w:w="6660" w:type="dxa"/>
            <w:gridSpan w:val="13"/>
            <w:tcBorders>
              <w:top w:val="single" w:sz="4" w:space="0" w:color="auto"/>
              <w:left w:val="nil"/>
              <w:bottom w:val="single" w:sz="4" w:space="0" w:color="auto"/>
              <w:right w:val="single" w:sz="4" w:space="0" w:color="auto"/>
            </w:tcBorders>
            <w:vAlign w:val="center"/>
            <w:hideMark/>
          </w:tcPr>
          <w:p w14:paraId="5A70EE4E"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դիմաց վճարումները նախատեսվում է իրականացնել 2025թ-ին` ըստ ամիսների, այդ թվում**</w:t>
            </w:r>
          </w:p>
        </w:tc>
      </w:tr>
      <w:tr w:rsidR="009874A0" w:rsidRPr="0036641C" w14:paraId="61BE7F23" w14:textId="77777777" w:rsidTr="006F651D">
        <w:trPr>
          <w:trHeight w:val="1485"/>
        </w:trPr>
        <w:tc>
          <w:tcPr>
            <w:tcW w:w="541" w:type="dxa"/>
            <w:vMerge/>
            <w:tcBorders>
              <w:top w:val="nil"/>
              <w:left w:val="single" w:sz="4" w:space="0" w:color="auto"/>
              <w:bottom w:val="single" w:sz="4" w:space="0" w:color="auto"/>
              <w:right w:val="single" w:sz="4" w:space="0" w:color="auto"/>
            </w:tcBorders>
            <w:vAlign w:val="center"/>
            <w:hideMark/>
          </w:tcPr>
          <w:p w14:paraId="0BC39C86" w14:textId="77777777" w:rsidR="009874A0" w:rsidRPr="0036641C" w:rsidRDefault="009874A0" w:rsidP="006F651D">
            <w:pPr>
              <w:rPr>
                <w:rFonts w:ascii="GHEA Grapalat" w:hAnsi="GHEA Grapalat" w:cs="Arial"/>
                <w:color w:val="000000"/>
                <w:sz w:val="20"/>
                <w:szCs w:val="20"/>
                <w:lang w:val="hy-AM"/>
              </w:rPr>
            </w:pPr>
          </w:p>
        </w:tc>
        <w:tc>
          <w:tcPr>
            <w:tcW w:w="1709" w:type="dxa"/>
            <w:vMerge/>
            <w:tcBorders>
              <w:left w:val="single" w:sz="4" w:space="0" w:color="auto"/>
              <w:bottom w:val="single" w:sz="4" w:space="0" w:color="auto"/>
              <w:right w:val="single" w:sz="4" w:space="0" w:color="auto"/>
            </w:tcBorders>
          </w:tcPr>
          <w:p w14:paraId="6A58664B" w14:textId="77777777" w:rsidR="009874A0" w:rsidRPr="00F07F65" w:rsidRDefault="009874A0" w:rsidP="006F651D">
            <w:pPr>
              <w:rPr>
                <w:rFonts w:ascii="GHEA Grapalat" w:hAnsi="GHEA Grapalat" w:cs="Arial"/>
                <w:color w:val="000000"/>
                <w:sz w:val="18"/>
                <w:szCs w:val="18"/>
                <w:lang w:val="hy-AM"/>
              </w:rPr>
            </w:pPr>
          </w:p>
        </w:tc>
        <w:tc>
          <w:tcPr>
            <w:tcW w:w="2340" w:type="dxa"/>
            <w:vMerge/>
            <w:tcBorders>
              <w:top w:val="nil"/>
              <w:left w:val="single" w:sz="4" w:space="0" w:color="auto"/>
              <w:bottom w:val="single" w:sz="4" w:space="0" w:color="auto"/>
              <w:right w:val="single" w:sz="4" w:space="0" w:color="auto"/>
            </w:tcBorders>
            <w:vAlign w:val="center"/>
            <w:hideMark/>
          </w:tcPr>
          <w:p w14:paraId="5C592C21" w14:textId="77777777" w:rsidR="009874A0" w:rsidRPr="00F07F65" w:rsidRDefault="009874A0" w:rsidP="006F651D">
            <w:pPr>
              <w:rPr>
                <w:rFonts w:ascii="GHEA Grapalat" w:hAnsi="GHEA Grapalat" w:cs="Arial"/>
                <w:color w:val="000000"/>
                <w:sz w:val="18"/>
                <w:szCs w:val="18"/>
                <w:lang w:val="hy-AM"/>
              </w:rPr>
            </w:pPr>
          </w:p>
        </w:tc>
        <w:tc>
          <w:tcPr>
            <w:tcW w:w="540" w:type="dxa"/>
            <w:tcBorders>
              <w:top w:val="nil"/>
              <w:left w:val="nil"/>
              <w:bottom w:val="single" w:sz="4" w:space="0" w:color="auto"/>
              <w:right w:val="single" w:sz="4" w:space="0" w:color="auto"/>
            </w:tcBorders>
            <w:textDirection w:val="btLr"/>
            <w:vAlign w:val="center"/>
            <w:hideMark/>
          </w:tcPr>
          <w:p w14:paraId="63FEC281"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հունվար</w:t>
            </w:r>
          </w:p>
        </w:tc>
        <w:tc>
          <w:tcPr>
            <w:tcW w:w="540" w:type="dxa"/>
            <w:tcBorders>
              <w:top w:val="nil"/>
              <w:left w:val="nil"/>
              <w:bottom w:val="single" w:sz="4" w:space="0" w:color="auto"/>
              <w:right w:val="single" w:sz="4" w:space="0" w:color="auto"/>
            </w:tcBorders>
            <w:textDirection w:val="btLr"/>
            <w:vAlign w:val="center"/>
            <w:hideMark/>
          </w:tcPr>
          <w:p w14:paraId="3F78CADF"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փետրվար</w:t>
            </w:r>
          </w:p>
        </w:tc>
        <w:tc>
          <w:tcPr>
            <w:tcW w:w="540" w:type="dxa"/>
            <w:tcBorders>
              <w:top w:val="nil"/>
              <w:left w:val="nil"/>
              <w:bottom w:val="single" w:sz="4" w:space="0" w:color="auto"/>
              <w:right w:val="single" w:sz="4" w:space="0" w:color="auto"/>
            </w:tcBorders>
            <w:textDirection w:val="btLr"/>
            <w:vAlign w:val="center"/>
            <w:hideMark/>
          </w:tcPr>
          <w:p w14:paraId="180B9818"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մարտ</w:t>
            </w:r>
          </w:p>
        </w:tc>
        <w:tc>
          <w:tcPr>
            <w:tcW w:w="540" w:type="dxa"/>
            <w:tcBorders>
              <w:top w:val="nil"/>
              <w:left w:val="nil"/>
              <w:bottom w:val="single" w:sz="4" w:space="0" w:color="auto"/>
              <w:right w:val="single" w:sz="4" w:space="0" w:color="auto"/>
            </w:tcBorders>
            <w:textDirection w:val="btLr"/>
            <w:vAlign w:val="center"/>
            <w:hideMark/>
          </w:tcPr>
          <w:p w14:paraId="0FD68459"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ապրիլ</w:t>
            </w:r>
          </w:p>
        </w:tc>
        <w:tc>
          <w:tcPr>
            <w:tcW w:w="592" w:type="dxa"/>
            <w:tcBorders>
              <w:top w:val="nil"/>
              <w:left w:val="nil"/>
              <w:bottom w:val="single" w:sz="4" w:space="0" w:color="auto"/>
              <w:right w:val="single" w:sz="4" w:space="0" w:color="auto"/>
            </w:tcBorders>
            <w:textDirection w:val="btLr"/>
            <w:vAlign w:val="center"/>
            <w:hideMark/>
          </w:tcPr>
          <w:p w14:paraId="33A00394"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մայիս</w:t>
            </w:r>
          </w:p>
        </w:tc>
        <w:tc>
          <w:tcPr>
            <w:tcW w:w="450" w:type="dxa"/>
            <w:tcBorders>
              <w:top w:val="nil"/>
              <w:left w:val="nil"/>
              <w:bottom w:val="single" w:sz="4" w:space="0" w:color="auto"/>
              <w:right w:val="single" w:sz="4" w:space="0" w:color="auto"/>
            </w:tcBorders>
            <w:textDirection w:val="btLr"/>
            <w:vAlign w:val="center"/>
            <w:hideMark/>
          </w:tcPr>
          <w:p w14:paraId="1CB615EA"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հունիս</w:t>
            </w:r>
          </w:p>
        </w:tc>
        <w:tc>
          <w:tcPr>
            <w:tcW w:w="485" w:type="dxa"/>
            <w:tcBorders>
              <w:top w:val="nil"/>
              <w:left w:val="nil"/>
              <w:bottom w:val="single" w:sz="4" w:space="0" w:color="auto"/>
              <w:right w:val="single" w:sz="4" w:space="0" w:color="auto"/>
            </w:tcBorders>
            <w:textDirection w:val="btLr"/>
            <w:vAlign w:val="center"/>
            <w:hideMark/>
          </w:tcPr>
          <w:p w14:paraId="107380FC"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հուլիս</w:t>
            </w:r>
          </w:p>
        </w:tc>
        <w:tc>
          <w:tcPr>
            <w:tcW w:w="540" w:type="dxa"/>
            <w:tcBorders>
              <w:top w:val="nil"/>
              <w:left w:val="nil"/>
              <w:bottom w:val="single" w:sz="4" w:space="0" w:color="auto"/>
              <w:right w:val="single" w:sz="4" w:space="0" w:color="auto"/>
            </w:tcBorders>
            <w:textDirection w:val="btLr"/>
            <w:vAlign w:val="center"/>
            <w:hideMark/>
          </w:tcPr>
          <w:p w14:paraId="3A280842"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օգոստոս</w:t>
            </w:r>
          </w:p>
        </w:tc>
        <w:tc>
          <w:tcPr>
            <w:tcW w:w="540" w:type="dxa"/>
            <w:tcBorders>
              <w:top w:val="nil"/>
              <w:left w:val="nil"/>
              <w:bottom w:val="single" w:sz="4" w:space="0" w:color="auto"/>
              <w:right w:val="single" w:sz="4" w:space="0" w:color="auto"/>
            </w:tcBorders>
            <w:textDirection w:val="btLr"/>
            <w:vAlign w:val="center"/>
            <w:hideMark/>
          </w:tcPr>
          <w:p w14:paraId="2CD1951C"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սեպտեմբեր</w:t>
            </w:r>
          </w:p>
        </w:tc>
        <w:tc>
          <w:tcPr>
            <w:tcW w:w="540" w:type="dxa"/>
            <w:tcBorders>
              <w:top w:val="nil"/>
              <w:left w:val="nil"/>
              <w:bottom w:val="single" w:sz="4" w:space="0" w:color="auto"/>
              <w:right w:val="single" w:sz="4" w:space="0" w:color="auto"/>
            </w:tcBorders>
            <w:textDirection w:val="btLr"/>
            <w:vAlign w:val="center"/>
            <w:hideMark/>
          </w:tcPr>
          <w:p w14:paraId="7F52116F"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հոկտեմբեր</w:t>
            </w:r>
          </w:p>
        </w:tc>
        <w:tc>
          <w:tcPr>
            <w:tcW w:w="450" w:type="dxa"/>
            <w:tcBorders>
              <w:top w:val="nil"/>
              <w:left w:val="nil"/>
              <w:bottom w:val="single" w:sz="4" w:space="0" w:color="auto"/>
              <w:right w:val="single" w:sz="4" w:space="0" w:color="auto"/>
            </w:tcBorders>
            <w:textDirection w:val="btLr"/>
            <w:vAlign w:val="center"/>
            <w:hideMark/>
          </w:tcPr>
          <w:p w14:paraId="0A73CD5B"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նոյեմբեր</w:t>
            </w:r>
          </w:p>
        </w:tc>
        <w:tc>
          <w:tcPr>
            <w:tcW w:w="450" w:type="dxa"/>
            <w:tcBorders>
              <w:top w:val="nil"/>
              <w:left w:val="nil"/>
              <w:bottom w:val="single" w:sz="4" w:space="0" w:color="auto"/>
              <w:right w:val="single" w:sz="4" w:space="0" w:color="auto"/>
            </w:tcBorders>
            <w:textDirection w:val="btLr"/>
            <w:vAlign w:val="center"/>
            <w:hideMark/>
          </w:tcPr>
          <w:p w14:paraId="1799E39E"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դեկտեմբեր</w:t>
            </w:r>
          </w:p>
        </w:tc>
        <w:tc>
          <w:tcPr>
            <w:tcW w:w="453" w:type="dxa"/>
            <w:tcBorders>
              <w:top w:val="nil"/>
              <w:left w:val="nil"/>
              <w:bottom w:val="single" w:sz="4" w:space="0" w:color="auto"/>
              <w:right w:val="single" w:sz="4" w:space="0" w:color="auto"/>
            </w:tcBorders>
            <w:textDirection w:val="btLr"/>
            <w:vAlign w:val="center"/>
            <w:hideMark/>
          </w:tcPr>
          <w:p w14:paraId="05BDE9C9" w14:textId="77777777" w:rsidR="009874A0" w:rsidRPr="00F07F65" w:rsidRDefault="009874A0" w:rsidP="006F651D">
            <w:pPr>
              <w:jc w:val="center"/>
              <w:rPr>
                <w:rFonts w:ascii="GHEA Grapalat" w:hAnsi="GHEA Grapalat" w:cs="Arial"/>
                <w:color w:val="000000"/>
                <w:sz w:val="18"/>
                <w:szCs w:val="18"/>
                <w:lang w:val="hy-AM"/>
              </w:rPr>
            </w:pPr>
            <w:r w:rsidRPr="00F07F65">
              <w:rPr>
                <w:rFonts w:ascii="GHEA Grapalat" w:hAnsi="GHEA Grapalat" w:cs="Arial"/>
                <w:color w:val="000000"/>
                <w:sz w:val="18"/>
                <w:szCs w:val="18"/>
                <w:lang w:val="hy-AM"/>
              </w:rPr>
              <w:t>Ընդամենը</w:t>
            </w:r>
          </w:p>
        </w:tc>
      </w:tr>
      <w:tr w:rsidR="005A4C88" w:rsidRPr="0036641C" w14:paraId="274B6282" w14:textId="77777777" w:rsidTr="006F651D">
        <w:trPr>
          <w:cantSplit/>
          <w:trHeight w:val="1646"/>
        </w:trPr>
        <w:tc>
          <w:tcPr>
            <w:tcW w:w="541" w:type="dxa"/>
            <w:tcBorders>
              <w:top w:val="single" w:sz="4" w:space="0" w:color="auto"/>
              <w:left w:val="single" w:sz="4" w:space="0" w:color="auto"/>
              <w:bottom w:val="single" w:sz="4" w:space="0" w:color="auto"/>
              <w:right w:val="single" w:sz="4" w:space="0" w:color="auto"/>
            </w:tcBorders>
            <w:vAlign w:val="center"/>
            <w:hideMark/>
          </w:tcPr>
          <w:p w14:paraId="6420479E" w14:textId="77777777" w:rsidR="005A4C88" w:rsidRPr="0036641C" w:rsidRDefault="005A4C88" w:rsidP="005A4C88">
            <w:pPr>
              <w:jc w:val="center"/>
              <w:rPr>
                <w:rFonts w:ascii="GHEA Grapalat" w:hAnsi="GHEA Grapalat" w:cs="Arial"/>
                <w:sz w:val="20"/>
                <w:szCs w:val="20"/>
                <w:lang w:val="hy-AM"/>
              </w:rPr>
            </w:pPr>
            <w:r w:rsidRPr="0036641C">
              <w:rPr>
                <w:rFonts w:ascii="GHEA Grapalat" w:hAnsi="GHEA Grapalat" w:cs="Arial"/>
                <w:sz w:val="20"/>
                <w:szCs w:val="20"/>
                <w:lang w:val="hy-AM"/>
              </w:rPr>
              <w:t>1</w:t>
            </w:r>
          </w:p>
        </w:tc>
        <w:tc>
          <w:tcPr>
            <w:tcW w:w="1709" w:type="dxa"/>
            <w:tcBorders>
              <w:top w:val="single" w:sz="4" w:space="0" w:color="auto"/>
              <w:left w:val="nil"/>
              <w:bottom w:val="single" w:sz="4" w:space="0" w:color="auto"/>
              <w:right w:val="single" w:sz="4" w:space="0" w:color="auto"/>
            </w:tcBorders>
            <w:vAlign w:val="center"/>
          </w:tcPr>
          <w:p w14:paraId="45685370" w14:textId="77777777" w:rsidR="005A4C88" w:rsidRPr="00F07F65" w:rsidRDefault="005A4C88" w:rsidP="005A4C88">
            <w:pPr>
              <w:rPr>
                <w:rFonts w:ascii="GHEA Grapalat" w:hAnsi="GHEA Grapalat" w:cs="Calibri"/>
                <w:color w:val="2C2D2E"/>
                <w:sz w:val="18"/>
                <w:szCs w:val="18"/>
                <w:lang w:val="hy-AM"/>
              </w:rPr>
            </w:pPr>
            <w:r w:rsidRPr="00F07F65">
              <w:rPr>
                <w:rFonts w:ascii="GHEA Grapalat" w:hAnsi="GHEA Grapalat" w:cs="Calibri"/>
                <w:color w:val="2C2D2E"/>
                <w:sz w:val="18"/>
                <w:szCs w:val="18"/>
                <w:lang w:val="hy-AM"/>
              </w:rPr>
              <w:t xml:space="preserve">  </w:t>
            </w:r>
          </w:p>
          <w:p w14:paraId="4E55BDC3" w14:textId="151E746E" w:rsidR="005A4C88" w:rsidRPr="00F07F65" w:rsidRDefault="002D7331" w:rsidP="005A4C88">
            <w:pPr>
              <w:rPr>
                <w:rFonts w:ascii="GHEA Grapalat" w:hAnsi="GHEA Grapalat" w:cs="Calibri"/>
                <w:color w:val="2C2D2E"/>
                <w:sz w:val="18"/>
                <w:szCs w:val="18"/>
                <w:lang w:val="hy-AM"/>
              </w:rPr>
            </w:pPr>
            <w:r>
              <w:rPr>
                <w:rFonts w:ascii="GHEA Grapalat" w:hAnsi="GHEA Grapalat" w:cs="Calibri"/>
                <w:color w:val="2C2D2E"/>
                <w:sz w:val="18"/>
                <w:szCs w:val="18"/>
                <w:lang w:val="hy-AM"/>
              </w:rPr>
              <w:t xml:space="preserve">   45261170/6</w:t>
            </w:r>
          </w:p>
          <w:p w14:paraId="4A5DC605" w14:textId="77777777" w:rsidR="005A4C88" w:rsidRPr="00F07F65" w:rsidRDefault="005A4C88" w:rsidP="005A4C88">
            <w:pPr>
              <w:jc w:val="center"/>
              <w:rPr>
                <w:rFonts w:ascii="GHEA Grapalat" w:hAnsi="GHEA Grapalat" w:cs="Arial"/>
                <w:color w:val="000000"/>
                <w:sz w:val="18"/>
                <w:szCs w:val="18"/>
                <w:lang w:val="hy-AM"/>
              </w:rPr>
            </w:pPr>
          </w:p>
        </w:tc>
        <w:tc>
          <w:tcPr>
            <w:tcW w:w="2340" w:type="dxa"/>
            <w:tcBorders>
              <w:top w:val="single" w:sz="4" w:space="0" w:color="auto"/>
              <w:left w:val="nil"/>
              <w:bottom w:val="single" w:sz="4" w:space="0" w:color="auto"/>
              <w:right w:val="single" w:sz="4" w:space="0" w:color="auto"/>
            </w:tcBorders>
            <w:vAlign w:val="center"/>
          </w:tcPr>
          <w:p w14:paraId="0A82820A" w14:textId="4A943943" w:rsidR="005A4C88" w:rsidRPr="00F07F65" w:rsidRDefault="00F07F65" w:rsidP="005A4C88">
            <w:pPr>
              <w:ind w:left="-84"/>
              <w:jc w:val="center"/>
              <w:rPr>
                <w:rFonts w:ascii="GHEA Grapalat" w:hAnsi="GHEA Grapalat" w:cs="Arial"/>
                <w:sz w:val="18"/>
                <w:szCs w:val="18"/>
                <w:lang w:val="hy-AM"/>
              </w:rPr>
            </w:pPr>
            <w:r w:rsidRPr="00F07F65">
              <w:rPr>
                <w:rFonts w:ascii="GHEA Grapalat" w:hAnsi="GHEA Grapalat"/>
                <w:iCs/>
                <w:sz w:val="18"/>
                <w:szCs w:val="18"/>
                <w:lang w:val="hy-AM"/>
              </w:rPr>
              <w:t>Երևան քաղաքի Շենգավիթ վարչական շրջանի բազմաբնակարան շենքերի պատշգամբների  վերանորոգման աշխատանքներ</w:t>
            </w:r>
          </w:p>
        </w:tc>
        <w:tc>
          <w:tcPr>
            <w:tcW w:w="540" w:type="dxa"/>
            <w:tcBorders>
              <w:top w:val="single" w:sz="4" w:space="0" w:color="auto"/>
              <w:left w:val="nil"/>
              <w:bottom w:val="single" w:sz="4" w:space="0" w:color="auto"/>
              <w:right w:val="single" w:sz="4" w:space="0" w:color="auto"/>
            </w:tcBorders>
            <w:textDirection w:val="btLr"/>
            <w:hideMark/>
          </w:tcPr>
          <w:p w14:paraId="4BC37367" w14:textId="77777777" w:rsidR="005A4C88" w:rsidRPr="00F07F65" w:rsidRDefault="005A4C88" w:rsidP="005A4C88">
            <w:pPr>
              <w:ind w:left="113" w:right="113"/>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hideMark/>
          </w:tcPr>
          <w:p w14:paraId="242F11FB" w14:textId="77777777" w:rsidR="005A4C88" w:rsidRPr="00F07F65" w:rsidRDefault="005A4C88" w:rsidP="005A4C88">
            <w:pPr>
              <w:ind w:left="113" w:right="113"/>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vAlign w:val="center"/>
            <w:hideMark/>
          </w:tcPr>
          <w:p w14:paraId="3CD1A2AD"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vAlign w:val="center"/>
            <w:hideMark/>
          </w:tcPr>
          <w:p w14:paraId="515A8E2E"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92" w:type="dxa"/>
            <w:tcBorders>
              <w:top w:val="single" w:sz="4" w:space="0" w:color="auto"/>
              <w:left w:val="nil"/>
              <w:bottom w:val="single" w:sz="4" w:space="0" w:color="auto"/>
              <w:right w:val="single" w:sz="4" w:space="0" w:color="auto"/>
            </w:tcBorders>
            <w:textDirection w:val="btLr"/>
            <w:vAlign w:val="center"/>
          </w:tcPr>
          <w:p w14:paraId="1A0D518E" w14:textId="77777777" w:rsidR="005A4C88" w:rsidRPr="00F07F65" w:rsidRDefault="005A4C88" w:rsidP="005A4C88">
            <w:pPr>
              <w:ind w:left="113" w:right="113"/>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450" w:type="dxa"/>
            <w:tcBorders>
              <w:top w:val="single" w:sz="4" w:space="0" w:color="auto"/>
              <w:left w:val="nil"/>
              <w:bottom w:val="single" w:sz="4" w:space="0" w:color="auto"/>
              <w:right w:val="single" w:sz="4" w:space="0" w:color="auto"/>
            </w:tcBorders>
            <w:textDirection w:val="btLr"/>
            <w:vAlign w:val="center"/>
          </w:tcPr>
          <w:p w14:paraId="0BFE7C12" w14:textId="77777777" w:rsidR="005A4C88" w:rsidRPr="00F07F65" w:rsidRDefault="005A4C88" w:rsidP="005A4C88">
            <w:pPr>
              <w:ind w:left="113" w:right="113"/>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485" w:type="dxa"/>
            <w:tcBorders>
              <w:top w:val="single" w:sz="4" w:space="0" w:color="auto"/>
              <w:left w:val="nil"/>
              <w:bottom w:val="single" w:sz="4" w:space="0" w:color="auto"/>
              <w:right w:val="single" w:sz="4" w:space="0" w:color="auto"/>
            </w:tcBorders>
            <w:textDirection w:val="btLr"/>
            <w:vAlign w:val="center"/>
          </w:tcPr>
          <w:p w14:paraId="3CEA7CF4" w14:textId="281DA4CC"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vAlign w:val="center"/>
          </w:tcPr>
          <w:p w14:paraId="0AC8823F" w14:textId="3FBEA57F" w:rsidR="005A4C88" w:rsidRPr="00F07F65" w:rsidRDefault="00F07F65"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vAlign w:val="center"/>
          </w:tcPr>
          <w:p w14:paraId="49396A0D" w14:textId="18A21303" w:rsidR="005A4C88" w:rsidRPr="00F07F65" w:rsidRDefault="00F07F65"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w:t>
            </w:r>
          </w:p>
        </w:tc>
        <w:tc>
          <w:tcPr>
            <w:tcW w:w="540" w:type="dxa"/>
            <w:tcBorders>
              <w:top w:val="single" w:sz="4" w:space="0" w:color="auto"/>
              <w:left w:val="nil"/>
              <w:bottom w:val="single" w:sz="4" w:space="0" w:color="auto"/>
              <w:right w:val="single" w:sz="4" w:space="0" w:color="auto"/>
            </w:tcBorders>
            <w:textDirection w:val="btLr"/>
            <w:vAlign w:val="center"/>
            <w:hideMark/>
          </w:tcPr>
          <w:p w14:paraId="3AA65348"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100%</w:t>
            </w:r>
          </w:p>
        </w:tc>
        <w:tc>
          <w:tcPr>
            <w:tcW w:w="450" w:type="dxa"/>
            <w:tcBorders>
              <w:top w:val="single" w:sz="4" w:space="0" w:color="auto"/>
              <w:left w:val="nil"/>
              <w:bottom w:val="single" w:sz="4" w:space="0" w:color="auto"/>
              <w:right w:val="single" w:sz="4" w:space="0" w:color="auto"/>
            </w:tcBorders>
            <w:textDirection w:val="btLr"/>
            <w:vAlign w:val="center"/>
            <w:hideMark/>
          </w:tcPr>
          <w:p w14:paraId="19D5D3D7"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100%</w:t>
            </w:r>
          </w:p>
        </w:tc>
        <w:tc>
          <w:tcPr>
            <w:tcW w:w="450" w:type="dxa"/>
            <w:tcBorders>
              <w:top w:val="single" w:sz="4" w:space="0" w:color="auto"/>
              <w:left w:val="nil"/>
              <w:bottom w:val="single" w:sz="4" w:space="0" w:color="auto"/>
              <w:right w:val="single" w:sz="4" w:space="0" w:color="auto"/>
            </w:tcBorders>
            <w:textDirection w:val="btLr"/>
            <w:vAlign w:val="center"/>
            <w:hideMark/>
          </w:tcPr>
          <w:p w14:paraId="3B2C9B0C"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100%</w:t>
            </w:r>
          </w:p>
        </w:tc>
        <w:tc>
          <w:tcPr>
            <w:tcW w:w="453" w:type="dxa"/>
            <w:tcBorders>
              <w:top w:val="single" w:sz="4" w:space="0" w:color="auto"/>
              <w:left w:val="nil"/>
              <w:bottom w:val="single" w:sz="4" w:space="0" w:color="auto"/>
              <w:right w:val="single" w:sz="4" w:space="0" w:color="auto"/>
            </w:tcBorders>
            <w:textDirection w:val="btLr"/>
            <w:vAlign w:val="center"/>
            <w:hideMark/>
          </w:tcPr>
          <w:p w14:paraId="39450130" w14:textId="77777777" w:rsidR="005A4C88" w:rsidRPr="00F07F65" w:rsidRDefault="005A4C88" w:rsidP="005A4C88">
            <w:pPr>
              <w:jc w:val="center"/>
              <w:rPr>
                <w:rFonts w:ascii="GHEA Grapalat" w:hAnsi="GHEA Grapalat" w:cs="Arial"/>
                <w:color w:val="000000"/>
                <w:sz w:val="18"/>
                <w:szCs w:val="18"/>
                <w:lang w:val="hy-AM"/>
              </w:rPr>
            </w:pPr>
            <w:r w:rsidRPr="00F07F65">
              <w:rPr>
                <w:rFonts w:ascii="GHEA Grapalat" w:hAnsi="GHEA Grapalat"/>
                <w:color w:val="000000"/>
                <w:sz w:val="18"/>
                <w:szCs w:val="18"/>
                <w:lang w:val="hy-AM"/>
              </w:rPr>
              <w:t>100%</w:t>
            </w:r>
          </w:p>
        </w:tc>
      </w:tr>
    </w:tbl>
    <w:p w14:paraId="120EE76D" w14:textId="77777777" w:rsidR="009874A0" w:rsidRPr="0036641C" w:rsidRDefault="009874A0" w:rsidP="009874A0">
      <w:pPr>
        <w:rPr>
          <w:rFonts w:ascii="GHEA Grapalat" w:hAnsi="GHEA Grapalat"/>
          <w:i/>
          <w:sz w:val="18"/>
          <w:szCs w:val="18"/>
          <w:lang w:val="hy-AM"/>
        </w:rPr>
      </w:pPr>
    </w:p>
    <w:p w14:paraId="60D0FE0A" w14:textId="77777777" w:rsidR="009874A0" w:rsidRPr="0036641C" w:rsidRDefault="009874A0" w:rsidP="009874A0">
      <w:pPr>
        <w:jc w:val="both"/>
        <w:rPr>
          <w:rFonts w:ascii="GHEA Grapalat" w:hAnsi="GHEA Grapalat" w:cs="Sylfaen"/>
          <w:i/>
          <w:sz w:val="18"/>
          <w:szCs w:val="18"/>
          <w:lang w:val="hy-AM"/>
        </w:rPr>
      </w:pPr>
      <w:r w:rsidRPr="0036641C">
        <w:rPr>
          <w:rFonts w:ascii="GHEA Grapalat" w:hAnsi="GHEA Grapalat"/>
          <w:i/>
          <w:sz w:val="18"/>
          <w:szCs w:val="18"/>
          <w:lang w:val="hy-AM"/>
        </w:rPr>
        <w:t xml:space="preserve">* </w:t>
      </w:r>
      <w:r w:rsidRPr="0036641C">
        <w:rPr>
          <w:rFonts w:ascii="GHEA Grapalat" w:hAnsi="GHEA Grapalat" w:cs="Sylfaen"/>
          <w:i/>
          <w:sz w:val="18"/>
          <w:szCs w:val="18"/>
          <w:lang w:val="hy-AM"/>
        </w:rPr>
        <w:t>Վճարման</w:t>
      </w:r>
      <w:r w:rsidRPr="0036641C">
        <w:rPr>
          <w:rFonts w:ascii="GHEA Grapalat" w:hAnsi="GHEA Grapalat" w:cs="Times Armenian"/>
          <w:i/>
          <w:sz w:val="18"/>
          <w:szCs w:val="18"/>
          <w:lang w:val="hy-AM"/>
        </w:rPr>
        <w:t xml:space="preserve"> </w:t>
      </w:r>
      <w:r w:rsidRPr="0036641C">
        <w:rPr>
          <w:rFonts w:ascii="GHEA Grapalat" w:hAnsi="GHEA Grapalat" w:cs="Sylfaen"/>
          <w:i/>
          <w:sz w:val="18"/>
          <w:szCs w:val="18"/>
          <w:lang w:val="hy-AM"/>
        </w:rPr>
        <w:t>ենթակա</w:t>
      </w:r>
      <w:r w:rsidRPr="0036641C">
        <w:rPr>
          <w:rFonts w:ascii="GHEA Grapalat" w:hAnsi="GHEA Grapalat" w:cs="Times Armenian"/>
          <w:i/>
          <w:sz w:val="18"/>
          <w:szCs w:val="18"/>
          <w:lang w:val="hy-AM"/>
        </w:rPr>
        <w:t xml:space="preserve"> </w:t>
      </w:r>
      <w:r w:rsidRPr="0036641C">
        <w:rPr>
          <w:rFonts w:ascii="GHEA Grapalat" w:hAnsi="GHEA Grapalat" w:cs="Sylfaen"/>
          <w:i/>
          <w:sz w:val="18"/>
          <w:szCs w:val="18"/>
          <w:lang w:val="hy-AM"/>
        </w:rPr>
        <w:t>գումարները</w:t>
      </w:r>
      <w:r w:rsidRPr="0036641C">
        <w:rPr>
          <w:rFonts w:ascii="GHEA Grapalat" w:hAnsi="GHEA Grapalat" w:cs="Times Armenian"/>
          <w:i/>
          <w:sz w:val="18"/>
          <w:szCs w:val="18"/>
          <w:lang w:val="hy-AM"/>
        </w:rPr>
        <w:t xml:space="preserve"> </w:t>
      </w:r>
      <w:r w:rsidRPr="0036641C">
        <w:rPr>
          <w:rFonts w:ascii="GHEA Grapalat" w:hAnsi="GHEA Grapalat" w:cs="Sylfaen"/>
          <w:i/>
          <w:sz w:val="18"/>
          <w:szCs w:val="18"/>
          <w:lang w:val="hy-AM"/>
        </w:rPr>
        <w:t>ներկայացվում են աճողական</w:t>
      </w:r>
      <w:r w:rsidRPr="0036641C">
        <w:rPr>
          <w:rFonts w:ascii="GHEA Grapalat" w:hAnsi="GHEA Grapalat" w:cs="Times Armenian"/>
          <w:i/>
          <w:sz w:val="18"/>
          <w:szCs w:val="18"/>
          <w:lang w:val="hy-AM"/>
        </w:rPr>
        <w:t xml:space="preserve"> </w:t>
      </w:r>
      <w:r w:rsidRPr="0036641C">
        <w:rPr>
          <w:rFonts w:ascii="GHEA Grapalat" w:hAnsi="GHEA Grapalat" w:cs="Sylfaen"/>
          <w:i/>
          <w:sz w:val="18"/>
          <w:szCs w:val="18"/>
          <w:lang w:val="hy-AM"/>
        </w:rPr>
        <w:t xml:space="preserve">կարգով: </w:t>
      </w:r>
    </w:p>
    <w:p w14:paraId="4CAE9D60" w14:textId="77777777" w:rsidR="009874A0" w:rsidRPr="0036641C" w:rsidRDefault="009874A0" w:rsidP="009874A0">
      <w:pPr>
        <w:jc w:val="both"/>
        <w:rPr>
          <w:rFonts w:ascii="GHEA Grapalat" w:hAnsi="GHEA Grapalat"/>
          <w:i/>
          <w:sz w:val="18"/>
          <w:szCs w:val="18"/>
          <w:lang w:val="hy-AM"/>
        </w:rPr>
      </w:pPr>
      <w:r w:rsidRPr="0036641C">
        <w:rPr>
          <w:rFonts w:ascii="GHEA Grapalat" w:hAnsi="GHEA Grapalat" w:cs="Sylfaen"/>
          <w:i/>
          <w:sz w:val="18"/>
          <w:szCs w:val="18"/>
          <w:lang w:val="hy-AM"/>
        </w:rPr>
        <w:t>** հրավերում գումարները նշվում են տոկոսով, իսկ պայմանագիրը կնքելիս տոկոսի փոխարեն նշվում է կոնկրետ գումարի չափ</w:t>
      </w:r>
    </w:p>
    <w:p w14:paraId="61D83A40" w14:textId="77777777" w:rsidR="009874A0" w:rsidRPr="0036641C" w:rsidRDefault="009874A0" w:rsidP="009874A0">
      <w:pPr>
        <w:jc w:val="center"/>
        <w:rPr>
          <w:rFonts w:ascii="GHEA Grapalat" w:hAnsi="GHEA Grapalat"/>
          <w:sz w:val="20"/>
          <w:lang w:val="hy-AM"/>
        </w:rPr>
      </w:pPr>
    </w:p>
    <w:p w14:paraId="3F3F82F1" w14:textId="77777777" w:rsidR="009874A0" w:rsidRPr="0036641C" w:rsidRDefault="009874A0" w:rsidP="009874A0">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36641C" w14:paraId="056C1207" w14:textId="77777777" w:rsidTr="006F651D">
        <w:trPr>
          <w:jc w:val="center"/>
        </w:trPr>
        <w:tc>
          <w:tcPr>
            <w:tcW w:w="4536" w:type="dxa"/>
          </w:tcPr>
          <w:p w14:paraId="028F1B4A"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4716A127" w14:textId="77777777" w:rsidR="009874A0" w:rsidRPr="0036641C" w:rsidRDefault="009874A0" w:rsidP="006F651D">
            <w:pPr>
              <w:rPr>
                <w:rFonts w:ascii="GHEA Grapalat" w:hAnsi="GHEA Grapalat"/>
                <w:sz w:val="22"/>
                <w:szCs w:val="22"/>
                <w:lang w:val="hy-AM"/>
              </w:rPr>
            </w:pPr>
          </w:p>
          <w:p w14:paraId="4A3122A5" w14:textId="77777777" w:rsidR="009874A0" w:rsidRPr="0036641C" w:rsidRDefault="009874A0" w:rsidP="006F651D">
            <w:pPr>
              <w:rPr>
                <w:rFonts w:ascii="GHEA Grapalat" w:hAnsi="GHEA Grapalat"/>
                <w:lang w:val="hy-AM"/>
              </w:rPr>
            </w:pPr>
          </w:p>
          <w:p w14:paraId="5A0AFDBD"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72B527C7"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2AC4019E"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3C7EDBD9" w14:textId="77777777" w:rsidR="009874A0" w:rsidRPr="0036641C" w:rsidRDefault="009874A0" w:rsidP="006F651D">
            <w:pPr>
              <w:spacing w:line="360" w:lineRule="auto"/>
              <w:jc w:val="center"/>
              <w:rPr>
                <w:rFonts w:ascii="GHEA Grapalat" w:hAnsi="GHEA Grapalat"/>
                <w:lang w:val="hy-AM"/>
              </w:rPr>
            </w:pPr>
          </w:p>
        </w:tc>
        <w:tc>
          <w:tcPr>
            <w:tcW w:w="4343" w:type="dxa"/>
          </w:tcPr>
          <w:p w14:paraId="69C4D850"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3FAB7604" w14:textId="77777777" w:rsidR="009874A0" w:rsidRPr="0036641C" w:rsidRDefault="009874A0" w:rsidP="006F651D">
            <w:pPr>
              <w:jc w:val="center"/>
              <w:rPr>
                <w:rFonts w:ascii="GHEA Grapalat" w:hAnsi="GHEA Grapalat"/>
                <w:lang w:val="hy-AM"/>
              </w:rPr>
            </w:pPr>
          </w:p>
          <w:p w14:paraId="2FDB4215" w14:textId="77777777" w:rsidR="009874A0" w:rsidRPr="0036641C" w:rsidRDefault="009874A0" w:rsidP="006F651D">
            <w:pPr>
              <w:jc w:val="center"/>
              <w:rPr>
                <w:rFonts w:ascii="GHEA Grapalat" w:hAnsi="GHEA Grapalat"/>
                <w:lang w:val="hy-AM"/>
              </w:rPr>
            </w:pPr>
          </w:p>
          <w:p w14:paraId="0982F62D"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002AC7F6"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0445D0E8" w14:textId="77777777" w:rsidR="009874A0" w:rsidRPr="0036641C" w:rsidRDefault="009874A0" w:rsidP="006F651D">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1DFC4BCE" w14:textId="77777777" w:rsidR="009874A0" w:rsidRPr="0036641C" w:rsidRDefault="009874A0" w:rsidP="009874A0">
      <w:pPr>
        <w:rPr>
          <w:rFonts w:ascii="GHEA Grapalat" w:hAnsi="GHEA Grapalat"/>
          <w:sz w:val="20"/>
          <w:lang w:val="hy-AM"/>
        </w:rPr>
        <w:sectPr w:rsidR="009874A0" w:rsidRPr="0036641C" w:rsidSect="009874A0">
          <w:footnotePr>
            <w:pos w:val="beneathText"/>
          </w:footnotePr>
          <w:pgSz w:w="11906" w:h="16838" w:code="9"/>
          <w:pgMar w:top="533" w:right="707" w:bottom="720" w:left="663" w:header="561" w:footer="561" w:gutter="0"/>
          <w:cols w:space="720"/>
          <w:docGrid w:linePitch="326"/>
        </w:sectPr>
      </w:pPr>
    </w:p>
    <w:p w14:paraId="72F4E668"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cs="Sylfaen"/>
          <w:i/>
          <w:sz w:val="20"/>
          <w:szCs w:val="20"/>
          <w:lang w:val="hy-AM"/>
        </w:rPr>
        <w:lastRenderedPageBreak/>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4</w:t>
      </w:r>
    </w:p>
    <w:p w14:paraId="38381556"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5A97558A"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7AB96C0A" w14:textId="77777777" w:rsidR="009874A0" w:rsidRPr="0036641C" w:rsidRDefault="009874A0" w:rsidP="009874A0">
      <w:pPr>
        <w:ind w:firstLine="567"/>
        <w:jc w:val="right"/>
        <w:rPr>
          <w:rFonts w:ascii="GHEA Grapalat" w:hAnsi="GHEA Grapalat" w:cs="Sylfaen"/>
          <w:i/>
          <w:sz w:val="22"/>
          <w:szCs w:val="22"/>
          <w:lang w:val="hy-AM"/>
        </w:rPr>
      </w:pPr>
    </w:p>
    <w:p w14:paraId="3672C4D4" w14:textId="77777777" w:rsidR="009874A0" w:rsidRPr="0036641C" w:rsidRDefault="009874A0" w:rsidP="009874A0">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9874A0" w:rsidRPr="00012733" w14:paraId="1BA5028E" w14:textId="77777777" w:rsidTr="006F651D">
        <w:trPr>
          <w:tblCellSpacing w:w="7" w:type="dxa"/>
          <w:jc w:val="center"/>
        </w:trPr>
        <w:tc>
          <w:tcPr>
            <w:tcW w:w="0" w:type="auto"/>
            <w:vAlign w:val="center"/>
          </w:tcPr>
          <w:p w14:paraId="6BF5C2F8" w14:textId="77777777" w:rsidR="009874A0" w:rsidRPr="0036641C" w:rsidRDefault="009874A0" w:rsidP="006F651D">
            <w:pPr>
              <w:jc w:val="center"/>
              <w:rPr>
                <w:rFonts w:ascii="GHEA Grapalat" w:hAnsi="GHEA Grapalat"/>
                <w:iCs/>
                <w:sz w:val="21"/>
                <w:szCs w:val="21"/>
                <w:lang w:val="hy-AM"/>
              </w:rPr>
            </w:pPr>
            <w:r w:rsidRPr="0036641C">
              <w:rPr>
                <w:noProof/>
                <w:lang w:val="hy-AM"/>
              </w:rPr>
              <mc:AlternateContent>
                <mc:Choice Requires="wps">
                  <w:drawing>
                    <wp:anchor distT="0" distB="0" distL="114300" distR="114300" simplePos="0" relativeHeight="251659264" behindDoc="0" locked="0" layoutInCell="1" allowOverlap="1" wp14:anchorId="639EF8AB" wp14:editId="64B6A66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94DE6"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36641C">
              <w:rPr>
                <w:rFonts w:ascii="GHEA Grapalat" w:hAnsi="GHEA Grapalat"/>
                <w:iCs/>
                <w:sz w:val="21"/>
                <w:szCs w:val="21"/>
                <w:lang w:val="hy-AM"/>
              </w:rPr>
              <w:t xml:space="preserve">Պայմանագրի կողմ </w:t>
            </w:r>
          </w:p>
          <w:p w14:paraId="4E4588A6"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5C981927"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5209C6A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գտնվելու վայրը ______________</w:t>
            </w:r>
          </w:p>
          <w:p w14:paraId="5C160A0B"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հհ _________________________ </w:t>
            </w:r>
          </w:p>
          <w:p w14:paraId="548C35FD"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հվհհ _______________________ </w:t>
            </w:r>
          </w:p>
        </w:tc>
        <w:tc>
          <w:tcPr>
            <w:tcW w:w="0" w:type="auto"/>
            <w:vAlign w:val="center"/>
          </w:tcPr>
          <w:p w14:paraId="22001DA1"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Պատվիրատու</w:t>
            </w:r>
          </w:p>
          <w:p w14:paraId="797D607C"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_____________________________</w:t>
            </w:r>
          </w:p>
          <w:p w14:paraId="59EB5B53"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_____________________________</w:t>
            </w:r>
          </w:p>
          <w:p w14:paraId="351B56BF"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գտնվելու վայրը _________________</w:t>
            </w:r>
          </w:p>
          <w:p w14:paraId="74DB9DD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հհ____________________________</w:t>
            </w:r>
          </w:p>
          <w:p w14:paraId="28428996"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հվհհ___________________________</w:t>
            </w:r>
          </w:p>
        </w:tc>
      </w:tr>
    </w:tbl>
    <w:p w14:paraId="245FCADE" w14:textId="77777777" w:rsidR="009874A0" w:rsidRPr="0036641C" w:rsidRDefault="009874A0" w:rsidP="009874A0">
      <w:pPr>
        <w:ind w:firstLine="375"/>
        <w:rPr>
          <w:rFonts w:ascii="Arial" w:hAnsi="Arial" w:cs="Arial"/>
          <w:iCs/>
          <w:sz w:val="21"/>
          <w:szCs w:val="21"/>
          <w:lang w:val="hy-AM"/>
        </w:rPr>
      </w:pPr>
      <w:r w:rsidRPr="0036641C">
        <w:rPr>
          <w:rFonts w:ascii="Arial" w:hAnsi="Arial" w:cs="Arial"/>
          <w:iCs/>
          <w:sz w:val="21"/>
          <w:szCs w:val="21"/>
          <w:lang w:val="hy-AM"/>
        </w:rPr>
        <w:t>  </w:t>
      </w:r>
    </w:p>
    <w:p w14:paraId="09F672DB" w14:textId="77777777" w:rsidR="009874A0" w:rsidRPr="0036641C" w:rsidRDefault="009874A0" w:rsidP="009874A0">
      <w:pPr>
        <w:ind w:firstLine="375"/>
        <w:rPr>
          <w:rFonts w:ascii="GHEA Grapalat" w:hAnsi="GHEA Grapalat"/>
          <w:iCs/>
          <w:sz w:val="15"/>
          <w:szCs w:val="21"/>
          <w:lang w:val="hy-AM"/>
        </w:rPr>
      </w:pPr>
    </w:p>
    <w:p w14:paraId="4EA0E49E" w14:textId="77777777" w:rsidR="009874A0" w:rsidRPr="0036641C" w:rsidRDefault="009874A0" w:rsidP="009874A0">
      <w:pPr>
        <w:ind w:firstLine="375"/>
        <w:jc w:val="center"/>
        <w:rPr>
          <w:rFonts w:ascii="GHEA Grapalat" w:hAnsi="GHEA Grapalat"/>
          <w:iCs/>
          <w:sz w:val="22"/>
          <w:szCs w:val="22"/>
          <w:lang w:val="hy-AM"/>
        </w:rPr>
      </w:pPr>
      <w:r w:rsidRPr="0036641C">
        <w:rPr>
          <w:rFonts w:ascii="GHEA Grapalat" w:hAnsi="GHEA Grapalat"/>
          <w:b/>
          <w:bCs/>
          <w:iCs/>
          <w:sz w:val="22"/>
          <w:szCs w:val="22"/>
          <w:lang w:val="hy-AM"/>
        </w:rPr>
        <w:t>ԱՐՁԱՆԱԳՐՈՒԹՅՈՒՆ N</w:t>
      </w:r>
    </w:p>
    <w:p w14:paraId="0D6F6FEC" w14:textId="77777777" w:rsidR="009874A0" w:rsidRPr="0036641C" w:rsidRDefault="009874A0" w:rsidP="009874A0">
      <w:pPr>
        <w:ind w:firstLine="375"/>
        <w:jc w:val="center"/>
        <w:rPr>
          <w:rFonts w:ascii="GHEA Grapalat" w:hAnsi="GHEA Grapalat"/>
          <w:b/>
          <w:bCs/>
          <w:iCs/>
          <w:sz w:val="22"/>
          <w:szCs w:val="22"/>
          <w:lang w:val="hy-AM"/>
        </w:rPr>
      </w:pPr>
      <w:r w:rsidRPr="0036641C">
        <w:rPr>
          <w:rFonts w:ascii="GHEA Grapalat" w:hAnsi="GHEA Grapalat"/>
          <w:b/>
          <w:bCs/>
          <w:iCs/>
          <w:sz w:val="22"/>
          <w:szCs w:val="22"/>
          <w:lang w:val="hy-AM"/>
        </w:rPr>
        <w:t xml:space="preserve">ՊԱՅՄԱՆԱԳՐԻ ԿԱՄ ԴՐԱ ՄԻ ՄԱՍԻ ԿԱՏԱՐՄԱՆ ԱՐԴՅՈՒՆՔՆԵՐԻ </w:t>
      </w:r>
    </w:p>
    <w:p w14:paraId="07256124" w14:textId="77777777" w:rsidR="009874A0" w:rsidRPr="0036641C" w:rsidRDefault="009874A0" w:rsidP="009874A0">
      <w:pPr>
        <w:ind w:firstLine="375"/>
        <w:jc w:val="center"/>
        <w:rPr>
          <w:rFonts w:ascii="Arial Unicode" w:hAnsi="Arial Unicode"/>
          <w:iCs/>
          <w:sz w:val="22"/>
          <w:szCs w:val="22"/>
          <w:lang w:val="hy-AM"/>
        </w:rPr>
      </w:pPr>
      <w:r w:rsidRPr="0036641C">
        <w:rPr>
          <w:rFonts w:ascii="GHEA Grapalat" w:hAnsi="GHEA Grapalat"/>
          <w:b/>
          <w:bCs/>
          <w:iCs/>
          <w:sz w:val="22"/>
          <w:szCs w:val="22"/>
          <w:lang w:val="hy-AM"/>
        </w:rPr>
        <w:t>ՀԱՆՁՆՄԱՆ-ԸՆԴՈՒՆՄԱՆ</w:t>
      </w:r>
    </w:p>
    <w:p w14:paraId="400C6297" w14:textId="77777777" w:rsidR="009874A0" w:rsidRPr="0036641C" w:rsidRDefault="009874A0" w:rsidP="009874A0">
      <w:pPr>
        <w:pStyle w:val="BodyTextIndent"/>
        <w:spacing w:line="240" w:lineRule="auto"/>
        <w:ind w:firstLine="0"/>
        <w:jc w:val="center"/>
        <w:rPr>
          <w:b/>
          <w:bCs/>
          <w:iCs/>
          <w:lang w:val="hy-AM"/>
        </w:rPr>
      </w:pPr>
    </w:p>
    <w:p w14:paraId="362F23C2" w14:textId="77777777" w:rsidR="009874A0" w:rsidRPr="0036641C" w:rsidRDefault="009874A0" w:rsidP="009874A0">
      <w:pPr>
        <w:pStyle w:val="BodyTextIndent"/>
        <w:spacing w:line="240" w:lineRule="auto"/>
        <w:ind w:firstLine="540"/>
        <w:rPr>
          <w:iCs/>
          <w:lang w:val="hy-AM"/>
        </w:rPr>
      </w:pPr>
      <w:r w:rsidRPr="0036641C">
        <w:rPr>
          <w:rFonts w:ascii="GHEA Grapalat" w:hAnsi="GHEA Grapalat"/>
          <w:sz w:val="21"/>
          <w:szCs w:val="21"/>
          <w:lang w:val="hy-AM" w:eastAsia="ru-RU"/>
        </w:rPr>
        <w:t>«      » «              »</w:t>
      </w:r>
      <w:r w:rsidRPr="0036641C">
        <w:rPr>
          <w:iCs/>
          <w:lang w:val="hy-AM"/>
        </w:rPr>
        <w:t xml:space="preserve">  </w:t>
      </w:r>
      <w:r w:rsidRPr="0036641C">
        <w:rPr>
          <w:rFonts w:ascii="GHEA Grapalat" w:hAnsi="GHEA Grapalat"/>
          <w:sz w:val="21"/>
          <w:szCs w:val="21"/>
          <w:lang w:val="hy-AM" w:eastAsia="ru-RU"/>
        </w:rPr>
        <w:t>20    թ.</w:t>
      </w:r>
    </w:p>
    <w:p w14:paraId="497B8857" w14:textId="77777777" w:rsidR="009874A0" w:rsidRPr="0036641C" w:rsidRDefault="009874A0" w:rsidP="009874A0">
      <w:pPr>
        <w:pStyle w:val="BodyTextIndent"/>
        <w:spacing w:line="240" w:lineRule="auto"/>
        <w:ind w:firstLine="0"/>
        <w:rPr>
          <w:iCs/>
          <w:lang w:val="hy-AM"/>
        </w:rPr>
      </w:pPr>
    </w:p>
    <w:p w14:paraId="232A5AA8"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/այսուհետ` Պայմանագիր/ անվանումը` ____________________________________________________________________________________________</w:t>
      </w:r>
    </w:p>
    <w:p w14:paraId="2AE4ABD6"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կնքման ամսաթիվը` «____» «__________________» 20 թ.</w:t>
      </w:r>
    </w:p>
    <w:p w14:paraId="21A0EB30"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համարը`    __________</w:t>
      </w:r>
    </w:p>
    <w:p w14:paraId="356B5DFD" w14:textId="77777777" w:rsidR="009874A0" w:rsidRPr="0036641C" w:rsidRDefault="009874A0" w:rsidP="009874A0">
      <w:pPr>
        <w:jc w:val="both"/>
        <w:rPr>
          <w:rFonts w:ascii="GHEA Grapalat" w:hAnsi="GHEA Grapalat" w:cs="Sylfaen"/>
          <w:iCs/>
          <w:lang w:val="hy-AM"/>
        </w:rPr>
      </w:pPr>
      <w:r w:rsidRPr="0036641C">
        <w:rPr>
          <w:rFonts w:ascii="GHEA Grapalat" w:hAnsi="GHEA Grapalat"/>
          <w:iCs/>
          <w:sz w:val="21"/>
          <w:szCs w:val="21"/>
          <w:lang w:val="hy-AM"/>
        </w:rPr>
        <w:t xml:space="preserve">Պատվիրատուն  և  </w:t>
      </w:r>
      <w:r w:rsidRPr="0036641C">
        <w:rPr>
          <w:rFonts w:ascii="GHEA Grapalat" w:hAnsi="GHEA Grapalat"/>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73018CAC" w14:textId="77777777" w:rsidR="009874A0" w:rsidRPr="0036641C" w:rsidRDefault="009874A0" w:rsidP="009874A0">
      <w:pPr>
        <w:jc w:val="both"/>
        <w:rPr>
          <w:rFonts w:ascii="GHEA Grapalat" w:hAnsi="GHEA Grapalat"/>
          <w:iCs/>
          <w:sz w:val="21"/>
          <w:szCs w:val="21"/>
          <w:lang w:val="hy-AM"/>
        </w:rPr>
      </w:pPr>
      <w:r w:rsidRPr="0036641C">
        <w:rPr>
          <w:rFonts w:ascii="GHEA Grapalat" w:hAnsi="GHEA Grapalat"/>
          <w:iCs/>
          <w:sz w:val="21"/>
          <w:szCs w:val="21"/>
          <w:lang w:val="hy-AM"/>
        </w:rPr>
        <w:t xml:space="preserve">Պայմանագրի շրջանակներում </w:t>
      </w:r>
      <w:r w:rsidRPr="0036641C">
        <w:rPr>
          <w:rFonts w:ascii="GHEA Grapalat" w:hAnsi="GHEA Grapalat"/>
          <w:iCs/>
          <w:snapToGrid w:val="0"/>
          <w:sz w:val="21"/>
          <w:szCs w:val="21"/>
          <w:lang w:val="hy-AM"/>
        </w:rPr>
        <w:t>Պայմանագրի կողմը  կատարել</w:t>
      </w:r>
      <w:r w:rsidRPr="0036641C">
        <w:rPr>
          <w:rFonts w:ascii="GHEA Grapalat" w:hAnsi="GHEA Grapalat"/>
          <w:iCs/>
          <w:sz w:val="21"/>
          <w:szCs w:val="21"/>
          <w:lang w:val="hy-AM"/>
        </w:rPr>
        <w:t xml:space="preserve"> է հետևյալ աշխատանքները՝</w:t>
      </w:r>
    </w:p>
    <w:p w14:paraId="1D7E938E" w14:textId="77777777" w:rsidR="009874A0" w:rsidRPr="0036641C" w:rsidRDefault="009874A0" w:rsidP="009874A0">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874A0" w:rsidRPr="0036641C" w14:paraId="03DF09F9" w14:textId="77777777" w:rsidTr="006F651D">
        <w:trPr>
          <w:jc w:val="right"/>
        </w:trPr>
        <w:tc>
          <w:tcPr>
            <w:tcW w:w="357" w:type="dxa"/>
            <w:vMerge w:val="restart"/>
            <w:vAlign w:val="center"/>
          </w:tcPr>
          <w:p w14:paraId="1BEF65D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N</w:t>
            </w:r>
          </w:p>
        </w:tc>
        <w:tc>
          <w:tcPr>
            <w:tcW w:w="10348" w:type="dxa"/>
            <w:gridSpan w:val="8"/>
            <w:vAlign w:val="center"/>
          </w:tcPr>
          <w:p w14:paraId="4A218B05" w14:textId="77777777" w:rsidR="009874A0" w:rsidRPr="0036641C" w:rsidRDefault="009874A0" w:rsidP="006F6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hy-AM"/>
              </w:rPr>
            </w:pPr>
            <w:r w:rsidRPr="0036641C">
              <w:rPr>
                <w:rFonts w:ascii="GHEA Grapalat" w:hAnsi="GHEA Grapalat" w:cs="Sylfaen"/>
                <w:sz w:val="18"/>
                <w:szCs w:val="18"/>
                <w:lang w:val="hy-AM"/>
              </w:rPr>
              <w:t>Կատարված</w:t>
            </w:r>
            <w:r w:rsidRPr="0036641C">
              <w:rPr>
                <w:rFonts w:ascii="GHEA Grapalat" w:hAnsi="GHEA Grapalat" w:cs="Courier New"/>
                <w:sz w:val="18"/>
                <w:szCs w:val="18"/>
                <w:lang w:val="hy-AM"/>
              </w:rPr>
              <w:t xml:space="preserve"> </w:t>
            </w:r>
            <w:r w:rsidRPr="0036641C">
              <w:rPr>
                <w:rFonts w:ascii="GHEA Grapalat" w:hAnsi="GHEA Grapalat" w:cs="Sylfaen"/>
                <w:sz w:val="18"/>
                <w:szCs w:val="18"/>
                <w:lang w:val="hy-AM"/>
              </w:rPr>
              <w:t>աշխատանքների</w:t>
            </w:r>
          </w:p>
        </w:tc>
      </w:tr>
      <w:tr w:rsidR="009874A0" w:rsidRPr="00012733" w14:paraId="5D6F15B4" w14:textId="77777777" w:rsidTr="006F651D">
        <w:trPr>
          <w:jc w:val="right"/>
        </w:trPr>
        <w:tc>
          <w:tcPr>
            <w:tcW w:w="357" w:type="dxa"/>
            <w:vMerge/>
          </w:tcPr>
          <w:p w14:paraId="1E8E500E"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Merge w:val="restart"/>
            <w:vAlign w:val="center"/>
          </w:tcPr>
          <w:p w14:paraId="54A1DE3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անվանումը</w:t>
            </w:r>
          </w:p>
        </w:tc>
        <w:tc>
          <w:tcPr>
            <w:tcW w:w="1440" w:type="dxa"/>
            <w:vMerge w:val="restart"/>
            <w:vAlign w:val="center"/>
          </w:tcPr>
          <w:p w14:paraId="60D68F2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տեխնիկական  բնութագրի համառոտ շարադրանքը</w:t>
            </w:r>
          </w:p>
        </w:tc>
        <w:tc>
          <w:tcPr>
            <w:tcW w:w="2916" w:type="dxa"/>
            <w:gridSpan w:val="2"/>
            <w:vAlign w:val="center"/>
          </w:tcPr>
          <w:p w14:paraId="223E238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քանակական ցուցանիշը</w:t>
            </w:r>
          </w:p>
        </w:tc>
        <w:tc>
          <w:tcPr>
            <w:tcW w:w="2976" w:type="dxa"/>
            <w:gridSpan w:val="2"/>
            <w:vAlign w:val="center"/>
          </w:tcPr>
          <w:p w14:paraId="44E5EEE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կատարման ժամկետը</w:t>
            </w:r>
          </w:p>
        </w:tc>
        <w:tc>
          <w:tcPr>
            <w:tcW w:w="1168" w:type="dxa"/>
            <w:vMerge w:val="restart"/>
            <w:vAlign w:val="center"/>
          </w:tcPr>
          <w:p w14:paraId="4409D261"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Վճարման ենթակա գումարը /հազար դրամ/</w:t>
            </w:r>
          </w:p>
        </w:tc>
        <w:tc>
          <w:tcPr>
            <w:tcW w:w="675" w:type="dxa"/>
            <w:vMerge w:val="restart"/>
            <w:vAlign w:val="center"/>
          </w:tcPr>
          <w:p w14:paraId="47D8A642"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Վճարման ժամկետը /ըստ վճարման ժամանակացույցի/</w:t>
            </w:r>
          </w:p>
        </w:tc>
      </w:tr>
      <w:tr w:rsidR="009874A0" w:rsidRPr="0036641C" w14:paraId="463A1A1C" w14:textId="77777777" w:rsidTr="006F651D">
        <w:trPr>
          <w:trHeight w:val="1105"/>
          <w:jc w:val="right"/>
        </w:trPr>
        <w:tc>
          <w:tcPr>
            <w:tcW w:w="357" w:type="dxa"/>
            <w:vMerge/>
            <w:tcBorders>
              <w:bottom w:val="single" w:sz="4" w:space="0" w:color="auto"/>
            </w:tcBorders>
          </w:tcPr>
          <w:p w14:paraId="09A0918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vAlign w:val="center"/>
          </w:tcPr>
          <w:p w14:paraId="6FFBBA89"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vAlign w:val="center"/>
          </w:tcPr>
          <w:p w14:paraId="2730197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vAlign w:val="center"/>
          </w:tcPr>
          <w:p w14:paraId="7B4D180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vAlign w:val="center"/>
          </w:tcPr>
          <w:p w14:paraId="579FE1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փաստացի</w:t>
            </w:r>
          </w:p>
        </w:tc>
        <w:tc>
          <w:tcPr>
            <w:tcW w:w="1842" w:type="dxa"/>
            <w:tcBorders>
              <w:bottom w:val="single" w:sz="4" w:space="0" w:color="auto"/>
            </w:tcBorders>
            <w:vAlign w:val="center"/>
          </w:tcPr>
          <w:p w14:paraId="2B8D1432"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vAlign w:val="center"/>
          </w:tcPr>
          <w:p w14:paraId="5E4C8E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փաստացի</w:t>
            </w:r>
          </w:p>
        </w:tc>
        <w:tc>
          <w:tcPr>
            <w:tcW w:w="1168" w:type="dxa"/>
            <w:vMerge/>
            <w:tcBorders>
              <w:bottom w:val="single" w:sz="4" w:space="0" w:color="auto"/>
            </w:tcBorders>
            <w:vAlign w:val="center"/>
          </w:tcPr>
          <w:p w14:paraId="39F5DBF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675" w:type="dxa"/>
            <w:vMerge/>
            <w:tcBorders>
              <w:bottom w:val="single" w:sz="4" w:space="0" w:color="auto"/>
            </w:tcBorders>
            <w:vAlign w:val="center"/>
          </w:tcPr>
          <w:p w14:paraId="280440E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r>
      <w:tr w:rsidR="009874A0" w:rsidRPr="0036641C" w14:paraId="02524A7D" w14:textId="77777777" w:rsidTr="006F651D">
        <w:trPr>
          <w:jc w:val="right"/>
        </w:trPr>
        <w:tc>
          <w:tcPr>
            <w:tcW w:w="357" w:type="dxa"/>
            <w:vAlign w:val="center"/>
          </w:tcPr>
          <w:p w14:paraId="3E086F4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Align w:val="center"/>
          </w:tcPr>
          <w:p w14:paraId="64A0C43D"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440" w:type="dxa"/>
            <w:vAlign w:val="center"/>
          </w:tcPr>
          <w:p w14:paraId="069537C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00" w:type="dxa"/>
            <w:vAlign w:val="center"/>
          </w:tcPr>
          <w:p w14:paraId="258951B7"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16" w:type="dxa"/>
            <w:vAlign w:val="center"/>
          </w:tcPr>
          <w:p w14:paraId="2010A875"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42" w:type="dxa"/>
            <w:vAlign w:val="center"/>
          </w:tcPr>
          <w:p w14:paraId="3A1B5537"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34" w:type="dxa"/>
            <w:vAlign w:val="center"/>
          </w:tcPr>
          <w:p w14:paraId="45A0E81C"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68" w:type="dxa"/>
            <w:vAlign w:val="center"/>
          </w:tcPr>
          <w:p w14:paraId="48F55ECD"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675" w:type="dxa"/>
            <w:vAlign w:val="center"/>
          </w:tcPr>
          <w:p w14:paraId="0842B6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r>
      <w:tr w:rsidR="009874A0" w:rsidRPr="0036641C" w14:paraId="0633F084" w14:textId="77777777" w:rsidTr="006F651D">
        <w:trPr>
          <w:jc w:val="right"/>
        </w:trPr>
        <w:tc>
          <w:tcPr>
            <w:tcW w:w="357" w:type="dxa"/>
          </w:tcPr>
          <w:p w14:paraId="2A0054DC"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73" w:type="dxa"/>
          </w:tcPr>
          <w:p w14:paraId="69C43F48"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440" w:type="dxa"/>
          </w:tcPr>
          <w:p w14:paraId="28BCA950"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800" w:type="dxa"/>
          </w:tcPr>
          <w:p w14:paraId="68B83B13"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16" w:type="dxa"/>
          </w:tcPr>
          <w:p w14:paraId="7EBF4002"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842" w:type="dxa"/>
          </w:tcPr>
          <w:p w14:paraId="0A079374"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34" w:type="dxa"/>
          </w:tcPr>
          <w:p w14:paraId="5FB06D08"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68" w:type="dxa"/>
          </w:tcPr>
          <w:p w14:paraId="0E53A5F9"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675" w:type="dxa"/>
          </w:tcPr>
          <w:p w14:paraId="3A1301AC"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r>
    </w:tbl>
    <w:p w14:paraId="119EA0F1" w14:textId="77777777" w:rsidR="009874A0" w:rsidRPr="0036641C" w:rsidRDefault="009874A0" w:rsidP="009874A0">
      <w:pPr>
        <w:ind w:firstLine="375"/>
        <w:jc w:val="both"/>
        <w:rPr>
          <w:rFonts w:ascii="Arial" w:hAnsi="Arial" w:cs="Arial"/>
          <w:iCs/>
          <w:sz w:val="21"/>
          <w:szCs w:val="21"/>
          <w:lang w:val="hy-AM"/>
        </w:rPr>
      </w:pPr>
      <w:r w:rsidRPr="0036641C">
        <w:rPr>
          <w:rFonts w:ascii="Arial" w:hAnsi="Arial" w:cs="Arial"/>
          <w:iCs/>
          <w:sz w:val="21"/>
          <w:szCs w:val="21"/>
          <w:lang w:val="hy-AM"/>
        </w:rPr>
        <w:t> </w:t>
      </w:r>
    </w:p>
    <w:p w14:paraId="0D90FEBE" w14:textId="77777777" w:rsidR="009874A0" w:rsidRPr="0036641C" w:rsidRDefault="009874A0" w:rsidP="009874A0">
      <w:pPr>
        <w:ind w:firstLine="375"/>
        <w:jc w:val="both"/>
        <w:rPr>
          <w:rFonts w:ascii="GHEA Grapalat" w:hAnsi="GHEA Grapalat"/>
          <w:iCs/>
          <w:snapToGrid w:val="0"/>
          <w:sz w:val="21"/>
          <w:szCs w:val="21"/>
          <w:lang w:val="hy-AM"/>
        </w:rPr>
      </w:pPr>
      <w:r w:rsidRPr="0036641C">
        <w:rPr>
          <w:rFonts w:ascii="Arial" w:hAnsi="Arial" w:cs="Arial"/>
          <w:iCs/>
          <w:sz w:val="21"/>
          <w:szCs w:val="21"/>
          <w:lang w:val="hy-AM"/>
        </w:rPr>
        <w:t> </w:t>
      </w:r>
      <w:r w:rsidRPr="0036641C">
        <w:rPr>
          <w:rFonts w:ascii="GHEA Grapalat" w:hAnsi="GHEA Grapalat"/>
          <w:iCs/>
          <w:snapToGrid w:val="0"/>
          <w:sz w:val="21"/>
          <w:szCs w:val="21"/>
          <w:lang w:val="hy-AM"/>
        </w:rPr>
        <w:t xml:space="preserve">Սույն արձանագրության երկկողմ հաստատման համար հիմք հանդիսացած հաշիվ ապրանքագիրը և դրական </w:t>
      </w:r>
      <w:r w:rsidRPr="0036641C">
        <w:rPr>
          <w:rFonts w:ascii="GHEA Grapalat" w:hAnsi="GHEA Grapalat"/>
          <w:sz w:val="21"/>
          <w:szCs w:val="21"/>
          <w:lang w:val="hy-AM"/>
        </w:rPr>
        <w:t>եզրակացությունը</w:t>
      </w:r>
      <w:r w:rsidRPr="0036641C">
        <w:rPr>
          <w:rFonts w:ascii="GHEA Grapalat" w:hAnsi="GHEA Grapalat"/>
          <w:iCs/>
          <w:snapToGrid w:val="0"/>
          <w:sz w:val="21"/>
          <w:szCs w:val="21"/>
          <w:lang w:val="hy-AM"/>
        </w:rPr>
        <w:t xml:space="preserve"> հանդիսանում են սույն արձանագրության բաղկացուցիչ մասը և կցվում են:</w:t>
      </w:r>
    </w:p>
    <w:p w14:paraId="0E89738D" w14:textId="77777777" w:rsidR="009874A0" w:rsidRPr="0036641C" w:rsidRDefault="009874A0" w:rsidP="009874A0">
      <w:pPr>
        <w:ind w:firstLine="375"/>
        <w:jc w:val="both"/>
        <w:rPr>
          <w:rFonts w:ascii="GHEA Grapalat" w:hAnsi="GHEA Grapalat"/>
          <w:iCs/>
          <w:snapToGrid w:val="0"/>
          <w:sz w:val="21"/>
          <w:szCs w:val="21"/>
          <w:lang w:val="hy-AM"/>
        </w:rPr>
      </w:pPr>
    </w:p>
    <w:p w14:paraId="4A22A85C" w14:textId="77777777" w:rsidR="009874A0" w:rsidRPr="0036641C" w:rsidRDefault="009874A0" w:rsidP="009874A0">
      <w:pPr>
        <w:ind w:firstLine="375"/>
        <w:jc w:val="both"/>
        <w:rPr>
          <w:rFonts w:ascii="GHEA Grapalat" w:hAnsi="GHEA Grapalat"/>
          <w:iCs/>
          <w:snapToGrid w:val="0"/>
          <w:sz w:val="2"/>
          <w:szCs w:val="21"/>
          <w:lang w:val="hy-AM"/>
        </w:rPr>
      </w:pPr>
    </w:p>
    <w:p w14:paraId="2EA1BDD8" w14:textId="77777777" w:rsidR="009874A0" w:rsidRPr="0036641C" w:rsidRDefault="009874A0" w:rsidP="009874A0">
      <w:pPr>
        <w:ind w:firstLine="375"/>
        <w:rPr>
          <w:rFonts w:ascii="GHEA Grapalat" w:hAnsi="GHEA Grapalat"/>
          <w:iCs/>
          <w:snapToGrid w:val="0"/>
          <w:sz w:val="2"/>
          <w:szCs w:val="21"/>
          <w:lang w:val="hy-AM"/>
        </w:rPr>
      </w:pPr>
      <w:r w:rsidRPr="0036641C">
        <w:rPr>
          <w:rFonts w:ascii="Calibri" w:hAnsi="Calibri" w:cs="Calibri"/>
          <w:iCs/>
          <w:snapToGrid w:val="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874A0" w:rsidRPr="0036641C" w14:paraId="0B489E33" w14:textId="77777777" w:rsidTr="006F651D">
        <w:trPr>
          <w:trHeight w:val="266"/>
          <w:tblCellSpacing w:w="7" w:type="dxa"/>
          <w:jc w:val="center"/>
        </w:trPr>
        <w:tc>
          <w:tcPr>
            <w:tcW w:w="0" w:type="auto"/>
            <w:vAlign w:val="center"/>
          </w:tcPr>
          <w:p w14:paraId="0DFCDAF1"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Աշխատանքը հանձնեց </w:t>
            </w:r>
          </w:p>
        </w:tc>
        <w:tc>
          <w:tcPr>
            <w:tcW w:w="0" w:type="auto"/>
            <w:vAlign w:val="center"/>
          </w:tcPr>
          <w:p w14:paraId="3868105D"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Աշխատանքը ընդունեց</w:t>
            </w:r>
          </w:p>
        </w:tc>
      </w:tr>
      <w:tr w:rsidR="009874A0" w:rsidRPr="0036641C" w14:paraId="480E7334" w14:textId="77777777" w:rsidTr="006F651D">
        <w:trPr>
          <w:trHeight w:val="473"/>
          <w:tblCellSpacing w:w="7" w:type="dxa"/>
          <w:jc w:val="center"/>
        </w:trPr>
        <w:tc>
          <w:tcPr>
            <w:tcW w:w="0" w:type="auto"/>
            <w:vAlign w:val="center"/>
          </w:tcPr>
          <w:p w14:paraId="7BE9B8E8"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___________________________ </w:t>
            </w:r>
          </w:p>
          <w:p w14:paraId="506786D4"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 xml:space="preserve">ստորագրություն </w:t>
            </w:r>
          </w:p>
        </w:tc>
        <w:tc>
          <w:tcPr>
            <w:tcW w:w="0" w:type="auto"/>
            <w:vAlign w:val="center"/>
          </w:tcPr>
          <w:p w14:paraId="2EAC583F"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24C22B93"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 xml:space="preserve">ստորագրություն </w:t>
            </w:r>
          </w:p>
        </w:tc>
      </w:tr>
      <w:tr w:rsidR="009874A0" w:rsidRPr="0036641C" w14:paraId="59DF26B9" w14:textId="77777777" w:rsidTr="006F651D">
        <w:trPr>
          <w:trHeight w:val="503"/>
          <w:tblCellSpacing w:w="7" w:type="dxa"/>
          <w:jc w:val="center"/>
        </w:trPr>
        <w:tc>
          <w:tcPr>
            <w:tcW w:w="0" w:type="auto"/>
            <w:vAlign w:val="center"/>
          </w:tcPr>
          <w:p w14:paraId="6D6672B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___________________________ </w:t>
            </w:r>
          </w:p>
          <w:p w14:paraId="0E4B0A95"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ազգանուն, անուն</w:t>
            </w:r>
          </w:p>
        </w:tc>
        <w:tc>
          <w:tcPr>
            <w:tcW w:w="0" w:type="auto"/>
            <w:vAlign w:val="center"/>
          </w:tcPr>
          <w:p w14:paraId="6FE1A99A"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3F3470FB"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ազգանուն, անուն</w:t>
            </w:r>
          </w:p>
        </w:tc>
      </w:tr>
      <w:tr w:rsidR="009874A0" w:rsidRPr="0036641C" w14:paraId="52C66DE8" w14:textId="77777777" w:rsidTr="006F651D">
        <w:trPr>
          <w:trHeight w:val="281"/>
          <w:tblCellSpacing w:w="7" w:type="dxa"/>
          <w:jc w:val="center"/>
        </w:trPr>
        <w:tc>
          <w:tcPr>
            <w:tcW w:w="0" w:type="auto"/>
            <w:vAlign w:val="center"/>
          </w:tcPr>
          <w:p w14:paraId="60DD635E" w14:textId="77777777" w:rsidR="009874A0" w:rsidRPr="0036641C" w:rsidRDefault="009874A0" w:rsidP="006F651D">
            <w:pPr>
              <w:rPr>
                <w:rFonts w:ascii="GHEA Grapalat" w:hAnsi="GHEA Grapalat"/>
                <w:iCs/>
                <w:sz w:val="21"/>
                <w:szCs w:val="21"/>
                <w:lang w:val="hy-AM"/>
              </w:rPr>
            </w:pPr>
            <w:r w:rsidRPr="0036641C">
              <w:rPr>
                <w:rFonts w:ascii="GHEA Grapalat" w:hAnsi="GHEA Grapalat"/>
                <w:iCs/>
                <w:sz w:val="21"/>
                <w:szCs w:val="21"/>
                <w:lang w:val="hy-AM"/>
              </w:rPr>
              <w:t xml:space="preserve">                              Կ.Տ.</w:t>
            </w:r>
            <w:r w:rsidRPr="0036641C">
              <w:rPr>
                <w:rFonts w:ascii="Arial" w:hAnsi="Arial" w:cs="Arial"/>
                <w:iCs/>
                <w:sz w:val="21"/>
                <w:szCs w:val="21"/>
                <w:lang w:val="hy-AM"/>
              </w:rPr>
              <w:t xml:space="preserve">                                                                                 </w:t>
            </w:r>
          </w:p>
        </w:tc>
        <w:tc>
          <w:tcPr>
            <w:tcW w:w="0" w:type="auto"/>
            <w:vAlign w:val="center"/>
          </w:tcPr>
          <w:p w14:paraId="2839F706" w14:textId="77777777" w:rsidR="009874A0" w:rsidRPr="0036641C" w:rsidRDefault="009874A0" w:rsidP="006F651D">
            <w:pPr>
              <w:rPr>
                <w:rFonts w:ascii="GHEA Grapalat" w:hAnsi="GHEA Grapalat"/>
                <w:iCs/>
                <w:sz w:val="21"/>
                <w:szCs w:val="21"/>
                <w:lang w:val="hy-AM"/>
              </w:rPr>
            </w:pPr>
            <w:r w:rsidRPr="0036641C">
              <w:rPr>
                <w:rFonts w:ascii="Arial" w:hAnsi="Arial" w:cs="Arial"/>
                <w:iCs/>
                <w:sz w:val="21"/>
                <w:szCs w:val="21"/>
                <w:lang w:val="hy-AM"/>
              </w:rPr>
              <w:t xml:space="preserve">                                     </w:t>
            </w:r>
            <w:r w:rsidRPr="0036641C">
              <w:rPr>
                <w:rFonts w:ascii="GHEA Grapalat" w:hAnsi="GHEA Grapalat"/>
                <w:iCs/>
                <w:sz w:val="21"/>
                <w:szCs w:val="21"/>
                <w:lang w:val="hy-AM"/>
              </w:rPr>
              <w:t>Կ.Տ.</w:t>
            </w:r>
          </w:p>
        </w:tc>
      </w:tr>
    </w:tbl>
    <w:p w14:paraId="2173371F" w14:textId="77777777" w:rsidR="009874A0" w:rsidRPr="0036641C" w:rsidRDefault="009874A0" w:rsidP="009874A0">
      <w:pPr>
        <w:ind w:left="-142" w:firstLine="142"/>
        <w:jc w:val="center"/>
        <w:rPr>
          <w:rFonts w:ascii="GHEA Grapalat" w:hAnsi="GHEA Grapalat" w:cs="Sylfaen"/>
          <w:b/>
          <w:lang w:val="hy-AM"/>
        </w:rPr>
      </w:pPr>
    </w:p>
    <w:p w14:paraId="5C1671EF" w14:textId="77777777" w:rsidR="009874A0" w:rsidRPr="0036641C" w:rsidRDefault="009874A0" w:rsidP="009874A0">
      <w:pPr>
        <w:ind w:left="-142" w:firstLine="142"/>
        <w:jc w:val="center"/>
        <w:rPr>
          <w:rFonts w:ascii="GHEA Grapalat" w:hAnsi="GHEA Grapalat" w:cs="Sylfaen"/>
          <w:b/>
          <w:lang w:val="hy-AM"/>
        </w:rPr>
      </w:pPr>
    </w:p>
    <w:p w14:paraId="641DB736" w14:textId="77777777" w:rsidR="009874A0" w:rsidRPr="0036641C" w:rsidRDefault="009874A0" w:rsidP="009874A0">
      <w:pPr>
        <w:ind w:left="-142" w:firstLine="142"/>
        <w:jc w:val="center"/>
        <w:rPr>
          <w:rFonts w:ascii="GHEA Grapalat" w:hAnsi="GHEA Grapalat" w:cs="Sylfaen"/>
          <w:b/>
          <w:lang w:val="hy-AM"/>
        </w:rPr>
      </w:pPr>
    </w:p>
    <w:p w14:paraId="630A8734" w14:textId="77777777" w:rsidR="009874A0" w:rsidRPr="0036641C" w:rsidRDefault="009874A0" w:rsidP="009874A0">
      <w:pPr>
        <w:ind w:firstLine="567"/>
        <w:jc w:val="right"/>
        <w:rPr>
          <w:rFonts w:ascii="GHEA Grapalat" w:hAnsi="GHEA Grapalat" w:cs="Sylfaen"/>
          <w:i/>
          <w:sz w:val="22"/>
          <w:szCs w:val="22"/>
          <w:lang w:val="hy-AM"/>
        </w:rPr>
      </w:pPr>
    </w:p>
    <w:p w14:paraId="25F1C802"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lastRenderedPageBreak/>
        <w:t>Հավելված 4.1</w:t>
      </w:r>
    </w:p>
    <w:p w14:paraId="4792C0B4"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63F79A45"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2CE643F3" w14:textId="77777777" w:rsidR="009874A0" w:rsidRPr="0036641C" w:rsidRDefault="009874A0" w:rsidP="009874A0">
      <w:pPr>
        <w:tabs>
          <w:tab w:val="left" w:pos="360"/>
          <w:tab w:val="left" w:pos="540"/>
        </w:tabs>
        <w:jc w:val="center"/>
        <w:rPr>
          <w:rFonts w:ascii="Sylfaen" w:hAnsi="Sylfaen" w:cs="Sylfaen"/>
          <w:b/>
          <w:bCs/>
          <w:sz w:val="20"/>
          <w:szCs w:val="20"/>
          <w:lang w:val="hy-AM"/>
        </w:rPr>
      </w:pPr>
    </w:p>
    <w:p w14:paraId="18C996EC" w14:textId="77777777" w:rsidR="009874A0" w:rsidRPr="0036641C" w:rsidRDefault="009874A0" w:rsidP="009874A0">
      <w:pPr>
        <w:tabs>
          <w:tab w:val="left" w:pos="360"/>
          <w:tab w:val="left" w:pos="540"/>
        </w:tabs>
        <w:jc w:val="center"/>
        <w:rPr>
          <w:rFonts w:ascii="Sylfaen" w:hAnsi="Sylfaen" w:cs="Sylfaen"/>
          <w:b/>
          <w:bCs/>
          <w:lang w:val="hy-AM"/>
        </w:rPr>
      </w:pPr>
    </w:p>
    <w:p w14:paraId="08AFA6D1" w14:textId="77777777" w:rsidR="009874A0" w:rsidRPr="0036641C" w:rsidRDefault="009874A0" w:rsidP="009874A0">
      <w:pPr>
        <w:tabs>
          <w:tab w:val="left" w:pos="360"/>
          <w:tab w:val="left" w:pos="540"/>
        </w:tabs>
        <w:rPr>
          <w:rFonts w:ascii="GHEA Grapalat" w:hAnsi="GHEA Grapalat" w:cs="Sylfaen"/>
          <w:sz w:val="22"/>
          <w:szCs w:val="22"/>
          <w:lang w:val="hy-AM"/>
        </w:rPr>
      </w:pPr>
    </w:p>
    <w:p w14:paraId="559F538D" w14:textId="77777777" w:rsidR="009874A0" w:rsidRPr="0036641C" w:rsidRDefault="009874A0" w:rsidP="009874A0">
      <w:pPr>
        <w:tabs>
          <w:tab w:val="left" w:pos="2250"/>
        </w:tabs>
        <w:spacing w:line="276" w:lineRule="auto"/>
        <w:jc w:val="center"/>
        <w:rPr>
          <w:rFonts w:ascii="GHEA Grapalat" w:hAnsi="GHEA Grapalat" w:cs="Sylfaen"/>
          <w:bCs/>
          <w:sz w:val="18"/>
          <w:szCs w:val="18"/>
          <w:lang w:val="hy-AM"/>
        </w:rPr>
      </w:pPr>
      <w:r w:rsidRPr="0036641C">
        <w:rPr>
          <w:rFonts w:ascii="GHEA Grapalat" w:hAnsi="GHEA Grapalat" w:cs="Sylfaen"/>
          <w:bCs/>
          <w:sz w:val="18"/>
          <w:szCs w:val="18"/>
          <w:lang w:val="hy-AM"/>
        </w:rPr>
        <w:t xml:space="preserve">ԱԿՏ  N    </w:t>
      </w:r>
    </w:p>
    <w:p w14:paraId="5C5527D4" w14:textId="77777777" w:rsidR="009874A0" w:rsidRPr="0036641C" w:rsidRDefault="009874A0" w:rsidP="009874A0">
      <w:pPr>
        <w:tabs>
          <w:tab w:val="left" w:pos="360"/>
          <w:tab w:val="left" w:pos="540"/>
          <w:tab w:val="left" w:pos="2250"/>
        </w:tabs>
        <w:spacing w:line="276" w:lineRule="auto"/>
        <w:jc w:val="center"/>
        <w:rPr>
          <w:rFonts w:ascii="GHEA Grapalat" w:hAnsi="GHEA Grapalat" w:cs="Sylfaen"/>
          <w:bCs/>
          <w:sz w:val="18"/>
          <w:szCs w:val="18"/>
          <w:lang w:val="hy-AM"/>
        </w:rPr>
      </w:pPr>
      <w:r w:rsidRPr="0036641C">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49E5E787" w14:textId="77777777" w:rsidR="009874A0" w:rsidRPr="0036641C" w:rsidRDefault="009874A0" w:rsidP="009874A0">
      <w:pPr>
        <w:tabs>
          <w:tab w:val="left" w:pos="360"/>
          <w:tab w:val="left" w:pos="540"/>
        </w:tabs>
        <w:rPr>
          <w:rFonts w:ascii="GHEA Grapalat" w:hAnsi="GHEA Grapalat" w:cs="Sylfaen"/>
          <w:sz w:val="22"/>
          <w:szCs w:val="22"/>
          <w:lang w:val="hy-AM"/>
        </w:rPr>
      </w:pPr>
    </w:p>
    <w:p w14:paraId="13EFF505" w14:textId="77777777" w:rsidR="009874A0" w:rsidRPr="0036641C" w:rsidRDefault="009874A0" w:rsidP="009874A0">
      <w:pPr>
        <w:tabs>
          <w:tab w:val="left" w:pos="360"/>
          <w:tab w:val="left" w:pos="540"/>
        </w:tabs>
        <w:rPr>
          <w:rFonts w:ascii="GHEA Grapalat" w:hAnsi="GHEA Grapalat" w:cs="Sylfaen"/>
          <w:sz w:val="22"/>
          <w:szCs w:val="22"/>
          <w:lang w:val="hy-AM"/>
        </w:rPr>
      </w:pPr>
    </w:p>
    <w:p w14:paraId="77978586" w14:textId="77777777" w:rsidR="009874A0" w:rsidRPr="0036641C" w:rsidRDefault="009874A0" w:rsidP="009874A0">
      <w:pPr>
        <w:tabs>
          <w:tab w:val="left" w:pos="360"/>
          <w:tab w:val="left" w:pos="540"/>
        </w:tabs>
        <w:ind w:left="-540" w:firstLine="180"/>
        <w:jc w:val="both"/>
        <w:rPr>
          <w:rFonts w:ascii="GHEA Grapalat" w:hAnsi="GHEA Grapalat" w:cs="Sylfaen"/>
          <w:sz w:val="20"/>
          <w:szCs w:val="20"/>
          <w:lang w:val="hy-AM"/>
        </w:rPr>
      </w:pPr>
      <w:r w:rsidRPr="0036641C">
        <w:rPr>
          <w:rFonts w:ascii="GHEA Grapalat" w:hAnsi="GHEA Grapalat" w:cs="Sylfaen"/>
          <w:lang w:val="hy-AM"/>
        </w:rPr>
        <w:tab/>
      </w:r>
      <w:r w:rsidRPr="0036641C">
        <w:rPr>
          <w:rFonts w:ascii="GHEA Grapalat" w:hAnsi="GHEA Grapalat" w:cs="Sylfaen"/>
          <w:sz w:val="20"/>
          <w:szCs w:val="20"/>
          <w:lang w:val="hy-AM"/>
        </w:rPr>
        <w:t>Սույնով արձանագրվում է, որ</w:t>
      </w:r>
      <w:r w:rsidRPr="0036641C">
        <w:rPr>
          <w:rFonts w:ascii="GHEA Grapalat" w:hAnsi="GHEA Grapalat" w:cs="Sylfaen"/>
          <w:lang w:val="hy-AM"/>
        </w:rPr>
        <w:t xml:space="preserve"> </w:t>
      </w:r>
      <w:r w:rsidRPr="0036641C">
        <w:rPr>
          <w:rFonts w:ascii="GHEA Grapalat" w:hAnsi="GHEA Grapalat" w:cs="Sylfaen"/>
          <w:sz w:val="20"/>
          <w:u w:val="single"/>
          <w:lang w:val="hy-AM"/>
        </w:rPr>
        <w:tab/>
      </w:r>
      <w:r w:rsidRPr="0036641C">
        <w:rPr>
          <w:rFonts w:ascii="GHEA Grapalat" w:hAnsi="GHEA Grapalat" w:cs="Sylfaen"/>
          <w:sz w:val="20"/>
          <w:u w:val="single"/>
          <w:lang w:val="hy-AM"/>
        </w:rPr>
        <w:tab/>
        <w:t xml:space="preserve">        </w:t>
      </w:r>
      <w:r w:rsidRPr="0036641C">
        <w:rPr>
          <w:rFonts w:ascii="GHEA Grapalat" w:hAnsi="GHEA Grapalat" w:cs="Sylfaen"/>
          <w:sz w:val="20"/>
          <w:lang w:val="hy-AM"/>
        </w:rPr>
        <w:t>-ի</w:t>
      </w:r>
      <w:r w:rsidRPr="0036641C">
        <w:rPr>
          <w:rFonts w:ascii="GHEA Grapalat" w:hAnsi="GHEA Grapalat" w:cs="Sylfaen"/>
          <w:lang w:val="hy-AM"/>
        </w:rPr>
        <w:t xml:space="preserve"> </w:t>
      </w:r>
      <w:r w:rsidRPr="0036641C">
        <w:rPr>
          <w:rFonts w:ascii="GHEA Grapalat" w:hAnsi="GHEA Grapalat" w:cs="Sylfaen"/>
          <w:sz w:val="20"/>
          <w:szCs w:val="20"/>
          <w:lang w:val="hy-AM"/>
        </w:rPr>
        <w:t xml:space="preserve">(այսուհետ` Պատվիրատու)   և </w:t>
      </w:r>
      <w:r w:rsidRPr="0036641C">
        <w:rPr>
          <w:rFonts w:ascii="GHEA Grapalat" w:hAnsi="GHEA Grapalat" w:cs="Sylfaen"/>
          <w:sz w:val="20"/>
          <w:u w:val="single"/>
          <w:lang w:val="hy-AM"/>
        </w:rPr>
        <w:tab/>
      </w:r>
      <w:r w:rsidRPr="0036641C">
        <w:rPr>
          <w:rFonts w:ascii="GHEA Grapalat" w:hAnsi="GHEA Grapalat" w:cs="Sylfaen"/>
          <w:sz w:val="20"/>
          <w:u w:val="single"/>
          <w:lang w:val="hy-AM"/>
        </w:rPr>
        <w:tab/>
        <w:t xml:space="preserve">        </w:t>
      </w:r>
      <w:r w:rsidRPr="0036641C">
        <w:rPr>
          <w:rFonts w:ascii="GHEA Grapalat" w:hAnsi="GHEA Grapalat" w:cs="Sylfaen"/>
          <w:sz w:val="20"/>
          <w:lang w:val="hy-AM"/>
        </w:rPr>
        <w:t>-ի</w:t>
      </w:r>
    </w:p>
    <w:p w14:paraId="0AEA552D" w14:textId="77777777" w:rsidR="009874A0" w:rsidRPr="0036641C" w:rsidRDefault="009874A0" w:rsidP="009874A0">
      <w:pPr>
        <w:tabs>
          <w:tab w:val="left" w:pos="360"/>
          <w:tab w:val="left" w:pos="540"/>
        </w:tabs>
        <w:ind w:right="-360"/>
        <w:jc w:val="both"/>
        <w:rPr>
          <w:rFonts w:ascii="GHEA Grapalat" w:hAnsi="GHEA Grapalat" w:cs="Sylfaen"/>
          <w:sz w:val="12"/>
          <w:szCs w:val="12"/>
          <w:lang w:val="hy-AM"/>
        </w:rPr>
      </w:pPr>
      <w:r w:rsidRPr="0036641C">
        <w:rPr>
          <w:rFonts w:ascii="GHEA Grapalat" w:hAnsi="GHEA Grapalat" w:cs="Sylfaen"/>
          <w:lang w:val="hy-AM"/>
        </w:rPr>
        <w:t xml:space="preserve">                                           </w:t>
      </w:r>
      <w:r w:rsidRPr="0036641C">
        <w:rPr>
          <w:rFonts w:ascii="GHEA Grapalat" w:hAnsi="GHEA Grapalat" w:cs="Sylfaen"/>
          <w:sz w:val="12"/>
          <w:szCs w:val="12"/>
          <w:lang w:val="hy-AM"/>
        </w:rPr>
        <w:t>Պատվիրատուի անունը                                                                                                 Կապալառուի անունը</w:t>
      </w:r>
    </w:p>
    <w:p w14:paraId="5AD25D9D" w14:textId="77777777" w:rsidR="009874A0" w:rsidRPr="0036641C" w:rsidRDefault="009874A0" w:rsidP="009874A0">
      <w:pPr>
        <w:tabs>
          <w:tab w:val="left" w:pos="360"/>
          <w:tab w:val="left" w:pos="540"/>
        </w:tabs>
        <w:ind w:right="-360"/>
        <w:jc w:val="both"/>
        <w:rPr>
          <w:rFonts w:ascii="GHEA Grapalat" w:hAnsi="GHEA Grapalat" w:cs="Sylfaen"/>
          <w:sz w:val="20"/>
          <w:u w:val="single"/>
          <w:lang w:val="hy-AM"/>
        </w:rPr>
      </w:pPr>
      <w:r w:rsidRPr="0036641C">
        <w:rPr>
          <w:rFonts w:ascii="GHEA Grapalat" w:hAnsi="GHEA Grapalat" w:cs="Sylfaen"/>
          <w:sz w:val="20"/>
          <w:szCs w:val="20"/>
          <w:lang w:val="hy-AM"/>
        </w:rPr>
        <w:t>(այսուհետ` Կապալառու) միջև</w:t>
      </w:r>
      <w:r w:rsidRPr="0036641C">
        <w:rPr>
          <w:rFonts w:ascii="GHEA Grapalat" w:hAnsi="GHEA Grapalat" w:cs="Sylfaen"/>
          <w:lang w:val="hy-AM"/>
        </w:rPr>
        <w:t xml:space="preserve"> </w:t>
      </w:r>
      <w:r w:rsidRPr="0036641C">
        <w:rPr>
          <w:rFonts w:ascii="GHEA Grapalat" w:hAnsi="GHEA Grapalat" w:cs="Sylfaen"/>
          <w:sz w:val="20"/>
          <w:lang w:val="hy-AM"/>
        </w:rPr>
        <w:t xml:space="preserve">20     թ.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lang w:val="hy-AM"/>
        </w:rPr>
        <w:t xml:space="preserve"> -ին կնքված N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p>
    <w:p w14:paraId="535E27B3" w14:textId="77777777" w:rsidR="009874A0" w:rsidRPr="0036641C" w:rsidRDefault="009874A0" w:rsidP="009874A0">
      <w:pPr>
        <w:tabs>
          <w:tab w:val="left" w:pos="360"/>
          <w:tab w:val="left" w:pos="540"/>
        </w:tabs>
        <w:ind w:right="-360"/>
        <w:jc w:val="both"/>
        <w:rPr>
          <w:rFonts w:ascii="GHEA Grapalat" w:hAnsi="GHEA Grapalat" w:cs="Sylfaen"/>
          <w:sz w:val="20"/>
          <w:u w:val="single"/>
          <w:lang w:val="hy-AM"/>
        </w:rPr>
      </w:pPr>
      <w:r w:rsidRPr="0036641C">
        <w:rPr>
          <w:rFonts w:ascii="GHEA Grapalat" w:hAnsi="GHEA Grapalat" w:cs="Sylfaen"/>
          <w:sz w:val="12"/>
          <w:szCs w:val="16"/>
          <w:lang w:val="hy-AM"/>
        </w:rPr>
        <w:t xml:space="preserve">                                                                                                պայմանագրի կնքման ամսաթիվը</w:t>
      </w:r>
      <w:r w:rsidRPr="0036641C">
        <w:rPr>
          <w:rFonts w:ascii="GHEA Grapalat" w:hAnsi="GHEA Grapalat" w:cs="Sylfaen"/>
          <w:sz w:val="12"/>
          <w:szCs w:val="16"/>
          <w:lang w:val="hy-AM"/>
        </w:rPr>
        <w:tab/>
      </w:r>
      <w:r w:rsidRPr="0036641C">
        <w:rPr>
          <w:rFonts w:ascii="GHEA Grapalat" w:hAnsi="GHEA Grapalat" w:cs="Sylfaen"/>
          <w:sz w:val="12"/>
          <w:szCs w:val="16"/>
          <w:lang w:val="hy-AM"/>
        </w:rPr>
        <w:tab/>
      </w:r>
      <w:r w:rsidRPr="0036641C">
        <w:rPr>
          <w:rFonts w:ascii="GHEA Grapalat" w:hAnsi="GHEA Grapalat" w:cs="Sylfaen"/>
          <w:sz w:val="12"/>
          <w:szCs w:val="16"/>
          <w:lang w:val="hy-AM"/>
        </w:rPr>
        <w:tab/>
        <w:t xml:space="preserve">                             պայմանագրի համարը</w:t>
      </w:r>
    </w:p>
    <w:p w14:paraId="5E25EBCC" w14:textId="77777777" w:rsidR="009874A0" w:rsidRPr="0036641C" w:rsidRDefault="009874A0" w:rsidP="009874A0">
      <w:pPr>
        <w:tabs>
          <w:tab w:val="left" w:pos="360"/>
          <w:tab w:val="left" w:pos="540"/>
        </w:tabs>
        <w:spacing w:line="360" w:lineRule="auto"/>
        <w:jc w:val="both"/>
        <w:rPr>
          <w:rFonts w:ascii="GHEA Grapalat" w:hAnsi="GHEA Grapalat" w:cs="Sylfaen"/>
          <w:lang w:val="hy-AM"/>
        </w:rPr>
      </w:pPr>
      <w:r w:rsidRPr="0036641C">
        <w:rPr>
          <w:rFonts w:ascii="GHEA Grapalat" w:hAnsi="GHEA Grapalat" w:cs="Sylfaen"/>
          <w:sz w:val="20"/>
          <w:szCs w:val="20"/>
          <w:lang w:val="hy-AM"/>
        </w:rPr>
        <w:t>գնման պայմանագրի շրջանակներում Կապալառուն</w:t>
      </w:r>
      <w:r w:rsidRPr="0036641C">
        <w:rPr>
          <w:rFonts w:ascii="GHEA Grapalat" w:hAnsi="GHEA Grapalat" w:cs="Sylfaen"/>
          <w:lang w:val="hy-AM"/>
        </w:rPr>
        <w:t xml:space="preserve">  </w:t>
      </w:r>
      <w:r w:rsidRPr="0036641C">
        <w:rPr>
          <w:rFonts w:ascii="GHEA Grapalat" w:hAnsi="GHEA Grapalat" w:cs="Sylfaen"/>
          <w:sz w:val="20"/>
          <w:lang w:val="hy-AM"/>
        </w:rPr>
        <w:t xml:space="preserve">20  թ.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lang w:val="hy-AM"/>
        </w:rPr>
        <w:t xml:space="preserve">-ին </w:t>
      </w:r>
      <w:r w:rsidRPr="0036641C">
        <w:rPr>
          <w:rFonts w:ascii="GHEA Grapalat" w:hAnsi="GHEA Grapalat" w:cs="Sylfaen"/>
          <w:sz w:val="20"/>
          <w:szCs w:val="20"/>
          <w:lang w:val="hy-AM"/>
        </w:rPr>
        <w:t>հանձնման-ընդունման նպատակով Պատվիրատուին հանձնեց ստորև նշված աշխատանքները.</w:t>
      </w:r>
    </w:p>
    <w:p w14:paraId="6FD3CEEB" w14:textId="77777777" w:rsidR="009874A0" w:rsidRPr="0036641C" w:rsidRDefault="009874A0" w:rsidP="009874A0">
      <w:pPr>
        <w:tabs>
          <w:tab w:val="left" w:pos="360"/>
          <w:tab w:val="left" w:pos="540"/>
        </w:tabs>
        <w:ind w:left="-540" w:firstLine="180"/>
        <w:jc w:val="both"/>
        <w:rPr>
          <w:rFonts w:ascii="GHEA Grapalat" w:hAnsi="GHEA Grapalat" w:cs="Sylfaen"/>
          <w:lang w:val="hy-AM"/>
        </w:rPr>
      </w:pPr>
      <w:r w:rsidRPr="0036641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874A0" w:rsidRPr="0036641C" w14:paraId="7ED538F2" w14:textId="77777777" w:rsidTr="006F651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BB5F719" w14:textId="77777777" w:rsidR="009874A0" w:rsidRPr="0036641C" w:rsidRDefault="009874A0" w:rsidP="006F651D">
            <w:pPr>
              <w:jc w:val="center"/>
              <w:rPr>
                <w:rFonts w:ascii="GHEA Grapalat" w:hAnsi="GHEA Grapalat" w:cs="Sylfaen"/>
                <w:bCs/>
                <w:sz w:val="18"/>
                <w:szCs w:val="18"/>
                <w:lang w:val="hy-AM" w:eastAsia="ru-RU"/>
              </w:rPr>
            </w:pPr>
            <w:r w:rsidRPr="0036641C">
              <w:rPr>
                <w:rFonts w:ascii="GHEA Grapalat" w:hAnsi="GHEA Grapalat" w:cs="Sylfaen"/>
                <w:sz w:val="18"/>
                <w:szCs w:val="18"/>
                <w:lang w:val="hy-AM"/>
              </w:rPr>
              <w:t>Աշխատանքի</w:t>
            </w:r>
          </w:p>
        </w:tc>
      </w:tr>
      <w:tr w:rsidR="009874A0" w:rsidRPr="0036641C" w14:paraId="1F1FBD51"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4F684F6"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057C4AF"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2135F5"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քանակը</w:t>
            </w:r>
            <w:r w:rsidRPr="0036641C">
              <w:rPr>
                <w:rFonts w:ascii="GHEA Grapalat" w:hAnsi="GHEA Grapalat"/>
                <w:sz w:val="18"/>
                <w:szCs w:val="18"/>
                <w:lang w:val="hy-AM"/>
              </w:rPr>
              <w:t xml:space="preserve"> (</w:t>
            </w:r>
            <w:r w:rsidRPr="0036641C">
              <w:rPr>
                <w:rFonts w:ascii="GHEA Grapalat" w:hAnsi="GHEA Grapalat" w:cs="Sylfaen"/>
                <w:sz w:val="18"/>
                <w:szCs w:val="18"/>
                <w:lang w:val="hy-AM"/>
              </w:rPr>
              <w:t>փաստացի</w:t>
            </w:r>
            <w:r w:rsidRPr="0036641C">
              <w:rPr>
                <w:rFonts w:ascii="GHEA Grapalat" w:hAnsi="GHEA Grapalat"/>
                <w:sz w:val="18"/>
                <w:szCs w:val="18"/>
                <w:lang w:val="hy-AM"/>
              </w:rPr>
              <w:t>)</w:t>
            </w:r>
          </w:p>
        </w:tc>
      </w:tr>
      <w:tr w:rsidR="009874A0" w:rsidRPr="0036641C" w14:paraId="259604F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1FAE8094" w14:textId="77777777" w:rsidR="009874A0" w:rsidRPr="0036641C" w:rsidRDefault="009874A0" w:rsidP="006F651D">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0487716E" w14:textId="77777777" w:rsidR="009874A0" w:rsidRPr="0036641C" w:rsidRDefault="009874A0" w:rsidP="006F651D">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5B173D42" w14:textId="77777777" w:rsidR="009874A0" w:rsidRPr="0036641C" w:rsidRDefault="009874A0" w:rsidP="006F651D">
            <w:pPr>
              <w:rPr>
                <w:rFonts w:ascii="GHEA Grapalat" w:hAnsi="GHEA Grapalat" w:cs="Sylfaen"/>
                <w:sz w:val="18"/>
                <w:szCs w:val="18"/>
                <w:lang w:val="hy-AM" w:eastAsia="ru-RU"/>
              </w:rPr>
            </w:pPr>
          </w:p>
        </w:tc>
      </w:tr>
      <w:tr w:rsidR="009874A0" w:rsidRPr="0036641C" w14:paraId="62C608D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07483D9D" w14:textId="77777777" w:rsidR="009874A0" w:rsidRPr="0036641C" w:rsidRDefault="009874A0" w:rsidP="006F651D">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79705C04" w14:textId="77777777" w:rsidR="009874A0" w:rsidRPr="0036641C" w:rsidRDefault="009874A0" w:rsidP="006F651D">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6686F731" w14:textId="77777777" w:rsidR="009874A0" w:rsidRPr="0036641C" w:rsidRDefault="009874A0" w:rsidP="006F651D">
            <w:pPr>
              <w:rPr>
                <w:rFonts w:ascii="GHEA Grapalat" w:hAnsi="GHEA Grapalat" w:cs="Sylfaen"/>
                <w:sz w:val="18"/>
                <w:szCs w:val="18"/>
                <w:lang w:val="hy-AM" w:eastAsia="ru-RU"/>
              </w:rPr>
            </w:pPr>
          </w:p>
        </w:tc>
      </w:tr>
    </w:tbl>
    <w:p w14:paraId="624CF09F" w14:textId="77777777" w:rsidR="009874A0" w:rsidRPr="0036641C" w:rsidRDefault="009874A0" w:rsidP="009874A0">
      <w:pPr>
        <w:tabs>
          <w:tab w:val="left" w:pos="360"/>
          <w:tab w:val="left" w:pos="540"/>
        </w:tabs>
        <w:jc w:val="both"/>
        <w:rPr>
          <w:rFonts w:ascii="GHEA Grapalat" w:hAnsi="GHEA Grapalat" w:cs="Sylfaen"/>
          <w:lang w:val="hy-AM" w:eastAsia="ru-RU"/>
        </w:rPr>
      </w:pPr>
    </w:p>
    <w:p w14:paraId="3CB7F488" w14:textId="77777777" w:rsidR="009874A0" w:rsidRPr="0036641C" w:rsidRDefault="009874A0" w:rsidP="009874A0">
      <w:pPr>
        <w:tabs>
          <w:tab w:val="left" w:pos="360"/>
          <w:tab w:val="left" w:pos="540"/>
        </w:tabs>
        <w:jc w:val="both"/>
        <w:rPr>
          <w:rFonts w:ascii="GHEA Grapalat" w:hAnsi="GHEA Grapalat" w:cs="Sylfaen"/>
          <w:lang w:val="hy-AM"/>
        </w:rPr>
      </w:pPr>
    </w:p>
    <w:p w14:paraId="782CC70A" w14:textId="77777777" w:rsidR="009874A0" w:rsidRPr="0036641C" w:rsidRDefault="009874A0" w:rsidP="009874A0">
      <w:pPr>
        <w:tabs>
          <w:tab w:val="left" w:pos="360"/>
          <w:tab w:val="left" w:pos="540"/>
        </w:tabs>
        <w:jc w:val="both"/>
        <w:rPr>
          <w:rFonts w:ascii="GHEA Grapalat" w:hAnsi="GHEA Grapalat" w:cs="Sylfaen"/>
          <w:lang w:val="hy-AM"/>
        </w:rPr>
      </w:pPr>
    </w:p>
    <w:p w14:paraId="68DCCF54" w14:textId="77777777" w:rsidR="009874A0" w:rsidRPr="0036641C" w:rsidRDefault="009874A0" w:rsidP="009874A0">
      <w:pPr>
        <w:tabs>
          <w:tab w:val="left" w:pos="360"/>
          <w:tab w:val="left" w:pos="540"/>
        </w:tabs>
        <w:jc w:val="both"/>
        <w:rPr>
          <w:rFonts w:ascii="GHEA Grapalat" w:hAnsi="GHEA Grapalat" w:cs="Sylfaen"/>
          <w:sz w:val="20"/>
          <w:szCs w:val="20"/>
          <w:lang w:val="hy-AM"/>
        </w:rPr>
      </w:pPr>
      <w:r w:rsidRPr="0036641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A0ABDBA" w14:textId="77777777" w:rsidR="009874A0" w:rsidRPr="0036641C" w:rsidRDefault="009874A0" w:rsidP="009874A0">
      <w:pPr>
        <w:tabs>
          <w:tab w:val="left" w:pos="360"/>
          <w:tab w:val="left" w:pos="540"/>
        </w:tabs>
        <w:rPr>
          <w:rFonts w:ascii="GHEA Grapalat" w:hAnsi="GHEA Grapalat" w:cs="Sylfaen"/>
          <w:sz w:val="22"/>
          <w:szCs w:val="22"/>
          <w:lang w:val="hy-AM"/>
        </w:rPr>
      </w:pPr>
    </w:p>
    <w:p w14:paraId="091D7E36" w14:textId="77777777" w:rsidR="009874A0" w:rsidRPr="0036641C" w:rsidRDefault="009874A0" w:rsidP="009874A0">
      <w:pPr>
        <w:jc w:val="center"/>
        <w:rPr>
          <w:rFonts w:ascii="GHEA Grapalat" w:hAnsi="GHEA Grapalat" w:cs="Sylfaen"/>
          <w:sz w:val="22"/>
          <w:szCs w:val="22"/>
          <w:lang w:val="hy-AM"/>
        </w:rPr>
      </w:pPr>
    </w:p>
    <w:p w14:paraId="4B7F97FC" w14:textId="77777777" w:rsidR="009874A0" w:rsidRPr="0036641C" w:rsidRDefault="009874A0" w:rsidP="009874A0">
      <w:pPr>
        <w:jc w:val="center"/>
        <w:rPr>
          <w:rFonts w:ascii="GHEA Grapalat" w:hAnsi="GHEA Grapalat" w:cs="Sylfaen"/>
          <w:sz w:val="14"/>
          <w:szCs w:val="14"/>
          <w:lang w:val="hy-AM"/>
        </w:rPr>
      </w:pPr>
    </w:p>
    <w:p w14:paraId="78F68B7D" w14:textId="77777777" w:rsidR="009874A0" w:rsidRPr="0036641C" w:rsidRDefault="009874A0" w:rsidP="009874A0">
      <w:pPr>
        <w:jc w:val="center"/>
        <w:rPr>
          <w:rFonts w:ascii="GHEA Grapalat" w:hAnsi="GHEA Grapalat" w:cs="Sylfaen"/>
          <w:sz w:val="22"/>
          <w:szCs w:val="22"/>
          <w:lang w:val="hy-AM"/>
        </w:rPr>
      </w:pPr>
    </w:p>
    <w:p w14:paraId="25523EA9" w14:textId="77777777" w:rsidR="009874A0" w:rsidRPr="0036641C" w:rsidRDefault="009874A0" w:rsidP="009874A0">
      <w:pPr>
        <w:jc w:val="center"/>
        <w:rPr>
          <w:rFonts w:ascii="GHEA Grapalat" w:hAnsi="GHEA Grapalat" w:cs="Sylfaen"/>
          <w:sz w:val="22"/>
          <w:szCs w:val="22"/>
          <w:lang w:val="hy-AM"/>
        </w:rPr>
      </w:pPr>
      <w:r w:rsidRPr="0036641C">
        <w:rPr>
          <w:rFonts w:ascii="GHEA Grapalat" w:hAnsi="GHEA Grapalat" w:cs="Sylfaen"/>
          <w:sz w:val="22"/>
          <w:szCs w:val="22"/>
          <w:lang w:val="hy-AM"/>
        </w:rPr>
        <w:t>ԿՈՂՄԵՐԸ</w:t>
      </w:r>
    </w:p>
    <w:p w14:paraId="5F3AA3CC" w14:textId="77777777" w:rsidR="009874A0" w:rsidRPr="0036641C" w:rsidRDefault="009874A0" w:rsidP="009874A0">
      <w:pPr>
        <w:jc w:val="center"/>
        <w:rPr>
          <w:rFonts w:ascii="GHEA Grapalat" w:hAnsi="GHEA Grapalat" w:cs="Sylfaen"/>
          <w:sz w:val="22"/>
          <w:szCs w:val="22"/>
          <w:lang w:val="hy-AM"/>
        </w:rPr>
      </w:pPr>
    </w:p>
    <w:p w14:paraId="67AAB11C" w14:textId="77777777" w:rsidR="009874A0" w:rsidRPr="0036641C" w:rsidRDefault="009874A0" w:rsidP="009874A0">
      <w:pPr>
        <w:tabs>
          <w:tab w:val="left" w:pos="360"/>
          <w:tab w:val="left" w:pos="540"/>
        </w:tabs>
        <w:rPr>
          <w:rFonts w:ascii="GHEA Grapalat" w:hAnsi="GHEA Grapalat" w:cs="Sylfaen"/>
          <w:sz w:val="22"/>
          <w:szCs w:val="22"/>
          <w:lang w:val="hy-AM"/>
        </w:rPr>
      </w:pPr>
    </w:p>
    <w:p w14:paraId="1A595D82" w14:textId="77777777" w:rsidR="009874A0" w:rsidRPr="0036641C" w:rsidRDefault="009874A0" w:rsidP="009874A0">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9874A0" w:rsidRPr="0036641C" w14:paraId="6ED21CE6" w14:textId="77777777" w:rsidTr="006F651D">
        <w:tc>
          <w:tcPr>
            <w:tcW w:w="4785" w:type="dxa"/>
          </w:tcPr>
          <w:p w14:paraId="71651200" w14:textId="77777777" w:rsidR="009874A0" w:rsidRPr="0036641C" w:rsidRDefault="009874A0" w:rsidP="006F651D">
            <w:pPr>
              <w:tabs>
                <w:tab w:val="left" w:pos="360"/>
                <w:tab w:val="left" w:pos="540"/>
              </w:tabs>
              <w:jc w:val="center"/>
              <w:rPr>
                <w:rFonts w:ascii="GHEA Grapalat" w:hAnsi="GHEA Grapalat" w:cs="Sylfaen"/>
                <w:b/>
                <w:bCs/>
                <w:sz w:val="22"/>
                <w:szCs w:val="22"/>
                <w:lang w:val="hy-AM" w:eastAsia="ru-RU"/>
              </w:rPr>
            </w:pPr>
            <w:r w:rsidRPr="0036641C">
              <w:rPr>
                <w:rFonts w:ascii="GHEA Grapalat" w:hAnsi="GHEA Grapalat" w:cs="Sylfaen"/>
                <w:b/>
                <w:bCs/>
                <w:sz w:val="22"/>
                <w:szCs w:val="22"/>
                <w:lang w:val="hy-AM"/>
              </w:rPr>
              <w:t>Հանձնեց</w:t>
            </w:r>
          </w:p>
        </w:tc>
        <w:tc>
          <w:tcPr>
            <w:tcW w:w="5223" w:type="dxa"/>
          </w:tcPr>
          <w:p w14:paraId="4D7078AB" w14:textId="77777777" w:rsidR="009874A0" w:rsidRPr="0036641C" w:rsidRDefault="009874A0" w:rsidP="006F651D">
            <w:pPr>
              <w:tabs>
                <w:tab w:val="left" w:pos="360"/>
                <w:tab w:val="left" w:pos="540"/>
              </w:tabs>
              <w:jc w:val="center"/>
              <w:rPr>
                <w:rFonts w:ascii="GHEA Grapalat" w:hAnsi="GHEA Grapalat" w:cs="Sylfaen"/>
                <w:b/>
                <w:bCs/>
                <w:sz w:val="22"/>
                <w:szCs w:val="22"/>
                <w:lang w:val="hy-AM" w:eastAsia="ru-RU"/>
              </w:rPr>
            </w:pPr>
            <w:r w:rsidRPr="0036641C">
              <w:rPr>
                <w:rFonts w:ascii="GHEA Grapalat" w:hAnsi="GHEA Grapalat" w:cs="Sylfaen"/>
                <w:b/>
                <w:bCs/>
                <w:sz w:val="22"/>
                <w:szCs w:val="22"/>
                <w:lang w:val="hy-AM"/>
              </w:rPr>
              <w:t xml:space="preserve">        Ընդունեց</w:t>
            </w:r>
          </w:p>
        </w:tc>
      </w:tr>
    </w:tbl>
    <w:p w14:paraId="0DAB8929" w14:textId="77777777" w:rsidR="009874A0" w:rsidRPr="0036641C" w:rsidRDefault="009874A0" w:rsidP="009874A0">
      <w:pPr>
        <w:tabs>
          <w:tab w:val="left" w:pos="360"/>
          <w:tab w:val="left" w:pos="540"/>
        </w:tabs>
        <w:rPr>
          <w:rFonts w:ascii="GHEA Grapalat" w:hAnsi="GHEA Grapalat" w:cs="Sylfaen"/>
          <w:sz w:val="20"/>
          <w:szCs w:val="20"/>
          <w:lang w:val="hy-AM" w:eastAsia="ru-RU"/>
        </w:rPr>
      </w:pPr>
      <w:r w:rsidRPr="0036641C">
        <w:rPr>
          <w:rFonts w:ascii="GHEA Grapalat" w:hAnsi="GHEA Grapalat" w:cs="Sylfaen"/>
          <w:sz w:val="20"/>
          <w:szCs w:val="20"/>
          <w:lang w:val="hy-AM" w:eastAsia="ru-RU"/>
        </w:rPr>
        <w:t xml:space="preserve">                                                                                                  հայտը նախագծած ներկայացուցիչ`</w:t>
      </w:r>
    </w:p>
    <w:p w14:paraId="08B9A910" w14:textId="77777777" w:rsidR="009874A0" w:rsidRPr="0036641C" w:rsidRDefault="009874A0" w:rsidP="009874A0">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874A0" w:rsidRPr="0036641C" w14:paraId="74A72F5B" w14:textId="77777777" w:rsidTr="006F651D">
        <w:trPr>
          <w:tblCellSpacing w:w="7" w:type="dxa"/>
          <w:jc w:val="center"/>
        </w:trPr>
        <w:tc>
          <w:tcPr>
            <w:tcW w:w="0" w:type="auto"/>
            <w:vAlign w:val="center"/>
          </w:tcPr>
          <w:p w14:paraId="55978302"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 xml:space="preserve">___________________________ </w:t>
            </w:r>
          </w:p>
          <w:p w14:paraId="3089C669"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ազգանուն, անուն</w:t>
            </w:r>
          </w:p>
        </w:tc>
        <w:tc>
          <w:tcPr>
            <w:tcW w:w="0" w:type="auto"/>
            <w:vAlign w:val="center"/>
          </w:tcPr>
          <w:p w14:paraId="308D6617"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___________________________</w:t>
            </w:r>
          </w:p>
          <w:p w14:paraId="3B923FD2"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ազգանուն, անուն</w:t>
            </w:r>
          </w:p>
        </w:tc>
      </w:tr>
      <w:tr w:rsidR="009874A0" w:rsidRPr="0036641C" w14:paraId="612490F6" w14:textId="77777777" w:rsidTr="006F651D">
        <w:trPr>
          <w:tblCellSpacing w:w="7" w:type="dxa"/>
          <w:jc w:val="center"/>
        </w:trPr>
        <w:tc>
          <w:tcPr>
            <w:tcW w:w="0" w:type="auto"/>
            <w:vAlign w:val="center"/>
          </w:tcPr>
          <w:p w14:paraId="4CD0AE9E"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 xml:space="preserve">___________________________ </w:t>
            </w:r>
          </w:p>
          <w:p w14:paraId="7CC7C746"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ստորագրություն</w:t>
            </w:r>
          </w:p>
        </w:tc>
        <w:tc>
          <w:tcPr>
            <w:tcW w:w="0" w:type="auto"/>
            <w:vAlign w:val="center"/>
          </w:tcPr>
          <w:p w14:paraId="1734CD81"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___________________________</w:t>
            </w:r>
          </w:p>
          <w:p w14:paraId="5FBC981E"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ստորագրություն</w:t>
            </w:r>
          </w:p>
        </w:tc>
      </w:tr>
    </w:tbl>
    <w:p w14:paraId="52DA13F1" w14:textId="77777777" w:rsidR="009874A0" w:rsidRPr="0036641C" w:rsidRDefault="009874A0" w:rsidP="009874A0">
      <w:pPr>
        <w:tabs>
          <w:tab w:val="left" w:pos="360"/>
          <w:tab w:val="left" w:pos="540"/>
        </w:tabs>
        <w:jc w:val="center"/>
        <w:rPr>
          <w:rFonts w:ascii="Sylfaen" w:hAnsi="Sylfaen" w:cs="Sylfaen"/>
          <w:b/>
          <w:bCs/>
          <w:lang w:val="hy-AM"/>
        </w:rPr>
      </w:pPr>
    </w:p>
    <w:p w14:paraId="133BF7F2" w14:textId="77777777" w:rsidR="009874A0" w:rsidRPr="0036641C" w:rsidRDefault="009874A0" w:rsidP="009874A0">
      <w:pPr>
        <w:tabs>
          <w:tab w:val="left" w:pos="360"/>
          <w:tab w:val="left" w:pos="540"/>
        </w:tabs>
        <w:jc w:val="center"/>
        <w:rPr>
          <w:rFonts w:ascii="Sylfaen" w:hAnsi="Sylfaen" w:cs="Sylfaen"/>
          <w:b/>
          <w:bCs/>
          <w:lang w:val="hy-AM"/>
        </w:rPr>
      </w:pPr>
    </w:p>
    <w:p w14:paraId="7EA3A7E5" w14:textId="77777777" w:rsidR="009874A0" w:rsidRPr="0036641C" w:rsidRDefault="009874A0" w:rsidP="009874A0">
      <w:pPr>
        <w:tabs>
          <w:tab w:val="left" w:pos="360"/>
          <w:tab w:val="left" w:pos="540"/>
        </w:tabs>
        <w:jc w:val="center"/>
        <w:rPr>
          <w:rFonts w:ascii="Sylfaen" w:hAnsi="Sylfaen" w:cs="Sylfaen"/>
          <w:b/>
          <w:bCs/>
          <w:lang w:val="hy-AM"/>
        </w:rPr>
      </w:pPr>
    </w:p>
    <w:p w14:paraId="676D0A1B" w14:textId="77777777" w:rsidR="009874A0" w:rsidRPr="0036641C" w:rsidRDefault="009874A0" w:rsidP="009874A0">
      <w:pPr>
        <w:tabs>
          <w:tab w:val="left" w:pos="360"/>
          <w:tab w:val="left" w:pos="540"/>
        </w:tabs>
        <w:jc w:val="center"/>
        <w:rPr>
          <w:rFonts w:ascii="Sylfaen" w:hAnsi="Sylfaen" w:cs="Sylfaen"/>
          <w:b/>
          <w:bCs/>
          <w:lang w:val="hy-AM"/>
        </w:rPr>
      </w:pPr>
    </w:p>
    <w:p w14:paraId="5D2988D8" w14:textId="77777777" w:rsidR="009874A0" w:rsidRPr="0036641C" w:rsidRDefault="009874A0" w:rsidP="009874A0">
      <w:pPr>
        <w:tabs>
          <w:tab w:val="left" w:pos="360"/>
          <w:tab w:val="left" w:pos="540"/>
        </w:tabs>
        <w:jc w:val="center"/>
        <w:rPr>
          <w:rFonts w:ascii="Sylfaen" w:hAnsi="Sylfaen" w:cs="Sylfaen"/>
          <w:b/>
          <w:bCs/>
          <w:lang w:val="hy-AM"/>
        </w:rPr>
      </w:pPr>
    </w:p>
    <w:p w14:paraId="1D73BAE9" w14:textId="77777777" w:rsidR="009874A0" w:rsidRPr="0036641C" w:rsidRDefault="009874A0" w:rsidP="009874A0">
      <w:pPr>
        <w:tabs>
          <w:tab w:val="left" w:pos="360"/>
          <w:tab w:val="left" w:pos="540"/>
        </w:tabs>
        <w:jc w:val="center"/>
        <w:rPr>
          <w:rFonts w:ascii="Sylfaen" w:hAnsi="Sylfaen" w:cs="Sylfaen"/>
          <w:b/>
          <w:bCs/>
          <w:lang w:val="hy-AM"/>
        </w:rPr>
      </w:pPr>
    </w:p>
    <w:p w14:paraId="7BD63A75" w14:textId="77777777" w:rsidR="009874A0" w:rsidRPr="0036641C" w:rsidRDefault="009874A0" w:rsidP="009874A0">
      <w:pPr>
        <w:tabs>
          <w:tab w:val="left" w:pos="360"/>
          <w:tab w:val="left" w:pos="540"/>
        </w:tabs>
        <w:jc w:val="center"/>
        <w:rPr>
          <w:rFonts w:ascii="Sylfaen" w:hAnsi="Sylfaen" w:cs="Sylfaen"/>
          <w:b/>
          <w:bCs/>
          <w:lang w:val="hy-AM"/>
        </w:rPr>
      </w:pPr>
    </w:p>
    <w:p w14:paraId="648D9516" w14:textId="77777777" w:rsidR="009874A0" w:rsidRPr="0036641C" w:rsidRDefault="009874A0" w:rsidP="009874A0">
      <w:pPr>
        <w:tabs>
          <w:tab w:val="left" w:pos="360"/>
          <w:tab w:val="left" w:pos="540"/>
        </w:tabs>
        <w:jc w:val="center"/>
        <w:rPr>
          <w:rFonts w:ascii="Sylfaen" w:hAnsi="Sylfaen" w:cs="Sylfaen"/>
          <w:b/>
          <w:bCs/>
          <w:lang w:val="hy-AM"/>
        </w:rPr>
      </w:pPr>
    </w:p>
    <w:p w14:paraId="269D4D21" w14:textId="77777777" w:rsidR="009874A0" w:rsidRPr="0036641C" w:rsidRDefault="009874A0" w:rsidP="009874A0">
      <w:pPr>
        <w:tabs>
          <w:tab w:val="left" w:pos="360"/>
          <w:tab w:val="left" w:pos="540"/>
        </w:tabs>
        <w:jc w:val="center"/>
        <w:rPr>
          <w:rFonts w:ascii="Sylfaen" w:hAnsi="Sylfaen" w:cs="Sylfaen"/>
          <w:b/>
          <w:bCs/>
          <w:lang w:val="hy-AM"/>
        </w:rPr>
      </w:pPr>
    </w:p>
    <w:p w14:paraId="7BA4A02F" w14:textId="77777777" w:rsidR="009874A0" w:rsidRPr="0036641C" w:rsidRDefault="009874A0" w:rsidP="009874A0">
      <w:pPr>
        <w:tabs>
          <w:tab w:val="left" w:pos="360"/>
          <w:tab w:val="left" w:pos="540"/>
        </w:tabs>
        <w:jc w:val="center"/>
        <w:rPr>
          <w:rFonts w:ascii="Sylfaen" w:hAnsi="Sylfaen" w:cs="Sylfaen"/>
          <w:b/>
          <w:bCs/>
          <w:lang w:val="hy-AM"/>
        </w:rPr>
      </w:pPr>
    </w:p>
    <w:p w14:paraId="75A229ED" w14:textId="77777777" w:rsidR="009874A0" w:rsidRPr="0036641C" w:rsidRDefault="009874A0" w:rsidP="009874A0">
      <w:pPr>
        <w:tabs>
          <w:tab w:val="left" w:pos="360"/>
          <w:tab w:val="left" w:pos="540"/>
        </w:tabs>
        <w:jc w:val="center"/>
        <w:rPr>
          <w:rFonts w:ascii="Sylfaen" w:hAnsi="Sylfaen" w:cs="Sylfaen"/>
          <w:b/>
          <w:bCs/>
          <w:lang w:val="hy-AM"/>
        </w:rPr>
      </w:pPr>
    </w:p>
    <w:p w14:paraId="692F56DE" w14:textId="77777777" w:rsidR="009874A0" w:rsidRPr="0036641C" w:rsidRDefault="009874A0" w:rsidP="009874A0">
      <w:pPr>
        <w:tabs>
          <w:tab w:val="left" w:pos="360"/>
          <w:tab w:val="left" w:pos="540"/>
        </w:tabs>
        <w:jc w:val="center"/>
        <w:rPr>
          <w:rFonts w:ascii="Sylfaen" w:hAnsi="Sylfaen" w:cs="Sylfaen"/>
          <w:b/>
          <w:bCs/>
          <w:lang w:val="hy-AM"/>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9874A0" w:rsidRPr="0036641C" w14:paraId="299C716C" w14:textId="77777777" w:rsidTr="006F651D">
        <w:trPr>
          <w:tblCellSpacing w:w="7" w:type="dxa"/>
          <w:jc w:val="center"/>
        </w:trPr>
        <w:tc>
          <w:tcPr>
            <w:tcW w:w="0" w:type="auto"/>
            <w:vAlign w:val="center"/>
          </w:tcPr>
          <w:p w14:paraId="58246088" w14:textId="77777777" w:rsidR="009874A0" w:rsidRPr="0036641C" w:rsidRDefault="009874A0" w:rsidP="006F651D">
            <w:pPr>
              <w:rPr>
                <w:rFonts w:ascii="GHEA Grapalat" w:hAnsi="GHEA Grapalat" w:cs="GHEA Grapalat"/>
                <w:color w:val="000000"/>
                <w:sz w:val="21"/>
                <w:szCs w:val="21"/>
                <w:lang w:val="hy-AM"/>
              </w:rPr>
            </w:pPr>
          </w:p>
          <w:p w14:paraId="0698321A" w14:textId="77777777" w:rsidR="009874A0" w:rsidRPr="0036641C" w:rsidRDefault="009874A0" w:rsidP="006F651D">
            <w:pPr>
              <w:rPr>
                <w:rFonts w:ascii="GHEA Grapalat" w:hAnsi="GHEA Grapalat" w:cs="GHEA Grapalat"/>
                <w:color w:val="000000"/>
                <w:sz w:val="21"/>
                <w:szCs w:val="21"/>
                <w:lang w:val="hy-AM"/>
              </w:rPr>
            </w:pPr>
          </w:p>
          <w:p w14:paraId="17C6CA1E" w14:textId="77777777" w:rsidR="009874A0" w:rsidRPr="0036641C" w:rsidRDefault="009874A0" w:rsidP="006F651D">
            <w:pPr>
              <w:rPr>
                <w:rFonts w:ascii="GHEA Grapalat" w:hAnsi="GHEA Grapalat" w:cs="GHEA Grapalat"/>
                <w:color w:val="000000"/>
                <w:sz w:val="21"/>
                <w:szCs w:val="21"/>
                <w:lang w:val="hy-AM"/>
              </w:rPr>
            </w:pPr>
          </w:p>
          <w:p w14:paraId="40449CFE" w14:textId="77777777" w:rsidR="009874A0" w:rsidRPr="0036641C" w:rsidRDefault="009874A0" w:rsidP="006F651D">
            <w:pPr>
              <w:rPr>
                <w:rFonts w:ascii="GHEA Grapalat" w:hAnsi="GHEA Grapalat" w:cs="GHEA Grapalat"/>
                <w:color w:val="000000"/>
                <w:sz w:val="21"/>
                <w:szCs w:val="21"/>
                <w:lang w:val="hy-AM"/>
              </w:rPr>
            </w:pPr>
          </w:p>
          <w:p w14:paraId="234789AD" w14:textId="77777777" w:rsidR="009874A0" w:rsidRPr="0036641C" w:rsidRDefault="009874A0" w:rsidP="006F651D">
            <w:pPr>
              <w:rPr>
                <w:rFonts w:ascii="GHEA Grapalat" w:hAnsi="GHEA Grapalat" w:cs="GHEA Grapalat"/>
                <w:color w:val="000000"/>
                <w:sz w:val="21"/>
                <w:szCs w:val="21"/>
                <w:lang w:val="hy-AM"/>
              </w:rPr>
            </w:pPr>
          </w:p>
          <w:p w14:paraId="0A797DAE" w14:textId="77777777" w:rsidR="009874A0" w:rsidRPr="0036641C" w:rsidRDefault="009874A0" w:rsidP="006F651D">
            <w:pPr>
              <w:rPr>
                <w:rFonts w:ascii="GHEA Grapalat" w:hAnsi="GHEA Grapalat" w:cs="GHEA Grapalat"/>
                <w:color w:val="000000"/>
                <w:sz w:val="21"/>
                <w:szCs w:val="21"/>
                <w:lang w:val="hy-AM"/>
              </w:rPr>
            </w:pPr>
          </w:p>
          <w:p w14:paraId="71D728CA" w14:textId="77777777" w:rsidR="009874A0" w:rsidRPr="0036641C" w:rsidRDefault="009874A0" w:rsidP="006F651D">
            <w:pPr>
              <w:rPr>
                <w:rFonts w:ascii="GHEA Grapalat" w:hAnsi="GHEA Grapalat" w:cs="GHEA Grapalat"/>
                <w:color w:val="000000"/>
                <w:sz w:val="21"/>
                <w:szCs w:val="21"/>
                <w:lang w:val="hy-AM"/>
              </w:rPr>
            </w:pPr>
          </w:p>
        </w:tc>
        <w:tc>
          <w:tcPr>
            <w:tcW w:w="10304" w:type="dxa"/>
            <w:vAlign w:val="center"/>
          </w:tcPr>
          <w:p w14:paraId="6644D081" w14:textId="77777777" w:rsidR="009874A0" w:rsidRPr="0036641C" w:rsidRDefault="009874A0" w:rsidP="006F651D">
            <w:pPr>
              <w:rPr>
                <w:rFonts w:ascii="GHEA Grapalat" w:hAnsi="GHEA Grapalat" w:cs="GHEA Grapalat"/>
                <w:color w:val="000000"/>
                <w:sz w:val="21"/>
                <w:szCs w:val="21"/>
                <w:lang w:val="hy-AM" w:eastAsia="ru-RU"/>
              </w:rPr>
            </w:pPr>
          </w:p>
          <w:p w14:paraId="78FFE044" w14:textId="77777777" w:rsidR="009874A0" w:rsidRPr="0036641C" w:rsidRDefault="009874A0" w:rsidP="006F651D">
            <w:pPr>
              <w:rPr>
                <w:rFonts w:ascii="GHEA Grapalat" w:hAnsi="GHEA Grapalat" w:cs="GHEA Grapalat"/>
                <w:color w:val="000000"/>
                <w:sz w:val="21"/>
                <w:szCs w:val="21"/>
                <w:lang w:val="hy-AM" w:eastAsia="ru-RU"/>
              </w:rPr>
            </w:pPr>
          </w:p>
          <w:p w14:paraId="0B4B9721" w14:textId="77777777" w:rsidR="009874A0" w:rsidRPr="0036641C" w:rsidRDefault="009874A0" w:rsidP="006F651D">
            <w:pPr>
              <w:jc w:val="right"/>
              <w:rPr>
                <w:rFonts w:ascii="GHEA Grapalat" w:hAnsi="GHEA Grapalat"/>
                <w:i/>
                <w:sz w:val="18"/>
                <w:lang w:val="hy-AM"/>
              </w:rPr>
            </w:pPr>
            <w:r w:rsidRPr="0036641C">
              <w:rPr>
                <w:rFonts w:ascii="GHEA Grapalat" w:hAnsi="GHEA Grapalat"/>
                <w:i/>
                <w:sz w:val="18"/>
                <w:lang w:val="hy-AM"/>
              </w:rPr>
              <w:t>Հավելված N 5</w:t>
            </w:r>
          </w:p>
          <w:p w14:paraId="6DF17B5E" w14:textId="77777777" w:rsidR="009874A0" w:rsidRPr="0036641C" w:rsidRDefault="009874A0" w:rsidP="006F651D">
            <w:pPr>
              <w:jc w:val="right"/>
              <w:rPr>
                <w:rFonts w:ascii="GHEA Grapalat" w:hAnsi="GHEA Grapalat" w:cs="Sylfaen"/>
                <w:i/>
                <w:sz w:val="20"/>
                <w:lang w:val="hy-AM"/>
              </w:rPr>
            </w:pPr>
            <w:r w:rsidRPr="0036641C">
              <w:rPr>
                <w:rFonts w:ascii="GHEA Grapalat" w:hAnsi="GHEA Grapalat" w:cs="Sylfaen"/>
                <w:i/>
                <w:sz w:val="20"/>
                <w:lang w:val="hy-AM"/>
              </w:rPr>
              <w:t xml:space="preserve">«         »              20  թ. կնքված </w:t>
            </w:r>
          </w:p>
          <w:p w14:paraId="6416AFB2" w14:textId="77777777" w:rsidR="009874A0" w:rsidRPr="0036641C" w:rsidRDefault="009874A0" w:rsidP="006F651D">
            <w:pPr>
              <w:jc w:val="right"/>
              <w:rPr>
                <w:rFonts w:ascii="GHEA Grapalat" w:hAnsi="GHEA Grapalat" w:cs="Sylfaen"/>
                <w:i/>
                <w:sz w:val="20"/>
                <w:lang w:val="hy-AM"/>
              </w:rPr>
            </w:pPr>
            <w:r w:rsidRPr="0036641C">
              <w:rPr>
                <w:rFonts w:ascii="GHEA Grapalat" w:hAnsi="GHEA Grapalat" w:cs="Sylfaen"/>
                <w:i/>
                <w:sz w:val="20"/>
                <w:lang w:val="hy-AM"/>
              </w:rPr>
              <w:t xml:space="preserve">                      ծածկագրով պայմանագրի</w:t>
            </w:r>
          </w:p>
          <w:p w14:paraId="555F24E4" w14:textId="77777777" w:rsidR="009874A0" w:rsidRPr="0036641C" w:rsidRDefault="009874A0" w:rsidP="006F651D">
            <w:pPr>
              <w:tabs>
                <w:tab w:val="left" w:pos="360"/>
                <w:tab w:val="left" w:pos="540"/>
              </w:tabs>
              <w:jc w:val="center"/>
              <w:rPr>
                <w:rFonts w:ascii="Sylfaen" w:hAnsi="Sylfaen" w:cs="Sylfaen"/>
                <w:b/>
                <w:bCs/>
                <w:lang w:val="hy-AM"/>
              </w:rPr>
            </w:pPr>
          </w:p>
          <w:p w14:paraId="3E1727E1" w14:textId="77777777" w:rsidR="009874A0" w:rsidRPr="0036641C" w:rsidRDefault="009874A0" w:rsidP="006F651D">
            <w:pPr>
              <w:jc w:val="right"/>
              <w:rPr>
                <w:rFonts w:ascii="GHEA Grapalat" w:hAnsi="GHEA Grapalat"/>
                <w:i/>
                <w:sz w:val="18"/>
                <w:lang w:val="hy-AM"/>
              </w:rPr>
            </w:pPr>
          </w:p>
          <w:p w14:paraId="1961AF8B" w14:textId="77777777" w:rsidR="009874A0" w:rsidRPr="0036641C" w:rsidRDefault="009874A0" w:rsidP="006F651D">
            <w:pPr>
              <w:rPr>
                <w:rFonts w:ascii="GHEA Grapalat" w:hAnsi="GHEA Grapalat" w:cs="GHEA Grapalat"/>
                <w:sz w:val="22"/>
                <w:szCs w:val="22"/>
                <w:lang w:val="hy-AM"/>
              </w:rPr>
            </w:pPr>
          </w:p>
          <w:p w14:paraId="539821F0" w14:textId="77777777" w:rsidR="009874A0" w:rsidRPr="0036641C" w:rsidRDefault="009874A0" w:rsidP="006F651D">
            <w:pPr>
              <w:rPr>
                <w:rFonts w:ascii="GHEA Grapalat" w:hAnsi="GHEA Grapalat" w:cs="GHEA Grapalat"/>
                <w:sz w:val="22"/>
                <w:szCs w:val="22"/>
                <w:lang w:val="hy-AM"/>
              </w:rPr>
            </w:pPr>
          </w:p>
          <w:p w14:paraId="0E5AE81B" w14:textId="77777777" w:rsidR="009874A0" w:rsidRPr="0036641C" w:rsidRDefault="009874A0" w:rsidP="006F651D">
            <w:pPr>
              <w:rPr>
                <w:rFonts w:ascii="GHEA Grapalat" w:hAnsi="GHEA Grapalat" w:cs="GHEA Grapalat"/>
                <w:sz w:val="22"/>
                <w:szCs w:val="22"/>
                <w:lang w:val="hy-AM"/>
              </w:rPr>
            </w:pPr>
          </w:p>
          <w:p w14:paraId="50870735" w14:textId="77777777" w:rsidR="009874A0" w:rsidRPr="0036641C" w:rsidRDefault="009874A0" w:rsidP="006F651D">
            <w:pPr>
              <w:rPr>
                <w:rFonts w:ascii="GHEA Grapalat" w:hAnsi="GHEA Grapalat" w:cs="GHEA Grapalat"/>
                <w:sz w:val="22"/>
                <w:szCs w:val="22"/>
                <w:lang w:val="hy-AM"/>
              </w:rPr>
            </w:pPr>
          </w:p>
          <w:p w14:paraId="672C6D52" w14:textId="77777777" w:rsidR="009874A0" w:rsidRPr="0036641C" w:rsidRDefault="009874A0" w:rsidP="006F651D">
            <w:pPr>
              <w:jc w:val="center"/>
              <w:rPr>
                <w:rFonts w:ascii="GHEA Grapalat" w:hAnsi="GHEA Grapalat" w:cs="GHEA Grapalat"/>
                <w:sz w:val="22"/>
                <w:szCs w:val="22"/>
                <w:lang w:val="hy-AM"/>
              </w:rPr>
            </w:pPr>
            <w:r w:rsidRPr="0036641C">
              <w:rPr>
                <w:rFonts w:ascii="GHEA Grapalat" w:hAnsi="GHEA Grapalat" w:cs="GHEA Grapalat"/>
                <w:sz w:val="22"/>
                <w:szCs w:val="22"/>
                <w:lang w:val="hy-AM"/>
              </w:rPr>
              <w:t>ԾԱՆՈՒՑՈՒՄ</w:t>
            </w:r>
          </w:p>
          <w:p w14:paraId="2E6AC04D" w14:textId="77777777" w:rsidR="009874A0" w:rsidRPr="0036641C" w:rsidRDefault="009874A0" w:rsidP="006F651D">
            <w:pPr>
              <w:jc w:val="center"/>
              <w:rPr>
                <w:rFonts w:ascii="GHEA Grapalat" w:hAnsi="GHEA Grapalat" w:cs="GHEA Grapalat"/>
                <w:sz w:val="22"/>
                <w:szCs w:val="22"/>
                <w:lang w:val="hy-AM"/>
              </w:rPr>
            </w:pPr>
          </w:p>
          <w:p w14:paraId="506017D3" w14:textId="77777777" w:rsidR="009874A0" w:rsidRPr="0036641C" w:rsidRDefault="009874A0" w:rsidP="006F651D">
            <w:pPr>
              <w:jc w:val="both"/>
              <w:rPr>
                <w:rFonts w:ascii="GHEA Grapalat" w:hAnsi="GHEA Grapalat" w:cs="Arial"/>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Arial"/>
                <w:sz w:val="20"/>
                <w:szCs w:val="20"/>
                <w:lang w:val="hy-AM"/>
              </w:rPr>
              <w:t xml:space="preserve"> .  </w:t>
            </w:r>
          </w:p>
          <w:p w14:paraId="117EC8EE" w14:textId="77777777" w:rsidR="009874A0" w:rsidRPr="0036641C" w:rsidRDefault="009874A0" w:rsidP="006F651D">
            <w:pPr>
              <w:jc w:val="both"/>
              <w:rPr>
                <w:rFonts w:ascii="GHEA Grapalat" w:hAnsi="GHEA Grapalat" w:cs="Arial"/>
                <w:vertAlign w:val="superscript"/>
                <w:lang w:val="hy-AM"/>
              </w:rPr>
            </w:pPr>
            <w:r w:rsidRPr="0036641C">
              <w:rPr>
                <w:rFonts w:ascii="GHEA Grapalat" w:hAnsi="GHEA Grapalat"/>
                <w:vertAlign w:val="superscript"/>
                <w:lang w:val="hy-AM"/>
              </w:rPr>
              <w:t xml:space="preserve">               </w:t>
            </w:r>
            <w:r w:rsidRPr="0036641C">
              <w:rPr>
                <w:rFonts w:ascii="GHEA Grapalat" w:hAnsi="GHEA Grapalat"/>
                <w:lang w:val="hy-AM"/>
              </w:rPr>
              <w:t xml:space="preserve">            </w:t>
            </w:r>
            <w:r w:rsidRPr="0036641C">
              <w:rPr>
                <w:rFonts w:ascii="GHEA Grapalat" w:hAnsi="GHEA Grapalat" w:cs="Sylfaen"/>
                <w:vertAlign w:val="superscript"/>
                <w:lang w:val="hy-AM"/>
              </w:rPr>
              <w:t>ֆինանսական գործակալի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47EF0CAE" w14:textId="77777777" w:rsidR="009874A0" w:rsidRPr="0036641C" w:rsidRDefault="009874A0" w:rsidP="006F651D">
            <w:pPr>
              <w:jc w:val="both"/>
              <w:rPr>
                <w:rFonts w:ascii="GHEA Grapalat" w:hAnsi="GHEA Grapalat"/>
                <w:sz w:val="22"/>
                <w:szCs w:val="22"/>
                <w:vertAlign w:val="superscript"/>
                <w:lang w:val="hy-AM"/>
              </w:rPr>
            </w:pPr>
          </w:p>
          <w:p w14:paraId="38C64E39" w14:textId="77777777" w:rsidR="009874A0" w:rsidRPr="0036641C" w:rsidRDefault="009874A0" w:rsidP="006F651D">
            <w:pPr>
              <w:pStyle w:val="ListParagraph"/>
              <w:numPr>
                <w:ilvl w:val="0"/>
                <w:numId w:val="34"/>
              </w:numPr>
              <w:contextualSpacing/>
              <w:jc w:val="both"/>
              <w:rPr>
                <w:rFonts w:ascii="GHEA Grapalat" w:hAnsi="GHEA Grapalat"/>
                <w:sz w:val="22"/>
                <w:szCs w:val="22"/>
                <w:u w:val="single"/>
                <w:lang w:val="hy-AM"/>
              </w:rPr>
            </w:pP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 xml:space="preserve">ի և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ի միջև «--»         20  թ. կնքված</w:t>
            </w:r>
          </w:p>
          <w:p w14:paraId="2AB3A079" w14:textId="77777777" w:rsidR="009874A0" w:rsidRPr="0036641C" w:rsidRDefault="009874A0" w:rsidP="006F651D">
            <w:pPr>
              <w:jc w:val="both"/>
              <w:rPr>
                <w:rFonts w:ascii="GHEA Grapalat" w:hAnsi="GHEA Grapalat" w:cs="Sylfaen"/>
                <w:vertAlign w:val="superscript"/>
                <w:lang w:val="hy-AM"/>
              </w:rPr>
            </w:pPr>
            <w:r w:rsidRPr="0036641C">
              <w:rPr>
                <w:rFonts w:ascii="GHEA Grapalat" w:hAnsi="GHEA Grapalat" w:cs="Sylfaen"/>
                <w:vertAlign w:val="superscript"/>
                <w:lang w:val="hy-AM"/>
              </w:rPr>
              <w:t xml:space="preserve">                              պատվիրատուի անվանումը                                         կապալառուի անվանումը </w:t>
            </w:r>
          </w:p>
          <w:p w14:paraId="48200B89" w14:textId="77777777" w:rsidR="009874A0" w:rsidRPr="0036641C" w:rsidRDefault="009874A0" w:rsidP="006F651D">
            <w:pPr>
              <w:jc w:val="both"/>
              <w:rPr>
                <w:rFonts w:ascii="GHEA Grapalat" w:hAnsi="GHEA Grapalat" w:cs="Sylfaen"/>
                <w:vertAlign w:val="superscript"/>
                <w:lang w:val="hy-AM"/>
              </w:rPr>
            </w:pPr>
          </w:p>
          <w:p w14:paraId="10676ED9" w14:textId="77777777" w:rsidR="009874A0" w:rsidRPr="0036641C" w:rsidRDefault="009874A0" w:rsidP="006F651D">
            <w:pPr>
              <w:jc w:val="both"/>
              <w:rPr>
                <w:rFonts w:ascii="GHEA Grapalat" w:hAnsi="GHEA Grapalat"/>
                <w:sz w:val="22"/>
                <w:szCs w:val="22"/>
                <w:u w:val="single"/>
                <w:lang w:val="hy-AM"/>
              </w:rPr>
            </w:pPr>
          </w:p>
          <w:p w14:paraId="6B1439C5"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r w:rsidRPr="0036641C">
              <w:rPr>
                <w:rFonts w:ascii="GHEA Grapalat" w:hAnsi="GHEA Grapalat"/>
                <w:lang w:val="hy-AM"/>
              </w:rPr>
              <w:t>«</w:t>
            </w:r>
            <w:r w:rsidRPr="0036641C">
              <w:rPr>
                <w:rFonts w:ascii="GHEA Grapalat" w:hAnsi="GHEA Grapalat"/>
                <w:sz w:val="20"/>
                <w:szCs w:val="20"/>
                <w:lang w:val="hy-AM"/>
              </w:rPr>
              <w:t>---</w:t>
            </w:r>
            <w:r w:rsidRPr="0036641C">
              <w:rPr>
                <w:rFonts w:ascii="GHEA Grapalat" w:hAnsi="GHEA Grapalat" w:cs="Arial"/>
                <w:sz w:val="20"/>
                <w:szCs w:val="20"/>
                <w:lang w:val="hy-AM"/>
              </w:rPr>
              <w:t>------/---------</w:t>
            </w:r>
            <w:r w:rsidRPr="0036641C">
              <w:rPr>
                <w:rFonts w:ascii="GHEA Grapalat" w:hAnsi="GHEA Grapalat"/>
                <w:lang w:val="hy-AM"/>
              </w:rPr>
              <w:t>»</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ծածկագրով պայմանագրի (այսուհետ՝ Պայմանագիր) շրջանակում իր և</w:t>
            </w:r>
          </w:p>
          <w:p w14:paraId="01F92A97"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w:t>
            </w:r>
            <w:r w:rsidRPr="0036641C">
              <w:rPr>
                <w:rFonts w:ascii="GHEA Grapalat" w:hAnsi="GHEA Grapalat" w:cs="Sylfaen"/>
                <w:sz w:val="20"/>
                <w:szCs w:val="20"/>
                <w:lang w:val="hy-AM"/>
              </w:rPr>
              <w:t xml:space="preserve">ի     միջև  «--»   20  թ-ին կնքվել է </w:t>
            </w:r>
            <w:r w:rsidRPr="0036641C">
              <w:rPr>
                <w:rFonts w:ascii="GHEA Grapalat" w:hAnsi="GHEA Grapalat"/>
                <w:lang w:val="hy-AM"/>
              </w:rPr>
              <w:t>«</w:t>
            </w:r>
            <w:r w:rsidRPr="0036641C">
              <w:rPr>
                <w:rFonts w:ascii="GHEA Grapalat" w:hAnsi="GHEA Grapalat"/>
                <w:sz w:val="20"/>
                <w:szCs w:val="20"/>
                <w:lang w:val="hy-AM"/>
              </w:rPr>
              <w:t>---</w:t>
            </w:r>
            <w:r w:rsidRPr="0036641C">
              <w:rPr>
                <w:rFonts w:ascii="GHEA Grapalat" w:hAnsi="GHEA Grapalat" w:cs="Sylfaen"/>
                <w:sz w:val="20"/>
                <w:szCs w:val="20"/>
                <w:lang w:val="hy-AM"/>
              </w:rPr>
              <w:t>------------------</w:t>
            </w:r>
            <w:r w:rsidRPr="0036641C">
              <w:rPr>
                <w:rFonts w:ascii="GHEA Grapalat" w:hAnsi="GHEA Grapalat"/>
                <w:lang w:val="hy-AM"/>
              </w:rPr>
              <w:t>»</w:t>
            </w:r>
            <w:r w:rsidRPr="0036641C">
              <w:rPr>
                <w:rFonts w:ascii="GHEA Grapalat" w:hAnsi="GHEA Grapalat" w:cs="Sylfaen"/>
                <w:sz w:val="20"/>
                <w:szCs w:val="20"/>
                <w:lang w:val="hy-AM"/>
              </w:rPr>
              <w:t xml:space="preserve"> ծածկագրով ֆակտորինգի </w:t>
            </w:r>
          </w:p>
          <w:p w14:paraId="4EE3853F"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կապալառուի անվանումը</w:t>
            </w:r>
          </w:p>
          <w:p w14:paraId="097BAA0B"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պայմանագիրը,</w:t>
            </w:r>
          </w:p>
          <w:p w14:paraId="68371E8B" w14:textId="77777777" w:rsidR="009874A0" w:rsidRPr="0036641C" w:rsidRDefault="009874A0" w:rsidP="006F651D">
            <w:pPr>
              <w:jc w:val="both"/>
              <w:rPr>
                <w:rFonts w:ascii="GHEA Grapalat" w:hAnsi="GHEA Grapalat" w:cs="Sylfaen"/>
                <w:sz w:val="20"/>
                <w:szCs w:val="20"/>
                <w:lang w:val="hy-AM"/>
              </w:rPr>
            </w:pPr>
          </w:p>
          <w:p w14:paraId="259B9D54" w14:textId="77777777" w:rsidR="009874A0" w:rsidRPr="0036641C" w:rsidRDefault="009874A0" w:rsidP="006F651D">
            <w:pPr>
              <w:pStyle w:val="ListParagraph"/>
              <w:numPr>
                <w:ilvl w:val="0"/>
                <w:numId w:val="34"/>
              </w:numPr>
              <w:contextualSpacing/>
              <w:jc w:val="both"/>
              <w:rPr>
                <w:rFonts w:ascii="GHEA Grapalat" w:hAnsi="GHEA Grapalat" w:cs="Sylfaen"/>
                <w:sz w:val="20"/>
                <w:szCs w:val="20"/>
                <w:lang w:val="hy-AM"/>
              </w:rPr>
            </w:pPr>
            <w:r w:rsidRPr="0036641C">
              <w:rPr>
                <w:rFonts w:ascii="GHEA Grapalat" w:hAnsi="GHEA Grapalat" w:cs="Sylfaen"/>
                <w:sz w:val="20"/>
                <w:szCs w:val="20"/>
                <w:lang w:val="hy-AM"/>
              </w:rPr>
              <w:t>համաձայն է Պայմանագրի 8.12 կետով սահմանված պահանջներին:</w:t>
            </w:r>
          </w:p>
          <w:p w14:paraId="5DEF6965" w14:textId="77777777" w:rsidR="009874A0" w:rsidRPr="0036641C" w:rsidRDefault="009874A0" w:rsidP="006F651D">
            <w:pPr>
              <w:jc w:val="center"/>
              <w:rPr>
                <w:rFonts w:ascii="GHEA Grapalat" w:hAnsi="GHEA Grapalat" w:cs="GHEA Grapalat"/>
                <w:sz w:val="22"/>
                <w:szCs w:val="22"/>
                <w:lang w:val="hy-AM"/>
              </w:rPr>
            </w:pPr>
          </w:p>
          <w:p w14:paraId="44AB2547" w14:textId="77777777" w:rsidR="009874A0" w:rsidRPr="0036641C" w:rsidRDefault="009874A0" w:rsidP="006F651D">
            <w:pPr>
              <w:ind w:firstLine="709"/>
              <w:jc w:val="both"/>
              <w:rPr>
                <w:lang w:val="hy-AM"/>
              </w:rPr>
            </w:pPr>
          </w:p>
          <w:p w14:paraId="74C1E99C" w14:textId="77777777" w:rsidR="009874A0" w:rsidRPr="0036641C" w:rsidRDefault="009874A0" w:rsidP="006F651D">
            <w:pPr>
              <w:ind w:firstLine="709"/>
              <w:jc w:val="both"/>
              <w:rPr>
                <w:lang w:val="hy-AM"/>
              </w:rPr>
            </w:pPr>
          </w:p>
          <w:p w14:paraId="4E2BF730" w14:textId="77777777" w:rsidR="009874A0" w:rsidRPr="0036641C" w:rsidRDefault="009874A0" w:rsidP="006F651D">
            <w:pPr>
              <w:ind w:firstLine="709"/>
              <w:jc w:val="both"/>
              <w:rPr>
                <w:lang w:val="hy-AM"/>
              </w:rPr>
            </w:pPr>
          </w:p>
          <w:p w14:paraId="07B6CD79" w14:textId="77777777" w:rsidR="009874A0" w:rsidRPr="0036641C" w:rsidRDefault="009874A0" w:rsidP="006F651D">
            <w:pPr>
              <w:ind w:firstLine="709"/>
              <w:jc w:val="both"/>
              <w:rPr>
                <w:lang w:val="hy-AM"/>
              </w:rPr>
            </w:pPr>
          </w:p>
          <w:p w14:paraId="0AF5570E" w14:textId="77777777" w:rsidR="009874A0" w:rsidRPr="0036641C" w:rsidRDefault="009874A0" w:rsidP="006F651D">
            <w:pPr>
              <w:ind w:left="720" w:firstLine="720"/>
              <w:jc w:val="both"/>
              <w:rPr>
                <w:rFonts w:ascii="GHEA Grapalat" w:hAnsi="GHEA Grapalat"/>
                <w:sz w:val="20"/>
                <w:lang w:val="hy-AM"/>
              </w:rPr>
            </w:pPr>
            <w:r w:rsidRPr="0036641C">
              <w:rPr>
                <w:rFonts w:ascii="GHEA Grapalat" w:hAnsi="GHEA Grapalat"/>
                <w:sz w:val="20"/>
                <w:lang w:val="hy-AM"/>
              </w:rPr>
              <w:t xml:space="preserve">     ___________________________________________ </w:t>
            </w:r>
            <w:r w:rsidRPr="0036641C">
              <w:rPr>
                <w:rFonts w:ascii="GHEA Grapalat" w:hAnsi="GHEA Grapalat"/>
                <w:sz w:val="20"/>
                <w:lang w:val="hy-AM"/>
              </w:rPr>
              <w:tab/>
              <w:t xml:space="preserve">                       _____________ </w:t>
            </w:r>
          </w:p>
          <w:p w14:paraId="01195B21" w14:textId="77777777" w:rsidR="009874A0" w:rsidRPr="0036641C" w:rsidRDefault="009874A0" w:rsidP="006F651D">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ֆինանսական գործակալի անվանումը (ղեկավարի պաշտոնը, անուն ազգանունը)                                                     </w:t>
            </w:r>
          </w:p>
          <w:p w14:paraId="44C9A674" w14:textId="77777777" w:rsidR="009874A0" w:rsidRPr="0036641C" w:rsidRDefault="009874A0" w:rsidP="006F651D">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ստորագրությունը</w:t>
            </w:r>
            <w:r w:rsidRPr="0036641C">
              <w:rPr>
                <w:rFonts w:ascii="GHEA Grapalat" w:hAnsi="GHEA Grapalat"/>
                <w:sz w:val="20"/>
                <w:vertAlign w:val="superscript"/>
                <w:lang w:val="hy-AM"/>
              </w:rPr>
              <w:tab/>
            </w:r>
          </w:p>
          <w:p w14:paraId="07038317" w14:textId="77777777" w:rsidR="009874A0" w:rsidRPr="0036641C" w:rsidRDefault="009874A0" w:rsidP="006F651D">
            <w:pPr>
              <w:jc w:val="right"/>
              <w:rPr>
                <w:rFonts w:ascii="GHEA Grapalat" w:hAnsi="GHEA Grapalat"/>
                <w:sz w:val="20"/>
                <w:lang w:val="hy-AM"/>
              </w:rPr>
            </w:pPr>
            <w:r w:rsidRPr="0036641C">
              <w:rPr>
                <w:rFonts w:ascii="GHEA Grapalat" w:hAnsi="GHEA Grapalat"/>
                <w:sz w:val="20"/>
                <w:lang w:val="hy-AM"/>
              </w:rPr>
              <w:t xml:space="preserve">    </w:t>
            </w:r>
          </w:p>
          <w:p w14:paraId="2CC8CB38" w14:textId="77777777" w:rsidR="009874A0" w:rsidRPr="0036641C" w:rsidRDefault="009874A0" w:rsidP="006F651D">
            <w:pPr>
              <w:jc w:val="center"/>
              <w:rPr>
                <w:rFonts w:ascii="GHEA Grapalat" w:hAnsi="GHEA Grapalat" w:cs="Sylfaen"/>
                <w:sz w:val="16"/>
                <w:szCs w:val="16"/>
                <w:lang w:val="hy-AM"/>
              </w:rPr>
            </w:pPr>
            <w:r w:rsidRPr="0036641C">
              <w:rPr>
                <w:rFonts w:ascii="GHEA Grapalat" w:hAnsi="GHEA Grapalat"/>
                <w:sz w:val="20"/>
                <w:lang w:val="hy-AM"/>
              </w:rPr>
              <w:t xml:space="preserve">                                                                                                      Կ. Տ.</w:t>
            </w:r>
            <w:r w:rsidRPr="0036641C">
              <w:rPr>
                <w:rFonts w:ascii="GHEA Grapalat" w:hAnsi="GHEA Grapalat" w:cs="Sylfaen"/>
                <w:sz w:val="20"/>
                <w:szCs w:val="20"/>
                <w:lang w:val="hy-AM"/>
              </w:rPr>
              <w:t xml:space="preserve"> </w:t>
            </w:r>
            <w:r w:rsidRPr="0036641C">
              <w:rPr>
                <w:rFonts w:ascii="GHEA Grapalat" w:hAnsi="GHEA Grapalat" w:cs="Sylfaen"/>
                <w:sz w:val="16"/>
                <w:szCs w:val="16"/>
                <w:lang w:val="hy-AM"/>
              </w:rPr>
              <w:t>(առկայության դեպքում)</w:t>
            </w:r>
          </w:p>
          <w:p w14:paraId="2E28F039" w14:textId="77777777" w:rsidR="009874A0" w:rsidRPr="0036641C" w:rsidRDefault="009874A0" w:rsidP="006F651D">
            <w:pPr>
              <w:jc w:val="center"/>
              <w:rPr>
                <w:rFonts w:ascii="GHEA Grapalat" w:hAnsi="GHEA Grapalat" w:cs="Sylfaen"/>
                <w:sz w:val="16"/>
                <w:szCs w:val="16"/>
                <w:lang w:val="hy-AM"/>
              </w:rPr>
            </w:pPr>
            <w:r w:rsidRPr="0036641C">
              <w:rPr>
                <w:rFonts w:ascii="GHEA Grapalat" w:hAnsi="GHEA Grapalat" w:cs="Sylfaen"/>
                <w:sz w:val="16"/>
                <w:szCs w:val="16"/>
                <w:lang w:val="hy-AM"/>
              </w:rPr>
              <w:t xml:space="preserve">                                               </w:t>
            </w:r>
          </w:p>
          <w:p w14:paraId="73947C1E" w14:textId="77777777" w:rsidR="009874A0" w:rsidRPr="0036641C" w:rsidRDefault="009874A0" w:rsidP="006F651D">
            <w:pPr>
              <w:jc w:val="center"/>
              <w:rPr>
                <w:rFonts w:ascii="GHEA Grapalat" w:hAnsi="GHEA Grapalat" w:cs="Sylfaen"/>
                <w:sz w:val="16"/>
                <w:szCs w:val="16"/>
                <w:lang w:val="hy-AM"/>
              </w:rPr>
            </w:pPr>
          </w:p>
          <w:p w14:paraId="226A7AB2" w14:textId="77777777" w:rsidR="009874A0" w:rsidRPr="0036641C" w:rsidRDefault="009874A0" w:rsidP="006F651D">
            <w:pPr>
              <w:jc w:val="right"/>
              <w:rPr>
                <w:rFonts w:ascii="GHEA Grapalat" w:hAnsi="GHEA Grapalat"/>
                <w:sz w:val="20"/>
                <w:lang w:val="hy-AM"/>
              </w:rPr>
            </w:pPr>
            <w:r w:rsidRPr="0036641C">
              <w:rPr>
                <w:rFonts w:ascii="GHEA Grapalat" w:hAnsi="GHEA Grapalat" w:cs="Sylfaen"/>
                <w:sz w:val="20"/>
                <w:szCs w:val="20"/>
                <w:lang w:val="hy-AM"/>
              </w:rPr>
              <w:t>«--»         20  թ.</w:t>
            </w:r>
            <w:r w:rsidRPr="0036641C">
              <w:rPr>
                <w:rFonts w:ascii="GHEA Grapalat" w:hAnsi="GHEA Grapalat"/>
                <w:sz w:val="20"/>
                <w:lang w:val="hy-AM"/>
              </w:rPr>
              <w:tab/>
              <w:t xml:space="preserve"> </w:t>
            </w:r>
          </w:p>
          <w:p w14:paraId="69F1B270" w14:textId="77777777" w:rsidR="009874A0" w:rsidRPr="0036641C" w:rsidRDefault="009874A0" w:rsidP="006F651D">
            <w:pPr>
              <w:ind w:firstLine="709"/>
              <w:jc w:val="both"/>
              <w:rPr>
                <w:lang w:val="hy-AM"/>
              </w:rPr>
            </w:pPr>
          </w:p>
          <w:p w14:paraId="7857603B" w14:textId="77777777" w:rsidR="009874A0" w:rsidRPr="0036641C" w:rsidRDefault="009874A0" w:rsidP="006F651D">
            <w:pPr>
              <w:rPr>
                <w:rFonts w:ascii="GHEA Grapalat" w:hAnsi="GHEA Grapalat" w:cs="GHEA Grapalat"/>
                <w:sz w:val="22"/>
                <w:szCs w:val="22"/>
                <w:lang w:val="hy-AM"/>
              </w:rPr>
            </w:pPr>
          </w:p>
          <w:p w14:paraId="4B13A6B4" w14:textId="77777777" w:rsidR="009874A0" w:rsidRPr="0036641C" w:rsidRDefault="009874A0" w:rsidP="006F651D">
            <w:pPr>
              <w:rPr>
                <w:rFonts w:ascii="GHEA Grapalat" w:hAnsi="GHEA Grapalat" w:cs="GHEA Grapalat"/>
                <w:sz w:val="22"/>
                <w:szCs w:val="22"/>
                <w:lang w:val="hy-AM"/>
              </w:rPr>
            </w:pPr>
          </w:p>
          <w:p w14:paraId="4BEF1730" w14:textId="77777777" w:rsidR="009874A0" w:rsidRPr="0036641C" w:rsidRDefault="009874A0" w:rsidP="006F651D">
            <w:pPr>
              <w:rPr>
                <w:rFonts w:ascii="GHEA Grapalat" w:hAnsi="GHEA Grapalat" w:cs="GHEA Grapalat"/>
                <w:sz w:val="22"/>
                <w:szCs w:val="22"/>
                <w:lang w:val="hy-AM"/>
              </w:rPr>
            </w:pPr>
          </w:p>
          <w:p w14:paraId="2E597770" w14:textId="77777777" w:rsidR="009874A0" w:rsidRPr="0036641C" w:rsidRDefault="009874A0" w:rsidP="006F651D">
            <w:pPr>
              <w:rPr>
                <w:rFonts w:ascii="GHEA Grapalat" w:hAnsi="GHEA Grapalat" w:cs="GHEA Grapalat"/>
                <w:sz w:val="22"/>
                <w:szCs w:val="22"/>
                <w:lang w:val="hy-AM"/>
              </w:rPr>
            </w:pPr>
          </w:p>
          <w:p w14:paraId="3947C5DA" w14:textId="77777777" w:rsidR="009874A0" w:rsidRPr="0036641C" w:rsidRDefault="009874A0" w:rsidP="006F651D">
            <w:pPr>
              <w:jc w:val="center"/>
              <w:rPr>
                <w:rFonts w:ascii="GHEA Grapalat" w:hAnsi="GHEA Grapalat" w:cs="GHEA Grapalat"/>
                <w:sz w:val="22"/>
                <w:szCs w:val="22"/>
                <w:lang w:val="hy-AM"/>
              </w:rPr>
            </w:pPr>
          </w:p>
          <w:p w14:paraId="117DFE96" w14:textId="77777777" w:rsidR="009874A0" w:rsidRPr="0036641C" w:rsidRDefault="009874A0" w:rsidP="006F651D">
            <w:pPr>
              <w:rPr>
                <w:rFonts w:ascii="GHEA Grapalat" w:hAnsi="GHEA Grapalat" w:cs="GHEA Grapalat"/>
                <w:color w:val="000000"/>
                <w:sz w:val="21"/>
                <w:szCs w:val="21"/>
                <w:lang w:val="hy-AM" w:eastAsia="ru-RU"/>
              </w:rPr>
            </w:pPr>
          </w:p>
        </w:tc>
      </w:tr>
    </w:tbl>
    <w:p w14:paraId="261A98A0" w14:textId="77777777" w:rsidR="009874A0" w:rsidRPr="0036641C" w:rsidRDefault="009874A0" w:rsidP="009874A0">
      <w:pPr>
        <w:rPr>
          <w:rFonts w:ascii="GHEA Grapalat" w:hAnsi="GHEA Grapalat" w:cs="Sylfaen"/>
          <w:i/>
          <w:sz w:val="20"/>
          <w:szCs w:val="20"/>
          <w:lang w:val="hy-AM"/>
        </w:rPr>
        <w:sectPr w:rsidR="009874A0" w:rsidRPr="0036641C" w:rsidSect="009874A0">
          <w:footnotePr>
            <w:pos w:val="beneathText"/>
          </w:footnotePr>
          <w:pgSz w:w="11906" w:h="16838" w:code="9"/>
          <w:pgMar w:top="533" w:right="707" w:bottom="720" w:left="663" w:header="561" w:footer="561" w:gutter="0"/>
          <w:cols w:space="720"/>
          <w:docGrid w:linePitch="326"/>
        </w:sectPr>
      </w:pPr>
    </w:p>
    <w:p w14:paraId="76A9F5C1" w14:textId="77777777" w:rsidR="009874A0" w:rsidRPr="0036641C" w:rsidRDefault="009874A0" w:rsidP="009874A0">
      <w:pPr>
        <w:rPr>
          <w:rFonts w:ascii="GHEA Grapalat" w:hAnsi="GHEA Grapalat" w:cs="Sylfaen"/>
          <w:lang w:val="hy-AM"/>
        </w:rPr>
      </w:pPr>
    </w:p>
    <w:sectPr w:rsidR="009874A0" w:rsidRPr="0036641C" w:rsidSect="00641462">
      <w:footnotePr>
        <w:pos w:val="beneathText"/>
      </w:footnotePr>
      <w:pgSz w:w="11906" w:h="16838" w:code="9"/>
      <w:pgMar w:top="533" w:right="707" w:bottom="720" w:left="66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43198" w14:textId="77777777" w:rsidR="00053612" w:rsidRDefault="00053612">
      <w:r>
        <w:separator/>
      </w:r>
    </w:p>
  </w:endnote>
  <w:endnote w:type="continuationSeparator" w:id="0">
    <w:p w14:paraId="346E5E24" w14:textId="77777777" w:rsidR="00053612" w:rsidRDefault="0005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4C9A7" w14:textId="77777777" w:rsidR="00053612" w:rsidRDefault="00053612">
      <w:r>
        <w:separator/>
      </w:r>
    </w:p>
  </w:footnote>
  <w:footnote w:type="continuationSeparator" w:id="0">
    <w:p w14:paraId="5C2CC558" w14:textId="77777777" w:rsidR="00053612" w:rsidRDefault="00053612">
      <w:r>
        <w:continuationSeparator/>
      </w:r>
    </w:p>
  </w:footnote>
  <w:footnote w:id="1">
    <w:p w14:paraId="3E3D8651" w14:textId="77777777" w:rsidR="003D7502" w:rsidRPr="00E2073B" w:rsidRDefault="003D7502" w:rsidP="003D7502">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5956AEB6" w14:textId="77777777" w:rsidR="003D7502" w:rsidRPr="00375D38" w:rsidDel="009A5190" w:rsidRDefault="003D7502" w:rsidP="003D7502">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rsidRPr="00B940D8">
        <w:rPr>
          <w:lang w:val="af-ZA"/>
        </w:rP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3">
    <w:p w14:paraId="216ABE01" w14:textId="77777777" w:rsidR="00F258A2" w:rsidRDefault="00F258A2" w:rsidP="004A3E84">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1707E7A2" w14:textId="77777777" w:rsidR="00F258A2" w:rsidRDefault="00F258A2" w:rsidP="004A3E84">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43BEC426" w14:textId="7DEF4DC3" w:rsidR="00F258A2" w:rsidRPr="00F41942" w:rsidRDefault="00F258A2" w:rsidP="00F41942">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A3AED14" w14:textId="77777777" w:rsidR="00F258A2" w:rsidRPr="004B72E3" w:rsidRDefault="00F258A2"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F258A2" w:rsidRPr="004B72E3" w:rsidRDefault="00F258A2"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F258A2" w:rsidRPr="003D4668" w:rsidRDefault="00F258A2"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3F9987EC" w14:textId="77777777" w:rsidR="00F258A2" w:rsidRPr="009A7602"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F258A2" w:rsidRPr="003D4668" w:rsidRDefault="00F258A2">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8">
    <w:p w14:paraId="7346FED3" w14:textId="3A03A0DA" w:rsidR="00F258A2" w:rsidRPr="006510F5" w:rsidRDefault="00F258A2"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3AD31C38" w14:textId="77777777" w:rsidR="00F258A2" w:rsidRPr="009D643A" w:rsidRDefault="00F258A2" w:rsidP="00607D12">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F258A2" w:rsidRPr="00607D12" w:rsidRDefault="00F258A2">
      <w:pPr>
        <w:pStyle w:val="FootnoteText"/>
        <w:rPr>
          <w:rFonts w:ascii="Sylfaen" w:hAnsi="Sylfaen"/>
          <w:lang w:val="hy-AM"/>
        </w:rPr>
      </w:pPr>
    </w:p>
  </w:footnote>
  <w:footnote w:id="11">
    <w:p w14:paraId="2DA6AAAC" w14:textId="436155BC" w:rsidR="00F258A2" w:rsidRPr="00C07E00" w:rsidRDefault="00F258A2"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2">
    <w:p w14:paraId="15DF2ABD" w14:textId="10A3E1B6" w:rsidR="00F258A2" w:rsidRPr="002D5ECD" w:rsidRDefault="00F258A2"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F258A2" w:rsidRPr="00C07E00" w:rsidRDefault="00F258A2">
      <w:pPr>
        <w:pStyle w:val="FootnoteText"/>
        <w:rPr>
          <w:rFonts w:ascii="Sylfaen" w:hAnsi="Sylfaen"/>
        </w:rPr>
      </w:pPr>
    </w:p>
  </w:footnote>
  <w:footnote w:id="13">
    <w:p w14:paraId="44863EF8" w14:textId="62AB5B6A" w:rsidR="00F258A2" w:rsidRPr="00C07E00" w:rsidRDefault="00F258A2" w:rsidP="00C07E00">
      <w:pPr>
        <w:pStyle w:val="FootnoteText"/>
        <w:jc w:val="both"/>
        <w:rPr>
          <w:rFonts w:ascii="Sylfaen" w:hAnsi="Sylfaen"/>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14">
    <w:p w14:paraId="0CF9C3A0" w14:textId="37D51F1F" w:rsidR="00F258A2" w:rsidRPr="00C07E00" w:rsidRDefault="00F258A2">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03909C2D" w14:textId="77777777" w:rsidR="00F258A2" w:rsidRPr="004B2068" w:rsidRDefault="00F258A2"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258A2" w:rsidRPr="002D5ECD" w:rsidRDefault="00F258A2"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F258A2" w:rsidRPr="00C07E00" w:rsidRDefault="00F258A2">
      <w:pPr>
        <w:pStyle w:val="FootnoteText"/>
        <w:rPr>
          <w:rFonts w:ascii="Sylfaen" w:hAnsi="Sylfaen"/>
          <w:lang w:val="hy-AM"/>
        </w:rPr>
      </w:pPr>
    </w:p>
  </w:footnote>
  <w:footnote w:id="16">
    <w:p w14:paraId="577B7CC1" w14:textId="02FAA733" w:rsidR="00F258A2" w:rsidRPr="00C07E00" w:rsidRDefault="00F258A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7">
    <w:p w14:paraId="1C4192C1" w14:textId="6192E663" w:rsidR="00F258A2" w:rsidRPr="00C07E00" w:rsidRDefault="00F258A2"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8">
    <w:p w14:paraId="4E6FFA10" w14:textId="67D2F14A" w:rsidR="00F258A2" w:rsidRPr="00C07E00" w:rsidRDefault="00F258A2">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9">
    <w:p w14:paraId="6C332D53"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F1818C8"/>
    <w:multiLevelType w:val="hybridMultilevel"/>
    <w:tmpl w:val="D6AC3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7C14C59"/>
    <w:multiLevelType w:val="hybridMultilevel"/>
    <w:tmpl w:val="AB1005A2"/>
    <w:lvl w:ilvl="0" w:tplc="3A3096D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6AB7109"/>
    <w:multiLevelType w:val="hybridMultilevel"/>
    <w:tmpl w:val="689ECF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90A06D7"/>
    <w:multiLevelType w:val="hybridMultilevel"/>
    <w:tmpl w:val="4568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151087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3D16D73"/>
    <w:multiLevelType w:val="hybridMultilevel"/>
    <w:tmpl w:val="5B6E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4B3E52"/>
    <w:multiLevelType w:val="hybridMultilevel"/>
    <w:tmpl w:val="20C0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080344C"/>
    <w:multiLevelType w:val="hybridMultilevel"/>
    <w:tmpl w:val="12CA127A"/>
    <w:lvl w:ilvl="0" w:tplc="0BA635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2B2C7E"/>
    <w:multiLevelType w:val="hybridMultilevel"/>
    <w:tmpl w:val="C66E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47856682">
    <w:abstractNumId w:val="29"/>
  </w:num>
  <w:num w:numId="2" w16cid:durableId="1332488179">
    <w:abstractNumId w:val="9"/>
  </w:num>
  <w:num w:numId="3" w16cid:durableId="584845084">
    <w:abstractNumId w:val="26"/>
  </w:num>
  <w:num w:numId="4" w16cid:durableId="1968583546">
    <w:abstractNumId w:val="20"/>
  </w:num>
  <w:num w:numId="5" w16cid:durableId="2077167172">
    <w:abstractNumId w:val="31"/>
  </w:num>
  <w:num w:numId="6" w16cid:durableId="2093043059">
    <w:abstractNumId w:val="29"/>
    <w:lvlOverride w:ilvl="0">
      <w:startOverride w:val="1"/>
    </w:lvlOverride>
    <w:lvlOverride w:ilvl="1"/>
    <w:lvlOverride w:ilvl="2"/>
    <w:lvlOverride w:ilvl="3"/>
    <w:lvlOverride w:ilvl="4"/>
    <w:lvlOverride w:ilvl="5"/>
    <w:lvlOverride w:ilvl="6"/>
    <w:lvlOverride w:ilvl="7"/>
    <w:lvlOverride w:ilvl="8"/>
  </w:num>
  <w:num w:numId="7" w16cid:durableId="18868651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390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0645992">
    <w:abstractNumId w:val="25"/>
  </w:num>
  <w:num w:numId="10" w16cid:durableId="1903061113">
    <w:abstractNumId w:val="5"/>
  </w:num>
  <w:num w:numId="11" w16cid:durableId="286200411">
    <w:abstractNumId w:val="7"/>
  </w:num>
  <w:num w:numId="12" w16cid:durableId="1058819360">
    <w:abstractNumId w:val="38"/>
  </w:num>
  <w:num w:numId="13" w16cid:durableId="1657607557">
    <w:abstractNumId w:val="33"/>
  </w:num>
  <w:num w:numId="14" w16cid:durableId="829445801">
    <w:abstractNumId w:val="14"/>
  </w:num>
  <w:num w:numId="15" w16cid:durableId="1556358300">
    <w:abstractNumId w:val="36"/>
  </w:num>
  <w:num w:numId="16" w16cid:durableId="1451166520">
    <w:abstractNumId w:val="18"/>
  </w:num>
  <w:num w:numId="17" w16cid:durableId="1249457841">
    <w:abstractNumId w:val="6"/>
  </w:num>
  <w:num w:numId="18" w16cid:durableId="2109540061">
    <w:abstractNumId w:val="1"/>
  </w:num>
  <w:num w:numId="19" w16cid:durableId="665136089">
    <w:abstractNumId w:val="4"/>
  </w:num>
  <w:num w:numId="20" w16cid:durableId="2047102496">
    <w:abstractNumId w:val="3"/>
  </w:num>
  <w:num w:numId="21" w16cid:durableId="1461264023">
    <w:abstractNumId w:val="39"/>
  </w:num>
  <w:num w:numId="22" w16cid:durableId="1729375909">
    <w:abstractNumId w:val="37"/>
  </w:num>
  <w:num w:numId="23" w16cid:durableId="1884899730">
    <w:abstractNumId w:val="30"/>
  </w:num>
  <w:num w:numId="24" w16cid:durableId="373819174">
    <w:abstractNumId w:val="0"/>
  </w:num>
  <w:num w:numId="25" w16cid:durableId="552545626">
    <w:abstractNumId w:val="16"/>
  </w:num>
  <w:num w:numId="26" w16cid:durableId="1476602733">
    <w:abstractNumId w:val="23"/>
  </w:num>
  <w:num w:numId="27" w16cid:durableId="453453050">
    <w:abstractNumId w:val="28"/>
  </w:num>
  <w:num w:numId="28" w16cid:durableId="1480418402">
    <w:abstractNumId w:val="12"/>
  </w:num>
  <w:num w:numId="29" w16cid:durableId="1019546224">
    <w:abstractNumId w:val="10"/>
  </w:num>
  <w:num w:numId="30" w16cid:durableId="691228855">
    <w:abstractNumId w:val="15"/>
  </w:num>
  <w:num w:numId="31" w16cid:durableId="1633827650">
    <w:abstractNumId w:val="27"/>
  </w:num>
  <w:num w:numId="32" w16cid:durableId="979115531">
    <w:abstractNumId w:val="32"/>
  </w:num>
  <w:num w:numId="33" w16cid:durableId="1884126272">
    <w:abstractNumId w:val="2"/>
  </w:num>
  <w:num w:numId="34" w16cid:durableId="1763187156">
    <w:abstractNumId w:val="11"/>
  </w:num>
  <w:num w:numId="35" w16cid:durableId="864640700">
    <w:abstractNumId w:val="13"/>
  </w:num>
  <w:num w:numId="36" w16cid:durableId="255480541">
    <w:abstractNumId w:val="34"/>
  </w:num>
  <w:num w:numId="37" w16cid:durableId="319968546">
    <w:abstractNumId w:val="17"/>
  </w:num>
  <w:num w:numId="38" w16cid:durableId="626668909">
    <w:abstractNumId w:val="24"/>
  </w:num>
  <w:num w:numId="39" w16cid:durableId="340088712">
    <w:abstractNumId w:val="19"/>
  </w:num>
  <w:num w:numId="40" w16cid:durableId="1218198914">
    <w:abstractNumId w:val="35"/>
  </w:num>
  <w:num w:numId="41" w16cid:durableId="2127774051">
    <w:abstractNumId w:val="22"/>
  </w:num>
  <w:num w:numId="42" w16cid:durableId="1257860217">
    <w:abstractNumId w:val="21"/>
  </w:num>
  <w:num w:numId="43" w16cid:durableId="3621707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733"/>
    <w:rsid w:val="00012E2C"/>
    <w:rsid w:val="00013093"/>
    <w:rsid w:val="000132F3"/>
    <w:rsid w:val="00013C24"/>
    <w:rsid w:val="000143C5"/>
    <w:rsid w:val="00014775"/>
    <w:rsid w:val="000149F3"/>
    <w:rsid w:val="00014D6C"/>
    <w:rsid w:val="00017484"/>
    <w:rsid w:val="000206DA"/>
    <w:rsid w:val="000209AE"/>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D65"/>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612"/>
    <w:rsid w:val="000537FF"/>
    <w:rsid w:val="00053BFB"/>
    <w:rsid w:val="000545B4"/>
    <w:rsid w:val="000550DA"/>
    <w:rsid w:val="00055129"/>
    <w:rsid w:val="00055195"/>
    <w:rsid w:val="00055CC2"/>
    <w:rsid w:val="00056516"/>
    <w:rsid w:val="00056AB4"/>
    <w:rsid w:val="00057264"/>
    <w:rsid w:val="000604CF"/>
    <w:rsid w:val="00060A59"/>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14A"/>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A4D"/>
    <w:rsid w:val="000A0DEB"/>
    <w:rsid w:val="000A2C81"/>
    <w:rsid w:val="000A3471"/>
    <w:rsid w:val="000A37CE"/>
    <w:rsid w:val="000A58EC"/>
    <w:rsid w:val="000A5B16"/>
    <w:rsid w:val="000A6B75"/>
    <w:rsid w:val="000A72AD"/>
    <w:rsid w:val="000A7528"/>
    <w:rsid w:val="000B033F"/>
    <w:rsid w:val="000B1088"/>
    <w:rsid w:val="000B21D2"/>
    <w:rsid w:val="000B259E"/>
    <w:rsid w:val="000B3732"/>
    <w:rsid w:val="000B5028"/>
    <w:rsid w:val="000B519A"/>
    <w:rsid w:val="000B55AD"/>
    <w:rsid w:val="000B5AE5"/>
    <w:rsid w:val="000B65C4"/>
    <w:rsid w:val="000B700B"/>
    <w:rsid w:val="000B7641"/>
    <w:rsid w:val="000B7C54"/>
    <w:rsid w:val="000C0396"/>
    <w:rsid w:val="000C062F"/>
    <w:rsid w:val="000C0A9D"/>
    <w:rsid w:val="000C12A6"/>
    <w:rsid w:val="000C165F"/>
    <w:rsid w:val="000C3432"/>
    <w:rsid w:val="000C36C6"/>
    <w:rsid w:val="000C562E"/>
    <w:rsid w:val="000C57CA"/>
    <w:rsid w:val="000C5A09"/>
    <w:rsid w:val="000C6F81"/>
    <w:rsid w:val="000C72D9"/>
    <w:rsid w:val="000C7E4A"/>
    <w:rsid w:val="000D07E4"/>
    <w:rsid w:val="000D10F1"/>
    <w:rsid w:val="000D127E"/>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76C9"/>
    <w:rsid w:val="00127B83"/>
    <w:rsid w:val="00130202"/>
    <w:rsid w:val="001305C6"/>
    <w:rsid w:val="00131A59"/>
    <w:rsid w:val="00131E9C"/>
    <w:rsid w:val="001326F0"/>
    <w:rsid w:val="00132FA8"/>
    <w:rsid w:val="00133A5A"/>
    <w:rsid w:val="00133A7E"/>
    <w:rsid w:val="00133CE4"/>
    <w:rsid w:val="00134D6E"/>
    <w:rsid w:val="00134DC5"/>
    <w:rsid w:val="001355F9"/>
    <w:rsid w:val="00135840"/>
    <w:rsid w:val="001358D8"/>
    <w:rsid w:val="001366A9"/>
    <w:rsid w:val="001369CB"/>
    <w:rsid w:val="00137356"/>
    <w:rsid w:val="001377BA"/>
    <w:rsid w:val="00137A5C"/>
    <w:rsid w:val="001402B5"/>
    <w:rsid w:val="00142496"/>
    <w:rsid w:val="00143BD7"/>
    <w:rsid w:val="00143E8C"/>
    <w:rsid w:val="0014472E"/>
    <w:rsid w:val="00144A19"/>
    <w:rsid w:val="00144F73"/>
    <w:rsid w:val="00145342"/>
    <w:rsid w:val="0014555E"/>
    <w:rsid w:val="001458D6"/>
    <w:rsid w:val="00145CC3"/>
    <w:rsid w:val="00146B11"/>
    <w:rsid w:val="00146D17"/>
    <w:rsid w:val="001472EA"/>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EF"/>
    <w:rsid w:val="00164BBC"/>
    <w:rsid w:val="00164F74"/>
    <w:rsid w:val="0016519F"/>
    <w:rsid w:val="001669C1"/>
    <w:rsid w:val="001679A6"/>
    <w:rsid w:val="001711E3"/>
    <w:rsid w:val="001724D7"/>
    <w:rsid w:val="00172BD7"/>
    <w:rsid w:val="001732FB"/>
    <w:rsid w:val="001734B8"/>
    <w:rsid w:val="00174C7A"/>
    <w:rsid w:val="00174FE1"/>
    <w:rsid w:val="00175965"/>
    <w:rsid w:val="00175A63"/>
    <w:rsid w:val="00175CAA"/>
    <w:rsid w:val="00175F8F"/>
    <w:rsid w:val="00175FDC"/>
    <w:rsid w:val="001763F5"/>
    <w:rsid w:val="00176A38"/>
    <w:rsid w:val="00176A92"/>
    <w:rsid w:val="00176F2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EFA"/>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5B1"/>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5ADE"/>
    <w:rsid w:val="0020701A"/>
    <w:rsid w:val="00207CF7"/>
    <w:rsid w:val="00207E79"/>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B2"/>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0F"/>
    <w:rsid w:val="0023181C"/>
    <w:rsid w:val="0023354E"/>
    <w:rsid w:val="00233EB5"/>
    <w:rsid w:val="0023571C"/>
    <w:rsid w:val="00236B75"/>
    <w:rsid w:val="00237BF6"/>
    <w:rsid w:val="0024027D"/>
    <w:rsid w:val="00240289"/>
    <w:rsid w:val="0024041A"/>
    <w:rsid w:val="00240B4B"/>
    <w:rsid w:val="0024186B"/>
    <w:rsid w:val="0024205E"/>
    <w:rsid w:val="00244642"/>
    <w:rsid w:val="00244B38"/>
    <w:rsid w:val="002458FD"/>
    <w:rsid w:val="00245DB1"/>
    <w:rsid w:val="00246611"/>
    <w:rsid w:val="00246BE3"/>
    <w:rsid w:val="00246F46"/>
    <w:rsid w:val="00247FE9"/>
    <w:rsid w:val="00250D2A"/>
    <w:rsid w:val="00251450"/>
    <w:rsid w:val="0025145E"/>
    <w:rsid w:val="00251E84"/>
    <w:rsid w:val="00252BCD"/>
    <w:rsid w:val="00252C9C"/>
    <w:rsid w:val="00253CA8"/>
    <w:rsid w:val="002542AE"/>
    <w:rsid w:val="002547D3"/>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057"/>
    <w:rsid w:val="00277607"/>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113"/>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1BD"/>
    <w:rsid w:val="002C3CAA"/>
    <w:rsid w:val="002C49AC"/>
    <w:rsid w:val="002C4DBF"/>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D7331"/>
    <w:rsid w:val="002E0768"/>
    <w:rsid w:val="002E07C9"/>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938"/>
    <w:rsid w:val="002F6FA0"/>
    <w:rsid w:val="002F6FD9"/>
    <w:rsid w:val="002F7A7E"/>
    <w:rsid w:val="00301113"/>
    <w:rsid w:val="00301193"/>
    <w:rsid w:val="0030129D"/>
    <w:rsid w:val="003016D8"/>
    <w:rsid w:val="00302BAD"/>
    <w:rsid w:val="00302E66"/>
    <w:rsid w:val="00303732"/>
    <w:rsid w:val="003041A8"/>
    <w:rsid w:val="00304436"/>
    <w:rsid w:val="00304D64"/>
    <w:rsid w:val="0030514C"/>
    <w:rsid w:val="003053EF"/>
    <w:rsid w:val="00305A9C"/>
    <w:rsid w:val="00305E59"/>
    <w:rsid w:val="00305F6D"/>
    <w:rsid w:val="003064D4"/>
    <w:rsid w:val="0030675A"/>
    <w:rsid w:val="00307F3C"/>
    <w:rsid w:val="003101E4"/>
    <w:rsid w:val="00310A82"/>
    <w:rsid w:val="00310B6E"/>
    <w:rsid w:val="00310ED2"/>
    <w:rsid w:val="00311076"/>
    <w:rsid w:val="003141B6"/>
    <w:rsid w:val="00314C49"/>
    <w:rsid w:val="00316381"/>
    <w:rsid w:val="003169A4"/>
    <w:rsid w:val="0032071C"/>
    <w:rsid w:val="00321A56"/>
    <w:rsid w:val="00321B20"/>
    <w:rsid w:val="00323606"/>
    <w:rsid w:val="00323707"/>
    <w:rsid w:val="00323B33"/>
    <w:rsid w:val="00324445"/>
    <w:rsid w:val="00324490"/>
    <w:rsid w:val="00325546"/>
    <w:rsid w:val="003257F0"/>
    <w:rsid w:val="00325906"/>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6CB8"/>
    <w:rsid w:val="00347499"/>
    <w:rsid w:val="0034777A"/>
    <w:rsid w:val="0034783B"/>
    <w:rsid w:val="00350018"/>
    <w:rsid w:val="003500D1"/>
    <w:rsid w:val="00350C85"/>
    <w:rsid w:val="00352DB8"/>
    <w:rsid w:val="0035358D"/>
    <w:rsid w:val="00353890"/>
    <w:rsid w:val="00353AF7"/>
    <w:rsid w:val="00354D13"/>
    <w:rsid w:val="00355533"/>
    <w:rsid w:val="0035555B"/>
    <w:rsid w:val="003572A0"/>
    <w:rsid w:val="003577FB"/>
    <w:rsid w:val="003579C1"/>
    <w:rsid w:val="00357A33"/>
    <w:rsid w:val="00357AA2"/>
    <w:rsid w:val="00357D48"/>
    <w:rsid w:val="00357E1B"/>
    <w:rsid w:val="00360DC6"/>
    <w:rsid w:val="00361308"/>
    <w:rsid w:val="00362238"/>
    <w:rsid w:val="0036230B"/>
    <w:rsid w:val="00363298"/>
    <w:rsid w:val="00363335"/>
    <w:rsid w:val="00363627"/>
    <w:rsid w:val="00363E98"/>
    <w:rsid w:val="00364E7A"/>
    <w:rsid w:val="003650C5"/>
    <w:rsid w:val="00365FCC"/>
    <w:rsid w:val="0036641C"/>
    <w:rsid w:val="0036718E"/>
    <w:rsid w:val="003675B2"/>
    <w:rsid w:val="00370ECD"/>
    <w:rsid w:val="0037177E"/>
    <w:rsid w:val="003717D2"/>
    <w:rsid w:val="00372C2B"/>
    <w:rsid w:val="00372C67"/>
    <w:rsid w:val="00372FAD"/>
    <w:rsid w:val="0037329F"/>
    <w:rsid w:val="00373391"/>
    <w:rsid w:val="003738F3"/>
    <w:rsid w:val="00373EC9"/>
    <w:rsid w:val="00374B3B"/>
    <w:rsid w:val="00374FCC"/>
    <w:rsid w:val="0037529E"/>
    <w:rsid w:val="003755FD"/>
    <w:rsid w:val="00375D38"/>
    <w:rsid w:val="00375FD2"/>
    <w:rsid w:val="003760B7"/>
    <w:rsid w:val="00376D5B"/>
    <w:rsid w:val="00380721"/>
    <w:rsid w:val="003812AE"/>
    <w:rsid w:val="003814AF"/>
    <w:rsid w:val="00381658"/>
    <w:rsid w:val="003823AA"/>
    <w:rsid w:val="00382C09"/>
    <w:rsid w:val="0038317B"/>
    <w:rsid w:val="003832F5"/>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0F7B"/>
    <w:rsid w:val="003D14E9"/>
    <w:rsid w:val="003D1B15"/>
    <w:rsid w:val="003D1BB7"/>
    <w:rsid w:val="003D1CF4"/>
    <w:rsid w:val="003D1FE3"/>
    <w:rsid w:val="003D2B3E"/>
    <w:rsid w:val="003D39F7"/>
    <w:rsid w:val="003D4374"/>
    <w:rsid w:val="003D4668"/>
    <w:rsid w:val="003D56A5"/>
    <w:rsid w:val="003D666D"/>
    <w:rsid w:val="003D7502"/>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17F89"/>
    <w:rsid w:val="0042084B"/>
    <w:rsid w:val="00421C6C"/>
    <w:rsid w:val="00421F49"/>
    <w:rsid w:val="004242D7"/>
    <w:rsid w:val="004250EA"/>
    <w:rsid w:val="00425C13"/>
    <w:rsid w:val="004261B6"/>
    <w:rsid w:val="0042693C"/>
    <w:rsid w:val="00427EAA"/>
    <w:rsid w:val="004300D9"/>
    <w:rsid w:val="004306D6"/>
    <w:rsid w:val="00431342"/>
    <w:rsid w:val="00431998"/>
    <w:rsid w:val="004320F2"/>
    <w:rsid w:val="004321A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0AC7"/>
    <w:rsid w:val="004517E5"/>
    <w:rsid w:val="00452173"/>
    <w:rsid w:val="00452896"/>
    <w:rsid w:val="00454D73"/>
    <w:rsid w:val="0045525D"/>
    <w:rsid w:val="004553DE"/>
    <w:rsid w:val="00455CC7"/>
    <w:rsid w:val="00456CBB"/>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09F2"/>
    <w:rsid w:val="00481303"/>
    <w:rsid w:val="004813B3"/>
    <w:rsid w:val="00481E8C"/>
    <w:rsid w:val="004823CC"/>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70B"/>
    <w:rsid w:val="004B383E"/>
    <w:rsid w:val="004B3F6F"/>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82B"/>
    <w:rsid w:val="004E1905"/>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6C17"/>
    <w:rsid w:val="004F78EF"/>
    <w:rsid w:val="00501516"/>
    <w:rsid w:val="0050161D"/>
    <w:rsid w:val="005016FD"/>
    <w:rsid w:val="005019FD"/>
    <w:rsid w:val="00501A05"/>
    <w:rsid w:val="00502330"/>
    <w:rsid w:val="00502397"/>
    <w:rsid w:val="005024D2"/>
    <w:rsid w:val="005029FB"/>
    <w:rsid w:val="00503666"/>
    <w:rsid w:val="00503BFB"/>
    <w:rsid w:val="0050401E"/>
    <w:rsid w:val="00504841"/>
    <w:rsid w:val="00504862"/>
    <w:rsid w:val="005052E8"/>
    <w:rsid w:val="00505AD4"/>
    <w:rsid w:val="00505C33"/>
    <w:rsid w:val="00507FEA"/>
    <w:rsid w:val="00510110"/>
    <w:rsid w:val="00510176"/>
    <w:rsid w:val="005106CC"/>
    <w:rsid w:val="00510CB7"/>
    <w:rsid w:val="005111C3"/>
    <w:rsid w:val="00511D43"/>
    <w:rsid w:val="00511D8D"/>
    <w:rsid w:val="00512292"/>
    <w:rsid w:val="005124BA"/>
    <w:rsid w:val="0051283A"/>
    <w:rsid w:val="00512D1F"/>
    <w:rsid w:val="0051341E"/>
    <w:rsid w:val="00513C9C"/>
    <w:rsid w:val="00514B2A"/>
    <w:rsid w:val="0051520A"/>
    <w:rsid w:val="005162B1"/>
    <w:rsid w:val="005167C7"/>
    <w:rsid w:val="00516DDC"/>
    <w:rsid w:val="005170F3"/>
    <w:rsid w:val="00520BDB"/>
    <w:rsid w:val="00520FF2"/>
    <w:rsid w:val="005215E3"/>
    <w:rsid w:val="005216EB"/>
    <w:rsid w:val="00521DD4"/>
    <w:rsid w:val="00522D87"/>
    <w:rsid w:val="005230A8"/>
    <w:rsid w:val="00523563"/>
    <w:rsid w:val="005236FD"/>
    <w:rsid w:val="00524982"/>
    <w:rsid w:val="00524995"/>
    <w:rsid w:val="00524DDF"/>
    <w:rsid w:val="00524EFA"/>
    <w:rsid w:val="005250B5"/>
    <w:rsid w:val="0052546C"/>
    <w:rsid w:val="00525575"/>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BC3"/>
    <w:rsid w:val="005422AF"/>
    <w:rsid w:val="00542491"/>
    <w:rsid w:val="00543250"/>
    <w:rsid w:val="00543262"/>
    <w:rsid w:val="0054449E"/>
    <w:rsid w:val="00544728"/>
    <w:rsid w:val="00544B52"/>
    <w:rsid w:val="005457B4"/>
    <w:rsid w:val="00545BDE"/>
    <w:rsid w:val="00545F4E"/>
    <w:rsid w:val="00546DDE"/>
    <w:rsid w:val="0054752B"/>
    <w:rsid w:val="005511C8"/>
    <w:rsid w:val="00551E52"/>
    <w:rsid w:val="005525A4"/>
    <w:rsid w:val="00552D6E"/>
    <w:rsid w:val="00553DFD"/>
    <w:rsid w:val="00556113"/>
    <w:rsid w:val="0055623A"/>
    <w:rsid w:val="005563D9"/>
    <w:rsid w:val="005566F0"/>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5FB"/>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58B"/>
    <w:rsid w:val="005918A4"/>
    <w:rsid w:val="00592A50"/>
    <w:rsid w:val="00592A96"/>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4C88"/>
    <w:rsid w:val="005A51C8"/>
    <w:rsid w:val="005A5A94"/>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56E4"/>
    <w:rsid w:val="005C6159"/>
    <w:rsid w:val="005C6B8D"/>
    <w:rsid w:val="005D00A5"/>
    <w:rsid w:val="005D00D6"/>
    <w:rsid w:val="005D07B2"/>
    <w:rsid w:val="005D0D93"/>
    <w:rsid w:val="005D1A14"/>
    <w:rsid w:val="005D26DF"/>
    <w:rsid w:val="005D2975"/>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591"/>
    <w:rsid w:val="00603A00"/>
    <w:rsid w:val="0060505A"/>
    <w:rsid w:val="00605194"/>
    <w:rsid w:val="0060526C"/>
    <w:rsid w:val="00606328"/>
    <w:rsid w:val="0060652B"/>
    <w:rsid w:val="00606B84"/>
    <w:rsid w:val="0060715C"/>
    <w:rsid w:val="00607D12"/>
    <w:rsid w:val="006124A7"/>
    <w:rsid w:val="00612BDF"/>
    <w:rsid w:val="00614934"/>
    <w:rsid w:val="00614AC6"/>
    <w:rsid w:val="00614F91"/>
    <w:rsid w:val="00615570"/>
    <w:rsid w:val="006158AD"/>
    <w:rsid w:val="00616808"/>
    <w:rsid w:val="006175DC"/>
    <w:rsid w:val="00617A6E"/>
    <w:rsid w:val="00620934"/>
    <w:rsid w:val="00620AB7"/>
    <w:rsid w:val="00621350"/>
    <w:rsid w:val="00621515"/>
    <w:rsid w:val="00621D3B"/>
    <w:rsid w:val="00621E6E"/>
    <w:rsid w:val="00621FDC"/>
    <w:rsid w:val="006221DA"/>
    <w:rsid w:val="00622919"/>
    <w:rsid w:val="006237BD"/>
    <w:rsid w:val="00623998"/>
    <w:rsid w:val="006244AB"/>
    <w:rsid w:val="00624793"/>
    <w:rsid w:val="00626621"/>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3B2"/>
    <w:rsid w:val="006368CC"/>
    <w:rsid w:val="00637DAB"/>
    <w:rsid w:val="00640568"/>
    <w:rsid w:val="00641462"/>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7A5"/>
    <w:rsid w:val="00654ADD"/>
    <w:rsid w:val="00654D3D"/>
    <w:rsid w:val="00655E71"/>
    <w:rsid w:val="00655EBD"/>
    <w:rsid w:val="006568C9"/>
    <w:rsid w:val="00657C44"/>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48F"/>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69C7"/>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232"/>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40C"/>
    <w:rsid w:val="006E4901"/>
    <w:rsid w:val="006E49D7"/>
    <w:rsid w:val="006E55B5"/>
    <w:rsid w:val="006E732A"/>
    <w:rsid w:val="006E73AC"/>
    <w:rsid w:val="006E7900"/>
    <w:rsid w:val="006E7947"/>
    <w:rsid w:val="006E7F44"/>
    <w:rsid w:val="006F012B"/>
    <w:rsid w:val="006F0D3F"/>
    <w:rsid w:val="006F1542"/>
    <w:rsid w:val="006F1805"/>
    <w:rsid w:val="006F1A8E"/>
    <w:rsid w:val="006F1E58"/>
    <w:rsid w:val="006F246F"/>
    <w:rsid w:val="006F2817"/>
    <w:rsid w:val="006F3372"/>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4D27"/>
    <w:rsid w:val="00725ED3"/>
    <w:rsid w:val="007268F5"/>
    <w:rsid w:val="00730556"/>
    <w:rsid w:val="00731BD1"/>
    <w:rsid w:val="00731D26"/>
    <w:rsid w:val="007320DA"/>
    <w:rsid w:val="0073255D"/>
    <w:rsid w:val="00735365"/>
    <w:rsid w:val="00736A43"/>
    <w:rsid w:val="00737986"/>
    <w:rsid w:val="00737B2F"/>
    <w:rsid w:val="00737D93"/>
    <w:rsid w:val="00737F14"/>
    <w:rsid w:val="00740919"/>
    <w:rsid w:val="00741329"/>
    <w:rsid w:val="0074145B"/>
    <w:rsid w:val="00742929"/>
    <w:rsid w:val="007431AB"/>
    <w:rsid w:val="0074334C"/>
    <w:rsid w:val="007434FF"/>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3871"/>
    <w:rsid w:val="00774038"/>
    <w:rsid w:val="00774A95"/>
    <w:rsid w:val="00774C67"/>
    <w:rsid w:val="0077504D"/>
    <w:rsid w:val="00775810"/>
    <w:rsid w:val="007760A5"/>
    <w:rsid w:val="00776E6C"/>
    <w:rsid w:val="00777A4A"/>
    <w:rsid w:val="007811AE"/>
    <w:rsid w:val="00781232"/>
    <w:rsid w:val="007813EB"/>
    <w:rsid w:val="00781688"/>
    <w:rsid w:val="00781C40"/>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9A"/>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3D"/>
    <w:rsid w:val="007E3AEE"/>
    <w:rsid w:val="007E46FE"/>
    <w:rsid w:val="007E55CB"/>
    <w:rsid w:val="007E63BD"/>
    <w:rsid w:val="007E6804"/>
    <w:rsid w:val="007E6E01"/>
    <w:rsid w:val="007E7FA1"/>
    <w:rsid w:val="007F12DE"/>
    <w:rsid w:val="007F1314"/>
    <w:rsid w:val="007F14AA"/>
    <w:rsid w:val="007F1F51"/>
    <w:rsid w:val="007F281F"/>
    <w:rsid w:val="007F3495"/>
    <w:rsid w:val="007F3D95"/>
    <w:rsid w:val="007F503F"/>
    <w:rsid w:val="007F5A5F"/>
    <w:rsid w:val="007F6033"/>
    <w:rsid w:val="007F6722"/>
    <w:rsid w:val="00800678"/>
    <w:rsid w:val="008011E4"/>
    <w:rsid w:val="008013DA"/>
    <w:rsid w:val="00802147"/>
    <w:rsid w:val="00802ACA"/>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3BF2"/>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E57"/>
    <w:rsid w:val="00836400"/>
    <w:rsid w:val="008365E4"/>
    <w:rsid w:val="00836C5F"/>
    <w:rsid w:val="00836C9C"/>
    <w:rsid w:val="00837337"/>
    <w:rsid w:val="00837F16"/>
    <w:rsid w:val="0084206E"/>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D61"/>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2238"/>
    <w:rsid w:val="0087341E"/>
    <w:rsid w:val="0087360C"/>
    <w:rsid w:val="00873E83"/>
    <w:rsid w:val="00873FE9"/>
    <w:rsid w:val="008743F2"/>
    <w:rsid w:val="008749D7"/>
    <w:rsid w:val="008769B4"/>
    <w:rsid w:val="008777E0"/>
    <w:rsid w:val="00877F78"/>
    <w:rsid w:val="0088001E"/>
    <w:rsid w:val="00880500"/>
    <w:rsid w:val="00881C05"/>
    <w:rsid w:val="00881C22"/>
    <w:rsid w:val="0088215A"/>
    <w:rsid w:val="0088384C"/>
    <w:rsid w:val="00884204"/>
    <w:rsid w:val="00884822"/>
    <w:rsid w:val="008853AF"/>
    <w:rsid w:val="00885D55"/>
    <w:rsid w:val="00886035"/>
    <w:rsid w:val="00886AA6"/>
    <w:rsid w:val="00886B60"/>
    <w:rsid w:val="00886E87"/>
    <w:rsid w:val="00886EFE"/>
    <w:rsid w:val="008870AF"/>
    <w:rsid w:val="00887807"/>
    <w:rsid w:val="008916DE"/>
    <w:rsid w:val="00891CED"/>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49B0"/>
    <w:rsid w:val="008C5FC1"/>
    <w:rsid w:val="008C6A78"/>
    <w:rsid w:val="008C750C"/>
    <w:rsid w:val="008D0121"/>
    <w:rsid w:val="008D084F"/>
    <w:rsid w:val="008D0FB6"/>
    <w:rsid w:val="008D11AA"/>
    <w:rsid w:val="008D294A"/>
    <w:rsid w:val="008D2B99"/>
    <w:rsid w:val="008D3511"/>
    <w:rsid w:val="008D3C71"/>
    <w:rsid w:val="008D493D"/>
    <w:rsid w:val="008D5016"/>
    <w:rsid w:val="008D5311"/>
    <w:rsid w:val="008D549A"/>
    <w:rsid w:val="008D5704"/>
    <w:rsid w:val="008D5ADA"/>
    <w:rsid w:val="008D5EE7"/>
    <w:rsid w:val="008D6A4F"/>
    <w:rsid w:val="008D6EF8"/>
    <w:rsid w:val="008D6F10"/>
    <w:rsid w:val="008D77B2"/>
    <w:rsid w:val="008D7FF8"/>
    <w:rsid w:val="008E00F2"/>
    <w:rsid w:val="008E1394"/>
    <w:rsid w:val="008E1FEB"/>
    <w:rsid w:val="008E24DC"/>
    <w:rsid w:val="008E3548"/>
    <w:rsid w:val="008E38E6"/>
    <w:rsid w:val="008E3B1B"/>
    <w:rsid w:val="008E4010"/>
    <w:rsid w:val="008E43BF"/>
    <w:rsid w:val="008E4477"/>
    <w:rsid w:val="008E4CA9"/>
    <w:rsid w:val="008E5B7C"/>
    <w:rsid w:val="008E5C09"/>
    <w:rsid w:val="008E60B3"/>
    <w:rsid w:val="008E61A5"/>
    <w:rsid w:val="008E6F39"/>
    <w:rsid w:val="008F0FA2"/>
    <w:rsid w:val="008F13BF"/>
    <w:rsid w:val="008F1751"/>
    <w:rsid w:val="008F2365"/>
    <w:rsid w:val="008F2B76"/>
    <w:rsid w:val="008F2C15"/>
    <w:rsid w:val="008F527F"/>
    <w:rsid w:val="008F556C"/>
    <w:rsid w:val="008F6B74"/>
    <w:rsid w:val="009000D5"/>
    <w:rsid w:val="00900F0B"/>
    <w:rsid w:val="0090270F"/>
    <w:rsid w:val="00902BB9"/>
    <w:rsid w:val="00902D0C"/>
    <w:rsid w:val="00903898"/>
    <w:rsid w:val="0090481C"/>
    <w:rsid w:val="00904926"/>
    <w:rsid w:val="0090510C"/>
    <w:rsid w:val="00905984"/>
    <w:rsid w:val="00906104"/>
    <w:rsid w:val="00906204"/>
    <w:rsid w:val="00906D65"/>
    <w:rsid w:val="0090734A"/>
    <w:rsid w:val="0091042F"/>
    <w:rsid w:val="0091064F"/>
    <w:rsid w:val="00910F71"/>
    <w:rsid w:val="009114A5"/>
    <w:rsid w:val="009114B6"/>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460D"/>
    <w:rsid w:val="00934B33"/>
    <w:rsid w:val="00934B35"/>
    <w:rsid w:val="00935003"/>
    <w:rsid w:val="009354D8"/>
    <w:rsid w:val="00936000"/>
    <w:rsid w:val="009365B5"/>
    <w:rsid w:val="0093713C"/>
    <w:rsid w:val="009374A0"/>
    <w:rsid w:val="00937B6A"/>
    <w:rsid w:val="0094087C"/>
    <w:rsid w:val="0094098F"/>
    <w:rsid w:val="00940C2A"/>
    <w:rsid w:val="00941136"/>
    <w:rsid w:val="009411D3"/>
    <w:rsid w:val="009414B2"/>
    <w:rsid w:val="00941728"/>
    <w:rsid w:val="00941924"/>
    <w:rsid w:val="00943134"/>
    <w:rsid w:val="0094684E"/>
    <w:rsid w:val="009471C4"/>
    <w:rsid w:val="00947D03"/>
    <w:rsid w:val="00950C7C"/>
    <w:rsid w:val="00951393"/>
    <w:rsid w:val="0095176C"/>
    <w:rsid w:val="0095199F"/>
    <w:rsid w:val="00951A17"/>
    <w:rsid w:val="00952593"/>
    <w:rsid w:val="00953F12"/>
    <w:rsid w:val="00954B56"/>
    <w:rsid w:val="00954F59"/>
    <w:rsid w:val="009559AB"/>
    <w:rsid w:val="00955A1E"/>
    <w:rsid w:val="00955CC1"/>
    <w:rsid w:val="00955E87"/>
    <w:rsid w:val="00956D11"/>
    <w:rsid w:val="00960589"/>
    <w:rsid w:val="00960802"/>
    <w:rsid w:val="00961895"/>
    <w:rsid w:val="00962585"/>
    <w:rsid w:val="00962791"/>
    <w:rsid w:val="009636C8"/>
    <w:rsid w:val="00963E00"/>
    <w:rsid w:val="009647B3"/>
    <w:rsid w:val="009648D5"/>
    <w:rsid w:val="00965350"/>
    <w:rsid w:val="00965B76"/>
    <w:rsid w:val="00965E05"/>
    <w:rsid w:val="00965EF3"/>
    <w:rsid w:val="00965FCF"/>
    <w:rsid w:val="009666E0"/>
    <w:rsid w:val="00967BB8"/>
    <w:rsid w:val="00971CAE"/>
    <w:rsid w:val="009724A5"/>
    <w:rsid w:val="00972668"/>
    <w:rsid w:val="009732B6"/>
    <w:rsid w:val="00973601"/>
    <w:rsid w:val="0097362A"/>
    <w:rsid w:val="00973BAB"/>
    <w:rsid w:val="00973FB1"/>
    <w:rsid w:val="009750D7"/>
    <w:rsid w:val="00975F7E"/>
    <w:rsid w:val="009770F2"/>
    <w:rsid w:val="009771B9"/>
    <w:rsid w:val="009775DB"/>
    <w:rsid w:val="00980933"/>
    <w:rsid w:val="009809C9"/>
    <w:rsid w:val="009813C4"/>
    <w:rsid w:val="00981540"/>
    <w:rsid w:val="0098244A"/>
    <w:rsid w:val="00982A6B"/>
    <w:rsid w:val="00983AF5"/>
    <w:rsid w:val="00984456"/>
    <w:rsid w:val="00984BDB"/>
    <w:rsid w:val="00985291"/>
    <w:rsid w:val="009874A0"/>
    <w:rsid w:val="00987D3E"/>
    <w:rsid w:val="00987E76"/>
    <w:rsid w:val="00990375"/>
    <w:rsid w:val="00990561"/>
    <w:rsid w:val="00990C42"/>
    <w:rsid w:val="00991048"/>
    <w:rsid w:val="009911F4"/>
    <w:rsid w:val="00993191"/>
    <w:rsid w:val="00993B84"/>
    <w:rsid w:val="00993BA8"/>
    <w:rsid w:val="00994A77"/>
    <w:rsid w:val="00995045"/>
    <w:rsid w:val="00996C19"/>
    <w:rsid w:val="00997050"/>
    <w:rsid w:val="00997686"/>
    <w:rsid w:val="009A05AC"/>
    <w:rsid w:val="009A0E38"/>
    <w:rsid w:val="009A171D"/>
    <w:rsid w:val="009A1B95"/>
    <w:rsid w:val="009A2507"/>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DBB"/>
    <w:rsid w:val="009B5ED1"/>
    <w:rsid w:val="009B6D58"/>
    <w:rsid w:val="009C03F8"/>
    <w:rsid w:val="009C11AA"/>
    <w:rsid w:val="009C1A9B"/>
    <w:rsid w:val="009C1D0F"/>
    <w:rsid w:val="009C370D"/>
    <w:rsid w:val="009C3A21"/>
    <w:rsid w:val="009C3B73"/>
    <w:rsid w:val="009C3EC5"/>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5F6E"/>
    <w:rsid w:val="009F64A7"/>
    <w:rsid w:val="009F7683"/>
    <w:rsid w:val="009F7C54"/>
    <w:rsid w:val="009F7D78"/>
    <w:rsid w:val="00A00492"/>
    <w:rsid w:val="00A00BCA"/>
    <w:rsid w:val="00A00D05"/>
    <w:rsid w:val="00A00E74"/>
    <w:rsid w:val="00A0285A"/>
    <w:rsid w:val="00A04DB0"/>
    <w:rsid w:val="00A05038"/>
    <w:rsid w:val="00A0552C"/>
    <w:rsid w:val="00A0752B"/>
    <w:rsid w:val="00A10D1E"/>
    <w:rsid w:val="00A10D1F"/>
    <w:rsid w:val="00A112E2"/>
    <w:rsid w:val="00A1152B"/>
    <w:rsid w:val="00A115E9"/>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22D7"/>
    <w:rsid w:val="00A22548"/>
    <w:rsid w:val="00A22EB5"/>
    <w:rsid w:val="00A24827"/>
    <w:rsid w:val="00A249DB"/>
    <w:rsid w:val="00A24F80"/>
    <w:rsid w:val="00A250D5"/>
    <w:rsid w:val="00A26391"/>
    <w:rsid w:val="00A2688D"/>
    <w:rsid w:val="00A27FAF"/>
    <w:rsid w:val="00A3062D"/>
    <w:rsid w:val="00A30B3F"/>
    <w:rsid w:val="00A31A12"/>
    <w:rsid w:val="00A31F51"/>
    <w:rsid w:val="00A3284C"/>
    <w:rsid w:val="00A3339B"/>
    <w:rsid w:val="00A34587"/>
    <w:rsid w:val="00A35277"/>
    <w:rsid w:val="00A3601A"/>
    <w:rsid w:val="00A363C5"/>
    <w:rsid w:val="00A37070"/>
    <w:rsid w:val="00A37C26"/>
    <w:rsid w:val="00A4037F"/>
    <w:rsid w:val="00A40446"/>
    <w:rsid w:val="00A408CE"/>
    <w:rsid w:val="00A42216"/>
    <w:rsid w:val="00A42D1F"/>
    <w:rsid w:val="00A42E71"/>
    <w:rsid w:val="00A43166"/>
    <w:rsid w:val="00A4360B"/>
    <w:rsid w:val="00A4426D"/>
    <w:rsid w:val="00A45024"/>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6DCF"/>
    <w:rsid w:val="00A76E79"/>
    <w:rsid w:val="00A779D8"/>
    <w:rsid w:val="00A77A26"/>
    <w:rsid w:val="00A8134C"/>
    <w:rsid w:val="00A81620"/>
    <w:rsid w:val="00A81DD5"/>
    <w:rsid w:val="00A8328A"/>
    <w:rsid w:val="00A84545"/>
    <w:rsid w:val="00A85E5D"/>
    <w:rsid w:val="00A86963"/>
    <w:rsid w:val="00A87140"/>
    <w:rsid w:val="00A8742E"/>
    <w:rsid w:val="00A905A7"/>
    <w:rsid w:val="00A919FA"/>
    <w:rsid w:val="00A921FF"/>
    <w:rsid w:val="00A93710"/>
    <w:rsid w:val="00A938FA"/>
    <w:rsid w:val="00A94630"/>
    <w:rsid w:val="00A954AF"/>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7F9"/>
    <w:rsid w:val="00AA697C"/>
    <w:rsid w:val="00AA6E05"/>
    <w:rsid w:val="00AA6F53"/>
    <w:rsid w:val="00AA75FA"/>
    <w:rsid w:val="00AA7805"/>
    <w:rsid w:val="00AA78CC"/>
    <w:rsid w:val="00AB00B1"/>
    <w:rsid w:val="00AB0304"/>
    <w:rsid w:val="00AB0F77"/>
    <w:rsid w:val="00AB134F"/>
    <w:rsid w:val="00AB14F4"/>
    <w:rsid w:val="00AB16AE"/>
    <w:rsid w:val="00AB16E6"/>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2E"/>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65BE"/>
    <w:rsid w:val="00AF7BE8"/>
    <w:rsid w:val="00B00A8A"/>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BD1"/>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AD8"/>
    <w:rsid w:val="00B64BF8"/>
    <w:rsid w:val="00B6643B"/>
    <w:rsid w:val="00B66C0B"/>
    <w:rsid w:val="00B67CCD"/>
    <w:rsid w:val="00B71D73"/>
    <w:rsid w:val="00B73AB8"/>
    <w:rsid w:val="00B73DE0"/>
    <w:rsid w:val="00B744F6"/>
    <w:rsid w:val="00B75687"/>
    <w:rsid w:val="00B7598C"/>
    <w:rsid w:val="00B761B0"/>
    <w:rsid w:val="00B769CB"/>
    <w:rsid w:val="00B7771E"/>
    <w:rsid w:val="00B81934"/>
    <w:rsid w:val="00B81AD3"/>
    <w:rsid w:val="00B824A3"/>
    <w:rsid w:val="00B834EF"/>
    <w:rsid w:val="00B83C84"/>
    <w:rsid w:val="00B84F37"/>
    <w:rsid w:val="00B853BF"/>
    <w:rsid w:val="00B85E72"/>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A7725"/>
    <w:rsid w:val="00BB0989"/>
    <w:rsid w:val="00BB09F2"/>
    <w:rsid w:val="00BB16AD"/>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496A"/>
    <w:rsid w:val="00BC6493"/>
    <w:rsid w:val="00BC6807"/>
    <w:rsid w:val="00BC6E1C"/>
    <w:rsid w:val="00BC6EE1"/>
    <w:rsid w:val="00BC6FA9"/>
    <w:rsid w:val="00BC723A"/>
    <w:rsid w:val="00BC7AF7"/>
    <w:rsid w:val="00BC7C09"/>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26CA"/>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32E0"/>
    <w:rsid w:val="00C23B1B"/>
    <w:rsid w:val="00C23BCE"/>
    <w:rsid w:val="00C23D48"/>
    <w:rsid w:val="00C23F1D"/>
    <w:rsid w:val="00C24256"/>
    <w:rsid w:val="00C25FA1"/>
    <w:rsid w:val="00C26B4D"/>
    <w:rsid w:val="00C26CF7"/>
    <w:rsid w:val="00C3130B"/>
    <w:rsid w:val="00C31373"/>
    <w:rsid w:val="00C324F0"/>
    <w:rsid w:val="00C327EE"/>
    <w:rsid w:val="00C34414"/>
    <w:rsid w:val="00C3484C"/>
    <w:rsid w:val="00C35169"/>
    <w:rsid w:val="00C351C5"/>
    <w:rsid w:val="00C358EA"/>
    <w:rsid w:val="00C364E8"/>
    <w:rsid w:val="00C3797F"/>
    <w:rsid w:val="00C4095B"/>
    <w:rsid w:val="00C429A6"/>
    <w:rsid w:val="00C43213"/>
    <w:rsid w:val="00C4327F"/>
    <w:rsid w:val="00C43524"/>
    <w:rsid w:val="00C435DD"/>
    <w:rsid w:val="00C4487D"/>
    <w:rsid w:val="00C45620"/>
    <w:rsid w:val="00C464BA"/>
    <w:rsid w:val="00C47611"/>
    <w:rsid w:val="00C4795F"/>
    <w:rsid w:val="00C47D72"/>
    <w:rsid w:val="00C50D71"/>
    <w:rsid w:val="00C51289"/>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86D69"/>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2E4D"/>
    <w:rsid w:val="00CB30E6"/>
    <w:rsid w:val="00CB3CB1"/>
    <w:rsid w:val="00CB41AB"/>
    <w:rsid w:val="00CB4C1E"/>
    <w:rsid w:val="00CB5290"/>
    <w:rsid w:val="00CB57BB"/>
    <w:rsid w:val="00CB68EF"/>
    <w:rsid w:val="00CB71A2"/>
    <w:rsid w:val="00CB759C"/>
    <w:rsid w:val="00CB79A4"/>
    <w:rsid w:val="00CC0A8D"/>
    <w:rsid w:val="00CC16CF"/>
    <w:rsid w:val="00CC1C46"/>
    <w:rsid w:val="00CC3419"/>
    <w:rsid w:val="00CC3A77"/>
    <w:rsid w:val="00CC43F3"/>
    <w:rsid w:val="00CC49B7"/>
    <w:rsid w:val="00CC518E"/>
    <w:rsid w:val="00CC6099"/>
    <w:rsid w:val="00CC73F0"/>
    <w:rsid w:val="00CC7693"/>
    <w:rsid w:val="00CC77B4"/>
    <w:rsid w:val="00CD043A"/>
    <w:rsid w:val="00CD19BE"/>
    <w:rsid w:val="00CD3548"/>
    <w:rsid w:val="00CD4190"/>
    <w:rsid w:val="00CD435C"/>
    <w:rsid w:val="00CD43C8"/>
    <w:rsid w:val="00CD4898"/>
    <w:rsid w:val="00CD578A"/>
    <w:rsid w:val="00CE0D95"/>
    <w:rsid w:val="00CE0DB0"/>
    <w:rsid w:val="00CE1B2C"/>
    <w:rsid w:val="00CE1D85"/>
    <w:rsid w:val="00CE2264"/>
    <w:rsid w:val="00CE3A99"/>
    <w:rsid w:val="00CE4071"/>
    <w:rsid w:val="00CE418C"/>
    <w:rsid w:val="00CE49A1"/>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5694"/>
    <w:rsid w:val="00D2607C"/>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4FCE"/>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6EBF"/>
    <w:rsid w:val="00D873FE"/>
    <w:rsid w:val="00D875CB"/>
    <w:rsid w:val="00D879FD"/>
    <w:rsid w:val="00D91B1F"/>
    <w:rsid w:val="00D91F8B"/>
    <w:rsid w:val="00D93027"/>
    <w:rsid w:val="00D930A2"/>
    <w:rsid w:val="00D93180"/>
    <w:rsid w:val="00D93BB3"/>
    <w:rsid w:val="00D9650F"/>
    <w:rsid w:val="00D968C4"/>
    <w:rsid w:val="00D970D2"/>
    <w:rsid w:val="00D976EB"/>
    <w:rsid w:val="00D9777F"/>
    <w:rsid w:val="00DA0602"/>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A7E1F"/>
    <w:rsid w:val="00DB01A7"/>
    <w:rsid w:val="00DB0602"/>
    <w:rsid w:val="00DB1A0F"/>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1884"/>
    <w:rsid w:val="00DD2073"/>
    <w:rsid w:val="00DD2498"/>
    <w:rsid w:val="00DD2E41"/>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2D9"/>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07140"/>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15B5"/>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824"/>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14DB"/>
    <w:rsid w:val="00EC20A0"/>
    <w:rsid w:val="00EC20BC"/>
    <w:rsid w:val="00EC22F7"/>
    <w:rsid w:val="00EC2345"/>
    <w:rsid w:val="00EC2CDE"/>
    <w:rsid w:val="00EC49B0"/>
    <w:rsid w:val="00EC5E79"/>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2D16"/>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934"/>
    <w:rsid w:val="00EF0E1E"/>
    <w:rsid w:val="00EF0EAF"/>
    <w:rsid w:val="00EF124E"/>
    <w:rsid w:val="00EF1E0E"/>
    <w:rsid w:val="00EF2159"/>
    <w:rsid w:val="00EF24C7"/>
    <w:rsid w:val="00EF273B"/>
    <w:rsid w:val="00EF2954"/>
    <w:rsid w:val="00EF2B43"/>
    <w:rsid w:val="00EF2D3C"/>
    <w:rsid w:val="00EF30BD"/>
    <w:rsid w:val="00EF352E"/>
    <w:rsid w:val="00EF3662"/>
    <w:rsid w:val="00EF461E"/>
    <w:rsid w:val="00EF4630"/>
    <w:rsid w:val="00EF4BBA"/>
    <w:rsid w:val="00EF5237"/>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07F65"/>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54E"/>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3C81"/>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7A7"/>
    <w:rsid w:val="00F67862"/>
    <w:rsid w:val="00F67946"/>
    <w:rsid w:val="00F6799D"/>
    <w:rsid w:val="00F67CD4"/>
    <w:rsid w:val="00F7009A"/>
    <w:rsid w:val="00F70A3D"/>
    <w:rsid w:val="00F70CD4"/>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4DA5"/>
    <w:rsid w:val="00F85B82"/>
    <w:rsid w:val="00F85DFC"/>
    <w:rsid w:val="00F85F62"/>
    <w:rsid w:val="00F86162"/>
    <w:rsid w:val="00F86202"/>
    <w:rsid w:val="00F863F9"/>
    <w:rsid w:val="00F86789"/>
    <w:rsid w:val="00F86ED5"/>
    <w:rsid w:val="00F871C2"/>
    <w:rsid w:val="00F87473"/>
    <w:rsid w:val="00F87582"/>
    <w:rsid w:val="00F914CF"/>
    <w:rsid w:val="00F9269C"/>
    <w:rsid w:val="00F9294C"/>
    <w:rsid w:val="00F930CD"/>
    <w:rsid w:val="00F932ED"/>
    <w:rsid w:val="00F9448B"/>
    <w:rsid w:val="00F954E8"/>
    <w:rsid w:val="00F96214"/>
    <w:rsid w:val="00F96621"/>
    <w:rsid w:val="00F96D45"/>
    <w:rsid w:val="00F974D8"/>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F15"/>
    <w:rsid w:val="00FC096C"/>
    <w:rsid w:val="00FC0FDC"/>
    <w:rsid w:val="00FC22F4"/>
    <w:rsid w:val="00FC283C"/>
    <w:rsid w:val="00FC31D8"/>
    <w:rsid w:val="00FC4412"/>
    <w:rsid w:val="00FC4B16"/>
    <w:rsid w:val="00FC5FA5"/>
    <w:rsid w:val="00FC6150"/>
    <w:rsid w:val="00FC6668"/>
    <w:rsid w:val="00FC6B2B"/>
    <w:rsid w:val="00FD06E3"/>
    <w:rsid w:val="00FD0747"/>
    <w:rsid w:val="00FD1148"/>
    <w:rsid w:val="00FD26FA"/>
    <w:rsid w:val="00FD2748"/>
    <w:rsid w:val="00FD2843"/>
    <w:rsid w:val="00FD2B51"/>
    <w:rsid w:val="00FD41FA"/>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678"/>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F86202"/>
    <w:rPr>
      <w:rFonts w:asciiTheme="minorHAnsi" w:eastAsiaTheme="minorHAnsi" w:hAnsiTheme="minorHAnsi" w:cstheme="minorBidi"/>
      <w:sz w:val="22"/>
      <w:szCs w:val="22"/>
    </w:rPr>
  </w:style>
  <w:style w:type="paragraph" w:customStyle="1" w:styleId="AutoCorrect">
    <w:name w:val="AutoCorrect"/>
    <w:uiPriority w:val="99"/>
    <w:qFormat/>
    <w:rsid w:val="009A0E38"/>
    <w:rPr>
      <w:sz w:val="24"/>
      <w:szCs w:val="24"/>
    </w:rPr>
  </w:style>
  <w:style w:type="paragraph" w:customStyle="1" w:styleId="msonormal0">
    <w:name w:val="msonormal"/>
    <w:basedOn w:val="Normal"/>
    <w:rsid w:val="00237BF6"/>
    <w:pPr>
      <w:spacing w:before="100" w:beforeAutospacing="1" w:after="100" w:afterAutospacing="1"/>
    </w:pPr>
  </w:style>
  <w:style w:type="paragraph" w:customStyle="1" w:styleId="font0">
    <w:name w:val="font0"/>
    <w:basedOn w:val="Normal"/>
    <w:rsid w:val="00237BF6"/>
    <w:pPr>
      <w:spacing w:before="100" w:beforeAutospacing="1" w:after="100" w:afterAutospacing="1"/>
    </w:pPr>
    <w:rPr>
      <w:rFonts w:ascii="Arial" w:hAnsi="Arial" w:cs="Arial"/>
      <w:sz w:val="20"/>
      <w:szCs w:val="20"/>
    </w:rPr>
  </w:style>
  <w:style w:type="paragraph" w:customStyle="1" w:styleId="xl76">
    <w:name w:val="xl76"/>
    <w:basedOn w:val="Normal"/>
    <w:rsid w:val="00237BF6"/>
    <w:pPr>
      <w:spacing w:before="100" w:beforeAutospacing="1" w:after="100" w:afterAutospacing="1"/>
    </w:pPr>
    <w:rPr>
      <w:rFonts w:ascii="Arial Armenian" w:hAnsi="Arial Armenian"/>
    </w:rPr>
  </w:style>
  <w:style w:type="paragraph" w:customStyle="1" w:styleId="xl77">
    <w:name w:val="xl77"/>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8">
    <w:name w:val="xl7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rPr>
  </w:style>
  <w:style w:type="paragraph" w:customStyle="1" w:styleId="xl79">
    <w:name w:val="xl7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0">
    <w:name w:val="xl8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1">
    <w:name w:val="xl8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2">
    <w:name w:val="xl8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3">
    <w:name w:val="xl83"/>
    <w:basedOn w:val="Normal"/>
    <w:rsid w:val="00237BF6"/>
    <w:pPr>
      <w:shd w:val="clear" w:color="000000" w:fill="FFFFFF"/>
      <w:spacing w:before="100" w:beforeAutospacing="1" w:after="100" w:afterAutospacing="1"/>
    </w:pPr>
    <w:rPr>
      <w:rFonts w:ascii="Arial Armenian" w:hAnsi="Arial Armenian"/>
    </w:rPr>
  </w:style>
  <w:style w:type="paragraph" w:customStyle="1" w:styleId="xl84">
    <w:name w:val="xl8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5">
    <w:name w:val="xl8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6">
    <w:name w:val="xl8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7">
    <w:name w:val="xl8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rPr>
  </w:style>
  <w:style w:type="paragraph" w:customStyle="1" w:styleId="xl88">
    <w:name w:val="xl8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9">
    <w:name w:val="xl8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0">
    <w:name w:val="xl9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1">
    <w:name w:val="xl9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2">
    <w:name w:val="xl9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3">
    <w:name w:val="xl9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4">
    <w:name w:val="xl94"/>
    <w:basedOn w:val="Normal"/>
    <w:rsid w:val="00237BF6"/>
    <w:pPr>
      <w:shd w:val="clear" w:color="000000" w:fill="FFFFFF"/>
      <w:spacing w:before="100" w:beforeAutospacing="1" w:after="100" w:afterAutospacing="1"/>
    </w:pPr>
    <w:rPr>
      <w:rFonts w:ascii="Arial LatArm" w:hAnsi="Arial LatArm"/>
    </w:rPr>
  </w:style>
  <w:style w:type="paragraph" w:customStyle="1" w:styleId="xl95">
    <w:name w:val="xl9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6">
    <w:name w:val="xl9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8">
    <w:name w:val="xl9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9">
    <w:name w:val="xl9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00">
    <w:name w:val="xl10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01">
    <w:name w:val="xl101"/>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2">
    <w:name w:val="xl102"/>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3">
    <w:name w:val="xl103"/>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4">
    <w:name w:val="xl104"/>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5">
    <w:name w:val="xl105"/>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6">
    <w:name w:val="xl106"/>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rPr>
  </w:style>
  <w:style w:type="paragraph" w:customStyle="1" w:styleId="xl107">
    <w:name w:val="xl107"/>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8">
    <w:name w:val="xl108"/>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rPr>
  </w:style>
  <w:style w:type="paragraph" w:customStyle="1" w:styleId="xl109">
    <w:name w:val="xl109"/>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0">
    <w:name w:val="xl110"/>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1">
    <w:name w:val="xl111"/>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2">
    <w:name w:val="xl112"/>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3">
    <w:name w:val="xl113"/>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4">
    <w:name w:val="xl114"/>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rPr>
  </w:style>
  <w:style w:type="paragraph" w:customStyle="1" w:styleId="xl115">
    <w:name w:val="xl115"/>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6">
    <w:name w:val="xl116"/>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rPr>
  </w:style>
  <w:style w:type="paragraph" w:customStyle="1" w:styleId="xl117">
    <w:name w:val="xl11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8">
    <w:name w:val="xl11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0">
    <w:name w:val="xl12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1">
    <w:name w:val="xl12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2">
    <w:name w:val="xl12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4">
    <w:name w:val="xl12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5">
    <w:name w:val="xl12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6">
    <w:name w:val="xl12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7">
    <w:name w:val="xl12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8">
    <w:name w:val="xl12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9">
    <w:name w:val="xl12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0">
    <w:name w:val="xl130"/>
    <w:basedOn w:val="Normal"/>
    <w:rsid w:val="00237BF6"/>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1">
    <w:name w:val="xl13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2">
    <w:name w:val="xl132"/>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3">
    <w:name w:val="xl133"/>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4">
    <w:name w:val="xl134"/>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5">
    <w:name w:val="xl13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6">
    <w:name w:val="xl13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7">
    <w:name w:val="xl13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0">
    <w:name w:val="xl140"/>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2">
    <w:name w:val="xl142"/>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3">
    <w:name w:val="xl14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44">
    <w:name w:val="xl14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6">
    <w:name w:val="xl146"/>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0">
    <w:name w:val="xl15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1">
    <w:name w:val="xl15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2">
    <w:name w:val="xl15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3">
    <w:name w:val="xl153"/>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8">
    <w:name w:val="xl158"/>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9">
    <w:name w:val="xl15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0">
    <w:name w:val="xl16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1">
    <w:name w:val="xl16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2">
    <w:name w:val="xl162"/>
    <w:basedOn w:val="Normal"/>
    <w:rsid w:val="00237BF6"/>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3">
    <w:name w:val="xl163"/>
    <w:basedOn w:val="Normal"/>
    <w:rsid w:val="00237BF6"/>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4">
    <w:name w:val="xl164"/>
    <w:basedOn w:val="Normal"/>
    <w:rsid w:val="00237BF6"/>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5">
    <w:name w:val="xl165"/>
    <w:basedOn w:val="Normal"/>
    <w:rsid w:val="00237BF6"/>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6">
    <w:name w:val="xl166"/>
    <w:basedOn w:val="Normal"/>
    <w:rsid w:val="00237BF6"/>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7">
    <w:name w:val="xl167"/>
    <w:basedOn w:val="Normal"/>
    <w:rsid w:val="00237BF6"/>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8">
    <w:name w:val="xl16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table" w:styleId="ListTable5Dark-Accent2">
    <w:name w:val="List Table 5 Dark Accent 2"/>
    <w:basedOn w:val="TableNormal"/>
    <w:uiPriority w:val="50"/>
    <w:rsid w:val="00546DDE"/>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36641C"/>
    <w:pPr>
      <w:spacing w:before="100" w:beforeAutospacing="1" w:after="100" w:afterAutospacing="1"/>
    </w:pPr>
    <w:rPr>
      <w:rFonts w:ascii="Arial" w:hAnsi="Arial" w:cs="Arial"/>
      <w:b/>
      <w:bCs/>
      <w:sz w:val="20"/>
      <w:szCs w:val="20"/>
    </w:rPr>
  </w:style>
  <w:style w:type="paragraph" w:customStyle="1" w:styleId="font15">
    <w:name w:val="font15"/>
    <w:basedOn w:val="Normal"/>
    <w:rsid w:val="0036641C"/>
    <w:pPr>
      <w:spacing w:before="100" w:beforeAutospacing="1" w:after="100" w:afterAutospacing="1"/>
    </w:pPr>
    <w:rPr>
      <w:rFonts w:ascii="Arial" w:hAnsi="Arial" w:cs="Arial"/>
      <w:b/>
      <w:bCs/>
      <w:sz w:val="16"/>
      <w:szCs w:val="16"/>
    </w:rPr>
  </w:style>
  <w:style w:type="paragraph" w:customStyle="1" w:styleId="font16">
    <w:name w:val="font16"/>
    <w:basedOn w:val="Normal"/>
    <w:rsid w:val="0036641C"/>
    <w:pPr>
      <w:spacing w:before="100" w:beforeAutospacing="1" w:after="100" w:afterAutospacing="1"/>
    </w:pPr>
    <w:rPr>
      <w:color w:val="000000"/>
      <w:sz w:val="16"/>
      <w:szCs w:val="16"/>
    </w:rPr>
  </w:style>
  <w:style w:type="paragraph" w:customStyle="1" w:styleId="font17">
    <w:name w:val="font17"/>
    <w:basedOn w:val="Normal"/>
    <w:rsid w:val="0036641C"/>
    <w:pPr>
      <w:spacing w:before="100" w:beforeAutospacing="1" w:after="100" w:afterAutospacing="1"/>
    </w:pPr>
    <w:rPr>
      <w:rFonts w:ascii="Arial LatArm" w:hAnsi="Arial LatArm"/>
      <w:sz w:val="16"/>
      <w:szCs w:val="16"/>
    </w:rPr>
  </w:style>
  <w:style w:type="paragraph" w:customStyle="1" w:styleId="font18">
    <w:name w:val="font18"/>
    <w:basedOn w:val="Normal"/>
    <w:rsid w:val="0036641C"/>
    <w:pPr>
      <w:spacing w:before="100" w:beforeAutospacing="1" w:after="100" w:afterAutospacing="1"/>
    </w:pPr>
    <w:rPr>
      <w:sz w:val="16"/>
      <w:szCs w:val="16"/>
    </w:rPr>
  </w:style>
  <w:style w:type="paragraph" w:customStyle="1" w:styleId="font19">
    <w:name w:val="font19"/>
    <w:basedOn w:val="Normal"/>
    <w:rsid w:val="0036641C"/>
    <w:pPr>
      <w:spacing w:before="100" w:beforeAutospacing="1" w:after="100" w:afterAutospacing="1"/>
    </w:pPr>
    <w:rPr>
      <w:b/>
      <w:bCs/>
      <w:sz w:val="20"/>
      <w:szCs w:val="20"/>
    </w:rPr>
  </w:style>
  <w:style w:type="paragraph" w:customStyle="1" w:styleId="font20">
    <w:name w:val="font20"/>
    <w:basedOn w:val="Normal"/>
    <w:rsid w:val="0036641C"/>
    <w:pPr>
      <w:spacing w:before="100" w:beforeAutospacing="1" w:after="100" w:afterAutospacing="1"/>
    </w:pPr>
    <w:rPr>
      <w:b/>
      <w:bCs/>
      <w:sz w:val="22"/>
      <w:szCs w:val="22"/>
    </w:rPr>
  </w:style>
  <w:style w:type="paragraph" w:customStyle="1" w:styleId="xl170">
    <w:name w:val="xl17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72">
    <w:name w:val="xl17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3">
    <w:name w:val="xl173"/>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4">
    <w:name w:val="xl174"/>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7">
    <w:name w:val="xl17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78">
    <w:name w:val="xl17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179">
    <w:name w:val="xl17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0">
    <w:name w:val="xl180"/>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1">
    <w:name w:val="xl18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2">
    <w:name w:val="xl18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3">
    <w:name w:val="xl18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4">
    <w:name w:val="xl184"/>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5">
    <w:name w:val="xl18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6">
    <w:name w:val="xl18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8">
    <w:name w:val="xl188"/>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0">
    <w:name w:val="xl190"/>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1">
    <w:name w:val="xl191"/>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2">
    <w:name w:val="xl192"/>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93">
    <w:name w:val="xl193"/>
    <w:basedOn w:val="Normal"/>
    <w:rsid w:val="0036641C"/>
    <w:pPr>
      <w:spacing w:before="100" w:beforeAutospacing="1" w:after="100" w:afterAutospacing="1"/>
    </w:pPr>
    <w:rPr>
      <w:rFonts w:ascii="Arial LatArm" w:hAnsi="Arial LatArm"/>
      <w:sz w:val="16"/>
      <w:szCs w:val="16"/>
    </w:rPr>
  </w:style>
  <w:style w:type="paragraph" w:customStyle="1" w:styleId="xl194">
    <w:name w:val="xl194"/>
    <w:basedOn w:val="Normal"/>
    <w:rsid w:val="0036641C"/>
    <w:pPr>
      <w:spacing w:before="100" w:beforeAutospacing="1" w:after="100" w:afterAutospacing="1"/>
    </w:pPr>
    <w:rPr>
      <w:rFonts w:ascii="Arial LatArm" w:hAnsi="Arial LatArm"/>
      <w:b/>
      <w:bCs/>
      <w:sz w:val="16"/>
      <w:szCs w:val="16"/>
    </w:rPr>
  </w:style>
  <w:style w:type="paragraph" w:customStyle="1" w:styleId="xl195">
    <w:name w:val="xl19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6">
    <w:name w:val="xl19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97">
    <w:name w:val="xl19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8">
    <w:name w:val="xl198"/>
    <w:basedOn w:val="Normal"/>
    <w:rsid w:val="0036641C"/>
    <w:pPr>
      <w:spacing w:before="100" w:beforeAutospacing="1" w:after="100" w:afterAutospacing="1"/>
      <w:textAlignment w:val="center"/>
    </w:pPr>
    <w:rPr>
      <w:rFonts w:ascii="Arial LatArm" w:hAnsi="Arial LatArm"/>
      <w:b/>
      <w:bCs/>
    </w:rPr>
  </w:style>
  <w:style w:type="paragraph" w:customStyle="1" w:styleId="xl199">
    <w:name w:val="xl199"/>
    <w:basedOn w:val="Normal"/>
    <w:rsid w:val="0036641C"/>
    <w:pPr>
      <w:spacing w:before="100" w:beforeAutospacing="1" w:after="100" w:afterAutospacing="1"/>
      <w:jc w:val="center"/>
      <w:textAlignment w:val="center"/>
    </w:pPr>
    <w:rPr>
      <w:rFonts w:ascii="Arial LatArm" w:hAnsi="Arial LatArm"/>
    </w:rPr>
  </w:style>
  <w:style w:type="paragraph" w:customStyle="1" w:styleId="xl200">
    <w:name w:val="xl200"/>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1">
    <w:name w:val="xl201"/>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2">
    <w:name w:val="xl202"/>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4">
    <w:name w:val="xl204"/>
    <w:basedOn w:val="Normal"/>
    <w:rsid w:val="0036641C"/>
    <w:pPr>
      <w:pBdr>
        <w:top w:val="single" w:sz="4" w:space="0" w:color="auto"/>
        <w:bottom w:val="single" w:sz="4" w:space="0" w:color="auto"/>
      </w:pBdr>
      <w:spacing w:before="100" w:beforeAutospacing="1" w:after="100" w:afterAutospacing="1"/>
      <w:jc w:val="center"/>
    </w:pPr>
    <w:rPr>
      <w:rFonts w:ascii="Arial LatArm" w:hAnsi="Arial LatArm"/>
    </w:rPr>
  </w:style>
  <w:style w:type="paragraph" w:customStyle="1" w:styleId="xl205">
    <w:name w:val="xl20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6">
    <w:name w:val="xl206"/>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7">
    <w:name w:val="xl20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8">
    <w:name w:val="xl208"/>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9">
    <w:name w:val="xl20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0">
    <w:name w:val="xl21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1">
    <w:name w:val="xl21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2">
    <w:name w:val="xl21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3">
    <w:name w:val="xl21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4">
    <w:name w:val="xl21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5">
    <w:name w:val="xl21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216">
    <w:name w:val="xl21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7">
    <w:name w:val="xl21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8">
    <w:name w:val="xl21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9">
    <w:name w:val="xl21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0">
    <w:name w:val="xl220"/>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1">
    <w:name w:val="xl221"/>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2">
    <w:name w:val="xl22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3">
    <w:name w:val="xl22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4">
    <w:name w:val="xl22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5">
    <w:name w:val="xl22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6">
    <w:name w:val="xl22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7">
    <w:name w:val="xl22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8">
    <w:name w:val="xl22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29">
    <w:name w:val="xl22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0">
    <w:name w:val="xl23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1">
    <w:name w:val="xl231"/>
    <w:basedOn w:val="Normal"/>
    <w:rsid w:val="0036641C"/>
    <w:pPr>
      <w:pBdr>
        <w:top w:val="single" w:sz="4" w:space="0" w:color="auto"/>
        <w:bottom w:val="single" w:sz="4" w:space="0" w:color="auto"/>
      </w:pBdr>
      <w:spacing w:before="100" w:beforeAutospacing="1" w:after="100" w:afterAutospacing="1"/>
    </w:pPr>
    <w:rPr>
      <w:rFonts w:ascii="Arial LatArm" w:hAnsi="Arial LatArm"/>
    </w:rPr>
  </w:style>
  <w:style w:type="paragraph" w:customStyle="1" w:styleId="xl232">
    <w:name w:val="xl23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3">
    <w:name w:val="xl233"/>
    <w:basedOn w:val="Normal"/>
    <w:rsid w:val="0036641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Normal"/>
    <w:rsid w:val="0036641C"/>
    <w:pPr>
      <w:spacing w:before="100" w:beforeAutospacing="1" w:after="100" w:afterAutospacing="1"/>
      <w:jc w:val="center"/>
      <w:textAlignment w:val="center"/>
    </w:pPr>
    <w:rPr>
      <w:b/>
      <w:bCs/>
    </w:rPr>
  </w:style>
  <w:style w:type="paragraph" w:customStyle="1" w:styleId="xl235">
    <w:name w:val="xl23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6">
    <w:name w:val="xl236"/>
    <w:basedOn w:val="Normal"/>
    <w:rsid w:val="0036641C"/>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7">
    <w:name w:val="xl237"/>
    <w:basedOn w:val="Normal"/>
    <w:rsid w:val="0036641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8">
    <w:name w:val="xl238"/>
    <w:basedOn w:val="Normal"/>
    <w:rsid w:val="0036641C"/>
    <w:pPr>
      <w:pBdr>
        <w:top w:val="single" w:sz="4" w:space="0" w:color="auto"/>
      </w:pBdr>
      <w:spacing w:before="100" w:beforeAutospacing="1" w:after="100" w:afterAutospacing="1"/>
      <w:jc w:val="center"/>
      <w:textAlignment w:val="center"/>
    </w:pPr>
    <w:rPr>
      <w:rFonts w:ascii="Arial LatArm" w:hAnsi="Arial LatArm"/>
      <w:b/>
      <w:bCs/>
    </w:rPr>
  </w:style>
  <w:style w:type="paragraph" w:customStyle="1" w:styleId="xl239">
    <w:name w:val="xl239"/>
    <w:basedOn w:val="Normal"/>
    <w:rsid w:val="0036641C"/>
    <w:pPr>
      <w:pBdr>
        <w:bottom w:val="single" w:sz="4" w:space="0" w:color="auto"/>
      </w:pBdr>
      <w:spacing w:before="100" w:beforeAutospacing="1" w:after="100" w:afterAutospacing="1"/>
      <w:jc w:val="center"/>
      <w:textAlignment w:val="center"/>
    </w:pPr>
    <w:rPr>
      <w:rFonts w:ascii="Arial LatArm" w:hAnsi="Arial LatArm"/>
      <w:b/>
      <w:bCs/>
    </w:rPr>
  </w:style>
  <w:style w:type="paragraph" w:customStyle="1" w:styleId="xl240">
    <w:name w:val="xl240"/>
    <w:basedOn w:val="Normal"/>
    <w:rsid w:val="0036641C"/>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241">
    <w:name w:val="xl241"/>
    <w:basedOn w:val="Normal"/>
    <w:rsid w:val="0036641C"/>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2">
    <w:name w:val="xl242"/>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3">
    <w:name w:val="xl243"/>
    <w:basedOn w:val="Normal"/>
    <w:rsid w:val="0036641C"/>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4">
    <w:name w:val="xl244"/>
    <w:basedOn w:val="Normal"/>
    <w:rsid w:val="0036641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character" w:customStyle="1" w:styleId="Bodytext2Sylfaen">
    <w:name w:val="Body text (2) + Sylfaen"/>
    <w:basedOn w:val="DefaultParagraphFont"/>
    <w:qFormat/>
    <w:rsid w:val="003832F5"/>
    <w:rPr>
      <w:rFonts w:ascii="Sylfaen" w:eastAsia="Sylfaen" w:hAnsi="Sylfaen" w:cs="Sylfaen"/>
      <w:i/>
      <w:iCs/>
      <w:color w:val="000000"/>
      <w:spacing w:val="-10"/>
      <w:w w:val="100"/>
      <w:sz w:val="14"/>
      <w:szCs w:val="14"/>
      <w:shd w:val="clear" w:color="auto" w:fill="FFFFFF"/>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9960898">
      <w:bodyDiv w:val="1"/>
      <w:marLeft w:val="0"/>
      <w:marRight w:val="0"/>
      <w:marTop w:val="0"/>
      <w:marBottom w:val="0"/>
      <w:divBdr>
        <w:top w:val="none" w:sz="0" w:space="0" w:color="auto"/>
        <w:left w:val="none" w:sz="0" w:space="0" w:color="auto"/>
        <w:bottom w:val="none" w:sz="0" w:space="0" w:color="auto"/>
        <w:right w:val="none" w:sz="0" w:space="0" w:color="auto"/>
      </w:divBdr>
    </w:div>
    <w:div w:id="218515252">
      <w:bodyDiv w:val="1"/>
      <w:marLeft w:val="0"/>
      <w:marRight w:val="0"/>
      <w:marTop w:val="0"/>
      <w:marBottom w:val="0"/>
      <w:divBdr>
        <w:top w:val="none" w:sz="0" w:space="0" w:color="auto"/>
        <w:left w:val="none" w:sz="0" w:space="0" w:color="auto"/>
        <w:bottom w:val="none" w:sz="0" w:space="0" w:color="auto"/>
        <w:right w:val="none" w:sz="0" w:space="0" w:color="auto"/>
      </w:divBdr>
    </w:div>
    <w:div w:id="230235712">
      <w:bodyDiv w:val="1"/>
      <w:marLeft w:val="0"/>
      <w:marRight w:val="0"/>
      <w:marTop w:val="0"/>
      <w:marBottom w:val="0"/>
      <w:divBdr>
        <w:top w:val="none" w:sz="0" w:space="0" w:color="auto"/>
        <w:left w:val="none" w:sz="0" w:space="0" w:color="auto"/>
        <w:bottom w:val="none" w:sz="0" w:space="0" w:color="auto"/>
        <w:right w:val="none" w:sz="0" w:space="0" w:color="auto"/>
      </w:divBdr>
    </w:div>
    <w:div w:id="2640472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0735957">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3312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4836389">
      <w:bodyDiv w:val="1"/>
      <w:marLeft w:val="0"/>
      <w:marRight w:val="0"/>
      <w:marTop w:val="0"/>
      <w:marBottom w:val="0"/>
      <w:divBdr>
        <w:top w:val="none" w:sz="0" w:space="0" w:color="auto"/>
        <w:left w:val="none" w:sz="0" w:space="0" w:color="auto"/>
        <w:bottom w:val="none" w:sz="0" w:space="0" w:color="auto"/>
        <w:right w:val="none" w:sz="0" w:space="0" w:color="auto"/>
      </w:divBdr>
    </w:div>
    <w:div w:id="46478451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64440730">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998847143">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59098575">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9111613">
      <w:bodyDiv w:val="1"/>
      <w:marLeft w:val="0"/>
      <w:marRight w:val="0"/>
      <w:marTop w:val="0"/>
      <w:marBottom w:val="0"/>
      <w:divBdr>
        <w:top w:val="none" w:sz="0" w:space="0" w:color="auto"/>
        <w:left w:val="none" w:sz="0" w:space="0" w:color="auto"/>
        <w:bottom w:val="none" w:sz="0" w:space="0" w:color="auto"/>
        <w:right w:val="none" w:sz="0" w:space="0" w:color="auto"/>
      </w:divBdr>
    </w:div>
    <w:div w:id="1507474742">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864390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33943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ADD3-367D-4C30-A0CA-C493BD4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92</Pages>
  <Words>30973</Words>
  <Characters>176550</Characters>
  <Application>Microsoft Office Word</Application>
  <DocSecurity>0</DocSecurity>
  <Lines>1471</Lines>
  <Paragraphs>414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207109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Gor Muradyan</cp:lastModifiedBy>
  <cp:revision>126</cp:revision>
  <cp:lastPrinted>2022-12-28T05:49:00Z</cp:lastPrinted>
  <dcterms:created xsi:type="dcterms:W3CDTF">2025-03-04T12:42:00Z</dcterms:created>
  <dcterms:modified xsi:type="dcterms:W3CDTF">2025-09-12T04:32:00Z</dcterms:modified>
</cp:coreProperties>
</file>